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49C1F" w14:textId="77777777" w:rsidR="0075612D" w:rsidRDefault="0075612D" w:rsidP="0075612D"/>
    <w:p w14:paraId="5BB63271" w14:textId="77777777" w:rsidR="00A6474D" w:rsidRDefault="00A6474D" w:rsidP="0075612D"/>
    <w:p w14:paraId="77BA0971" w14:textId="77777777" w:rsidR="00A6474D" w:rsidRDefault="00A6474D" w:rsidP="0075612D"/>
    <w:p w14:paraId="37091F93" w14:textId="77777777" w:rsidR="00A6474D" w:rsidRDefault="00A6474D" w:rsidP="0075612D"/>
    <w:p w14:paraId="353A46F5" w14:textId="77777777" w:rsidR="00A6474D" w:rsidRDefault="00A6474D" w:rsidP="0075612D"/>
    <w:p w14:paraId="17C0FAF3" w14:textId="77777777" w:rsidR="00A6474D" w:rsidRDefault="00A6474D" w:rsidP="0075612D"/>
    <w:p w14:paraId="6167FCDD" w14:textId="77777777" w:rsidR="0075612D" w:rsidRDefault="0075612D" w:rsidP="0075612D"/>
    <w:p w14:paraId="6D5C9A27" w14:textId="77777777" w:rsidR="0075612D" w:rsidRDefault="0075612D" w:rsidP="0075612D"/>
    <w:p w14:paraId="1492AB47" w14:textId="1FE8800F" w:rsidR="004A1F6B" w:rsidRDefault="00D52EC0" w:rsidP="0075612D">
      <w:pPr>
        <w:pStyle w:val="Normln-nadpis18-sirsi"/>
      </w:pPr>
      <w:r>
        <w:t xml:space="preserve">Bezpečnostní </w:t>
      </w:r>
      <w:r w:rsidR="00676D91">
        <w:t>dokumentace</w:t>
      </w:r>
    </w:p>
    <w:p w14:paraId="59C185DA" w14:textId="77777777" w:rsidR="0075612D" w:rsidRDefault="0075612D" w:rsidP="00C85577">
      <w:pPr>
        <w:pStyle w:val="Normln-nadpis14"/>
      </w:pPr>
    </w:p>
    <w:p w14:paraId="7038EBD6" w14:textId="4EB6EE2D" w:rsidR="0012618A" w:rsidRDefault="0022564E" w:rsidP="00C85577">
      <w:pPr>
        <w:pStyle w:val="Normln-nadpis14"/>
      </w:pPr>
      <w:r w:rsidRPr="0022564E">
        <w:t>informačního systému určeného pro nakládání s</w:t>
      </w:r>
      <w:r>
        <w:t> </w:t>
      </w:r>
      <w:r w:rsidRPr="0022564E">
        <w:t>utajovanými informacemi do a včetně stupně utajení Vyhrazené</w:t>
      </w:r>
    </w:p>
    <w:p w14:paraId="52BC634F" w14:textId="6BFDAAB4" w:rsidR="0012618A" w:rsidRDefault="004A1F6B" w:rsidP="0012618A">
      <w:pPr>
        <w:pStyle w:val="Normln-stred"/>
      </w:pPr>
      <w:r>
        <w:t>(</w:t>
      </w:r>
      <w:r w:rsidR="0012618A">
        <w:t>verze 1.</w:t>
      </w:r>
      <w:ins w:id="0" w:author="Šerpán Stanislav" w:date="2026-02-02T13:17:00Z" w16du:dateUtc="2026-02-02T12:17:00Z">
        <w:r w:rsidR="00F762A5">
          <w:t>3</w:t>
        </w:r>
      </w:ins>
      <w:del w:id="1" w:author="Šerpán Stanislav" w:date="2026-02-02T13:17:00Z" w16du:dateUtc="2026-02-02T12:17:00Z">
        <w:r w:rsidR="002A40C8" w:rsidDel="00F762A5">
          <w:delText>2</w:delText>
        </w:r>
      </w:del>
      <w:r>
        <w:t>)</w:t>
      </w:r>
    </w:p>
    <w:p w14:paraId="203A9D33" w14:textId="77777777" w:rsidR="0075612D" w:rsidRDefault="0075612D" w:rsidP="0012618A"/>
    <w:p w14:paraId="03AD7CA8" w14:textId="77777777" w:rsidR="0075612D" w:rsidRDefault="0075612D" w:rsidP="0012618A"/>
    <w:p w14:paraId="3193E551" w14:textId="77777777" w:rsidR="0075612D" w:rsidRDefault="0075612D" w:rsidP="0012618A"/>
    <w:p w14:paraId="1D2B8371" w14:textId="77777777" w:rsidR="0075612D" w:rsidRDefault="0075612D" w:rsidP="0012618A"/>
    <w:p w14:paraId="295E56AD" w14:textId="77777777" w:rsidR="0075612D" w:rsidRDefault="0075612D" w:rsidP="0012618A"/>
    <w:p w14:paraId="232FEF69" w14:textId="77777777" w:rsidR="0075612D" w:rsidRDefault="0075612D" w:rsidP="0012618A"/>
    <w:p w14:paraId="01004A58" w14:textId="77777777" w:rsidR="00B14F1B" w:rsidRDefault="00B14F1B" w:rsidP="00B14F1B"/>
    <w:p w14:paraId="0330B21E" w14:textId="77777777" w:rsidR="00B14F1B" w:rsidRDefault="00B14F1B" w:rsidP="00B14F1B"/>
    <w:p w14:paraId="7E2DD973" w14:textId="77777777" w:rsidR="00956F77" w:rsidRDefault="00956F77" w:rsidP="00B14F1B"/>
    <w:tbl>
      <w:tblPr>
        <w:tblW w:w="0" w:type="auto"/>
        <w:tblLook w:val="04A0" w:firstRow="1" w:lastRow="0" w:firstColumn="1" w:lastColumn="0" w:noHBand="0" w:noVBand="1"/>
      </w:tblPr>
      <w:tblGrid>
        <w:gridCol w:w="2093"/>
        <w:gridCol w:w="2410"/>
        <w:gridCol w:w="4707"/>
      </w:tblGrid>
      <w:tr w:rsidR="00B14F1B" w:rsidRPr="00F50B3D" w14:paraId="03E35953" w14:textId="77777777" w:rsidTr="00B02A9C">
        <w:trPr>
          <w:trHeight w:val="397"/>
        </w:trPr>
        <w:tc>
          <w:tcPr>
            <w:tcW w:w="2093" w:type="dxa"/>
            <w:vAlign w:val="bottom"/>
          </w:tcPr>
          <w:p w14:paraId="3FFC1117" w14:textId="77777777" w:rsidR="00B14F1B" w:rsidRPr="00F50B3D" w:rsidRDefault="00B14F1B" w:rsidP="00B02A9C">
            <w:pPr>
              <w:jc w:val="left"/>
              <w:rPr>
                <w:rFonts w:cs="Arial"/>
              </w:rPr>
            </w:pPr>
            <w:r>
              <w:rPr>
                <w:rFonts w:cs="Arial"/>
              </w:rPr>
              <w:t>V</w:t>
            </w:r>
            <w:r w:rsidR="00B02A9C">
              <w:rPr>
                <w:rFonts w:cs="Arial"/>
              </w:rPr>
              <w:t> </w:t>
            </w:r>
            <w:r w:rsidR="00B02A9C" w:rsidRPr="00E906DC">
              <w:rPr>
                <w:rFonts w:cs="Arial"/>
                <w:i/>
                <w:color w:val="FF0000"/>
              </w:rPr>
              <w:t xml:space="preserve">místo a </w:t>
            </w:r>
            <w:r w:rsidRPr="00E906DC">
              <w:rPr>
                <w:rFonts w:cs="Arial"/>
                <w:i/>
                <w:color w:val="FF0000"/>
              </w:rPr>
              <w:t xml:space="preserve"> datum</w:t>
            </w:r>
          </w:p>
        </w:tc>
        <w:tc>
          <w:tcPr>
            <w:tcW w:w="2410" w:type="dxa"/>
            <w:vAlign w:val="bottom"/>
          </w:tcPr>
          <w:p w14:paraId="442877B2" w14:textId="77777777" w:rsidR="00B14F1B" w:rsidRPr="00F50B3D" w:rsidRDefault="00B14F1B" w:rsidP="004A15FC">
            <w:pPr>
              <w:jc w:val="right"/>
              <w:rPr>
                <w:rFonts w:cs="Arial"/>
              </w:rPr>
            </w:pPr>
            <w:r>
              <w:rPr>
                <w:rFonts w:cs="Arial"/>
              </w:rPr>
              <w:t>schvaluji</w:t>
            </w:r>
          </w:p>
        </w:tc>
        <w:tc>
          <w:tcPr>
            <w:tcW w:w="4707" w:type="dxa"/>
            <w:tcBorders>
              <w:bottom w:val="dotted" w:sz="4" w:space="0" w:color="auto"/>
            </w:tcBorders>
            <w:vAlign w:val="bottom"/>
          </w:tcPr>
          <w:p w14:paraId="5F84C76C" w14:textId="77777777" w:rsidR="00B14F1B" w:rsidRPr="00F50B3D" w:rsidRDefault="00B14F1B" w:rsidP="004A15FC">
            <w:pPr>
              <w:jc w:val="left"/>
              <w:rPr>
                <w:rFonts w:cs="Arial"/>
              </w:rPr>
            </w:pPr>
          </w:p>
        </w:tc>
      </w:tr>
      <w:tr w:rsidR="00B14F1B" w:rsidRPr="00F50B3D" w14:paraId="19D3A62B" w14:textId="77777777" w:rsidTr="00B02A9C">
        <w:trPr>
          <w:trHeight w:val="397"/>
        </w:trPr>
        <w:tc>
          <w:tcPr>
            <w:tcW w:w="4503" w:type="dxa"/>
            <w:gridSpan w:val="2"/>
            <w:vAlign w:val="center"/>
          </w:tcPr>
          <w:p w14:paraId="43E66585" w14:textId="77777777" w:rsidR="00B14F1B" w:rsidRPr="00F50B3D" w:rsidRDefault="00B14F1B" w:rsidP="004A15FC">
            <w:pPr>
              <w:jc w:val="center"/>
              <w:rPr>
                <w:rFonts w:cs="Arial"/>
              </w:rPr>
            </w:pPr>
          </w:p>
        </w:tc>
        <w:tc>
          <w:tcPr>
            <w:tcW w:w="4707" w:type="dxa"/>
            <w:tcBorders>
              <w:top w:val="dotted" w:sz="4" w:space="0" w:color="auto"/>
            </w:tcBorders>
            <w:vAlign w:val="center"/>
          </w:tcPr>
          <w:p w14:paraId="78D18B23" w14:textId="77777777" w:rsidR="00B14F1B" w:rsidRPr="00B02A9C" w:rsidRDefault="00B02A9C" w:rsidP="00B02A9C">
            <w:pPr>
              <w:jc w:val="center"/>
              <w:rPr>
                <w:rFonts w:cs="Arial"/>
                <w:i/>
              </w:rPr>
            </w:pPr>
            <w:r w:rsidRPr="00E906DC">
              <w:rPr>
                <w:rFonts w:cs="Arial"/>
                <w:i/>
                <w:color w:val="FF0000"/>
              </w:rPr>
              <w:t>titul jméno a příjmení</w:t>
            </w:r>
          </w:p>
        </w:tc>
      </w:tr>
      <w:tr w:rsidR="00B14F1B" w:rsidRPr="00F50B3D" w14:paraId="176E0CB2" w14:textId="77777777" w:rsidTr="00B02A9C">
        <w:trPr>
          <w:trHeight w:val="397"/>
        </w:trPr>
        <w:tc>
          <w:tcPr>
            <w:tcW w:w="4503" w:type="dxa"/>
            <w:gridSpan w:val="2"/>
            <w:vAlign w:val="center"/>
          </w:tcPr>
          <w:p w14:paraId="679A7B30" w14:textId="77777777" w:rsidR="00B14F1B" w:rsidRPr="00F50B3D" w:rsidRDefault="00B14F1B" w:rsidP="004A15FC">
            <w:pPr>
              <w:jc w:val="center"/>
              <w:rPr>
                <w:rFonts w:cs="Arial"/>
              </w:rPr>
            </w:pPr>
          </w:p>
        </w:tc>
        <w:tc>
          <w:tcPr>
            <w:tcW w:w="4707" w:type="dxa"/>
            <w:vAlign w:val="center"/>
          </w:tcPr>
          <w:p w14:paraId="2C74C9CA" w14:textId="77777777" w:rsidR="00B14F1B" w:rsidRPr="00B02A9C" w:rsidRDefault="00B02A9C" w:rsidP="004A15FC">
            <w:pPr>
              <w:jc w:val="center"/>
              <w:rPr>
                <w:rFonts w:cs="Arial"/>
                <w:i/>
              </w:rPr>
            </w:pPr>
            <w:r w:rsidRPr="00E906DC">
              <w:rPr>
                <w:rFonts w:cs="Arial"/>
                <w:i/>
                <w:color w:val="FF0000"/>
              </w:rPr>
              <w:t>odpovědná osoba / bezpečnostní ředitel</w:t>
            </w:r>
          </w:p>
        </w:tc>
      </w:tr>
    </w:tbl>
    <w:p w14:paraId="73E9D8FC" w14:textId="77777777" w:rsidR="00B14F1B" w:rsidRDefault="00B14F1B" w:rsidP="00B14F1B"/>
    <w:p w14:paraId="6D3630F5" w14:textId="77777777" w:rsidR="004A1F6B" w:rsidRDefault="004A1F6B" w:rsidP="004A1F6B">
      <w:r>
        <w:br w:type="page"/>
      </w:r>
    </w:p>
    <w:p w14:paraId="5301191E" w14:textId="77777777" w:rsidR="00053FE6" w:rsidRDefault="00053FE6" w:rsidP="00053FE6">
      <w:pPr>
        <w:pStyle w:val="Normln-nadpis14"/>
        <w:jc w:val="both"/>
      </w:pPr>
      <w:r>
        <w:lastRenderedPageBreak/>
        <w:t>Obsah</w:t>
      </w:r>
    </w:p>
    <w:p w14:paraId="098EAFEB" w14:textId="12A2DD37" w:rsidR="006D3FED" w:rsidRDefault="00227607">
      <w:pPr>
        <w:pStyle w:val="Obsah1"/>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instrText xml:space="preserve"> TOC \h \z \t "Normální-nadpis;3;Normální-nadpis-cast;2;Normální-nadpis-kap;1" </w:instrText>
      </w:r>
      <w:r>
        <w:fldChar w:fldCharType="separate"/>
      </w:r>
      <w:hyperlink w:anchor="_Toc209018069" w:history="1">
        <w:r w:rsidR="006D3FED" w:rsidRPr="0009413F">
          <w:rPr>
            <w:rStyle w:val="Hypertextovodkaz"/>
            <w:noProof/>
          </w:rPr>
          <w:t>HLAVA PRVNÍ: PROJEKTOVÁ BEZPEČNOSTNÍ DOKUMENTACE</w:t>
        </w:r>
        <w:r w:rsidR="006D3FED">
          <w:rPr>
            <w:noProof/>
            <w:webHidden/>
          </w:rPr>
          <w:tab/>
        </w:r>
        <w:r w:rsidR="006D3FED">
          <w:rPr>
            <w:noProof/>
            <w:webHidden/>
          </w:rPr>
          <w:fldChar w:fldCharType="begin"/>
        </w:r>
        <w:r w:rsidR="006D3FED">
          <w:rPr>
            <w:noProof/>
            <w:webHidden/>
          </w:rPr>
          <w:instrText xml:space="preserve"> PAGEREF _Toc209018069 \h </w:instrText>
        </w:r>
        <w:r w:rsidR="006D3FED">
          <w:rPr>
            <w:noProof/>
            <w:webHidden/>
          </w:rPr>
        </w:r>
        <w:r w:rsidR="006D3FED">
          <w:rPr>
            <w:noProof/>
            <w:webHidden/>
          </w:rPr>
          <w:fldChar w:fldCharType="separate"/>
        </w:r>
        <w:r w:rsidR="006D3FED">
          <w:rPr>
            <w:noProof/>
            <w:webHidden/>
          </w:rPr>
          <w:t>8</w:t>
        </w:r>
        <w:r w:rsidR="006D3FED">
          <w:rPr>
            <w:noProof/>
            <w:webHidden/>
          </w:rPr>
          <w:fldChar w:fldCharType="end"/>
        </w:r>
      </w:hyperlink>
    </w:p>
    <w:p w14:paraId="41FF81BE" w14:textId="5387BE23"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070" w:history="1">
        <w:r w:rsidRPr="0009413F">
          <w:rPr>
            <w:rStyle w:val="Hypertextovodkaz"/>
            <w:noProof/>
          </w:rPr>
          <w:t>BEZPEČNOSTNÍ POLITIKA</w:t>
        </w:r>
        <w:r>
          <w:rPr>
            <w:noProof/>
            <w:webHidden/>
          </w:rPr>
          <w:tab/>
        </w:r>
        <w:r>
          <w:rPr>
            <w:noProof/>
            <w:webHidden/>
          </w:rPr>
          <w:fldChar w:fldCharType="begin"/>
        </w:r>
        <w:r>
          <w:rPr>
            <w:noProof/>
            <w:webHidden/>
          </w:rPr>
          <w:instrText xml:space="preserve"> PAGEREF _Toc209018070 \h </w:instrText>
        </w:r>
        <w:r>
          <w:rPr>
            <w:noProof/>
            <w:webHidden/>
          </w:rPr>
        </w:r>
        <w:r>
          <w:rPr>
            <w:noProof/>
            <w:webHidden/>
          </w:rPr>
          <w:fldChar w:fldCharType="separate"/>
        </w:r>
        <w:r>
          <w:rPr>
            <w:noProof/>
            <w:webHidden/>
          </w:rPr>
          <w:t>8</w:t>
        </w:r>
        <w:r>
          <w:rPr>
            <w:noProof/>
            <w:webHidden/>
          </w:rPr>
          <w:fldChar w:fldCharType="end"/>
        </w:r>
      </w:hyperlink>
    </w:p>
    <w:p w14:paraId="022138C8" w14:textId="2DA95012"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71" w:history="1">
        <w:r w:rsidRPr="0009413F">
          <w:rPr>
            <w:rStyle w:val="Hypertextovodkaz"/>
            <w:noProof/>
          </w:rPr>
          <w:t>Úvod</w:t>
        </w:r>
        <w:r>
          <w:rPr>
            <w:noProof/>
            <w:webHidden/>
          </w:rPr>
          <w:tab/>
        </w:r>
        <w:r>
          <w:rPr>
            <w:noProof/>
            <w:webHidden/>
          </w:rPr>
          <w:fldChar w:fldCharType="begin"/>
        </w:r>
        <w:r>
          <w:rPr>
            <w:noProof/>
            <w:webHidden/>
          </w:rPr>
          <w:instrText xml:space="preserve"> PAGEREF _Toc209018071 \h </w:instrText>
        </w:r>
        <w:r>
          <w:rPr>
            <w:noProof/>
            <w:webHidden/>
          </w:rPr>
        </w:r>
        <w:r>
          <w:rPr>
            <w:noProof/>
            <w:webHidden/>
          </w:rPr>
          <w:fldChar w:fldCharType="separate"/>
        </w:r>
        <w:r>
          <w:rPr>
            <w:noProof/>
            <w:webHidden/>
          </w:rPr>
          <w:t>8</w:t>
        </w:r>
        <w:r>
          <w:rPr>
            <w:noProof/>
            <w:webHidden/>
          </w:rPr>
          <w:fldChar w:fldCharType="end"/>
        </w:r>
      </w:hyperlink>
    </w:p>
    <w:p w14:paraId="4F8C1391" w14:textId="48440A04" w:rsidR="006D3FED" w:rsidRDefault="006D3FED">
      <w:pPr>
        <w:pStyle w:val="Obsah3"/>
        <w:tabs>
          <w:tab w:val="right" w:leader="dot" w:pos="9062"/>
        </w:tabs>
        <w:rPr>
          <w:noProof/>
          <w:kern w:val="2"/>
          <w:sz w:val="24"/>
          <w:szCs w:val="24"/>
          <w14:ligatures w14:val="standardContextual"/>
        </w:rPr>
      </w:pPr>
      <w:hyperlink w:anchor="_Toc209018072"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_Toc209018072 \h </w:instrText>
        </w:r>
        <w:r>
          <w:rPr>
            <w:noProof/>
            <w:webHidden/>
          </w:rPr>
        </w:r>
        <w:r>
          <w:rPr>
            <w:noProof/>
            <w:webHidden/>
          </w:rPr>
          <w:fldChar w:fldCharType="separate"/>
        </w:r>
        <w:r>
          <w:rPr>
            <w:noProof/>
            <w:webHidden/>
          </w:rPr>
          <w:t>8</w:t>
        </w:r>
        <w:r>
          <w:rPr>
            <w:noProof/>
            <w:webHidden/>
          </w:rPr>
          <w:fldChar w:fldCharType="end"/>
        </w:r>
      </w:hyperlink>
    </w:p>
    <w:p w14:paraId="4BD78362" w14:textId="5A5C8CA1" w:rsidR="006D3FED" w:rsidRDefault="006D3FED">
      <w:pPr>
        <w:pStyle w:val="Obsah3"/>
        <w:tabs>
          <w:tab w:val="right" w:leader="dot" w:pos="9062"/>
        </w:tabs>
        <w:rPr>
          <w:noProof/>
          <w:kern w:val="2"/>
          <w:sz w:val="24"/>
          <w:szCs w:val="24"/>
          <w14:ligatures w14:val="standardContextual"/>
        </w:rPr>
      </w:pPr>
      <w:hyperlink w:anchor="_Toc209018073" w:history="1">
        <w:r w:rsidRPr="0009413F">
          <w:rPr>
            <w:rStyle w:val="Hypertextovodkaz"/>
            <w:noProof/>
          </w:rPr>
          <w:t>Vymezení pojmů</w:t>
        </w:r>
        <w:r>
          <w:rPr>
            <w:noProof/>
            <w:webHidden/>
          </w:rPr>
          <w:tab/>
        </w:r>
        <w:r>
          <w:rPr>
            <w:noProof/>
            <w:webHidden/>
          </w:rPr>
          <w:fldChar w:fldCharType="begin"/>
        </w:r>
        <w:r>
          <w:rPr>
            <w:noProof/>
            <w:webHidden/>
          </w:rPr>
          <w:instrText xml:space="preserve"> PAGEREF _Toc209018073 \h </w:instrText>
        </w:r>
        <w:r>
          <w:rPr>
            <w:noProof/>
            <w:webHidden/>
          </w:rPr>
        </w:r>
        <w:r>
          <w:rPr>
            <w:noProof/>
            <w:webHidden/>
          </w:rPr>
          <w:fldChar w:fldCharType="separate"/>
        </w:r>
        <w:r>
          <w:rPr>
            <w:noProof/>
            <w:webHidden/>
          </w:rPr>
          <w:t>8</w:t>
        </w:r>
        <w:r>
          <w:rPr>
            <w:noProof/>
            <w:webHidden/>
          </w:rPr>
          <w:fldChar w:fldCharType="end"/>
        </w:r>
      </w:hyperlink>
    </w:p>
    <w:p w14:paraId="25D8320D" w14:textId="2DB8B10D" w:rsidR="006D3FED" w:rsidRDefault="006D3FED">
      <w:pPr>
        <w:pStyle w:val="Obsah3"/>
        <w:tabs>
          <w:tab w:val="right" w:leader="dot" w:pos="9062"/>
        </w:tabs>
        <w:rPr>
          <w:noProof/>
          <w:kern w:val="2"/>
          <w:sz w:val="24"/>
          <w:szCs w:val="24"/>
          <w14:ligatures w14:val="standardContextual"/>
        </w:rPr>
      </w:pPr>
      <w:hyperlink w:anchor="_Toc209018074" w:history="1">
        <w:r w:rsidRPr="0009413F">
          <w:rPr>
            <w:rStyle w:val="Hypertextovodkaz"/>
            <w:noProof/>
          </w:rPr>
          <w:t>Bezpečnostní cíle</w:t>
        </w:r>
        <w:r>
          <w:rPr>
            <w:noProof/>
            <w:webHidden/>
          </w:rPr>
          <w:tab/>
        </w:r>
        <w:r>
          <w:rPr>
            <w:noProof/>
            <w:webHidden/>
          </w:rPr>
          <w:fldChar w:fldCharType="begin"/>
        </w:r>
        <w:r>
          <w:rPr>
            <w:noProof/>
            <w:webHidden/>
          </w:rPr>
          <w:instrText xml:space="preserve"> PAGEREF _Toc209018074 \h </w:instrText>
        </w:r>
        <w:r>
          <w:rPr>
            <w:noProof/>
            <w:webHidden/>
          </w:rPr>
        </w:r>
        <w:r>
          <w:rPr>
            <w:noProof/>
            <w:webHidden/>
          </w:rPr>
          <w:fldChar w:fldCharType="separate"/>
        </w:r>
        <w:r>
          <w:rPr>
            <w:noProof/>
            <w:webHidden/>
          </w:rPr>
          <w:t>9</w:t>
        </w:r>
        <w:r>
          <w:rPr>
            <w:noProof/>
            <w:webHidden/>
          </w:rPr>
          <w:fldChar w:fldCharType="end"/>
        </w:r>
      </w:hyperlink>
    </w:p>
    <w:p w14:paraId="7204E254" w14:textId="718BBA35" w:rsidR="006D3FED" w:rsidRDefault="006D3FED">
      <w:pPr>
        <w:pStyle w:val="Obsah3"/>
        <w:tabs>
          <w:tab w:val="right" w:leader="dot" w:pos="9062"/>
        </w:tabs>
        <w:rPr>
          <w:noProof/>
          <w:kern w:val="2"/>
          <w:sz w:val="24"/>
          <w:szCs w:val="24"/>
          <w14:ligatures w14:val="standardContextual"/>
        </w:rPr>
      </w:pPr>
      <w:hyperlink w:anchor="_Toc209018075" w:history="1">
        <w:r w:rsidRPr="0009413F">
          <w:rPr>
            <w:rStyle w:val="Hypertextovodkaz"/>
            <w:noProof/>
          </w:rPr>
          <w:t>Předpoklady</w:t>
        </w:r>
        <w:r>
          <w:rPr>
            <w:noProof/>
            <w:webHidden/>
          </w:rPr>
          <w:tab/>
        </w:r>
        <w:r>
          <w:rPr>
            <w:noProof/>
            <w:webHidden/>
          </w:rPr>
          <w:fldChar w:fldCharType="begin"/>
        </w:r>
        <w:r>
          <w:rPr>
            <w:noProof/>
            <w:webHidden/>
          </w:rPr>
          <w:instrText xml:space="preserve"> PAGEREF _Toc209018075 \h </w:instrText>
        </w:r>
        <w:r>
          <w:rPr>
            <w:noProof/>
            <w:webHidden/>
          </w:rPr>
        </w:r>
        <w:r>
          <w:rPr>
            <w:noProof/>
            <w:webHidden/>
          </w:rPr>
          <w:fldChar w:fldCharType="separate"/>
        </w:r>
        <w:r>
          <w:rPr>
            <w:noProof/>
            <w:webHidden/>
          </w:rPr>
          <w:t>9</w:t>
        </w:r>
        <w:r>
          <w:rPr>
            <w:noProof/>
            <w:webHidden/>
          </w:rPr>
          <w:fldChar w:fldCharType="end"/>
        </w:r>
      </w:hyperlink>
    </w:p>
    <w:p w14:paraId="406BA6E7" w14:textId="1EC11CB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76" w:history="1">
        <w:r w:rsidRPr="0009413F">
          <w:rPr>
            <w:rStyle w:val="Hypertextovodkaz"/>
            <w:noProof/>
          </w:rPr>
          <w:t>Oblast personální bezpečnosti</w:t>
        </w:r>
        <w:r>
          <w:rPr>
            <w:noProof/>
            <w:webHidden/>
          </w:rPr>
          <w:tab/>
        </w:r>
        <w:r>
          <w:rPr>
            <w:noProof/>
            <w:webHidden/>
          </w:rPr>
          <w:fldChar w:fldCharType="begin"/>
        </w:r>
        <w:r>
          <w:rPr>
            <w:noProof/>
            <w:webHidden/>
          </w:rPr>
          <w:instrText xml:space="preserve"> PAGEREF _Toc209018076 \h </w:instrText>
        </w:r>
        <w:r>
          <w:rPr>
            <w:noProof/>
            <w:webHidden/>
          </w:rPr>
        </w:r>
        <w:r>
          <w:rPr>
            <w:noProof/>
            <w:webHidden/>
          </w:rPr>
          <w:fldChar w:fldCharType="separate"/>
        </w:r>
        <w:r>
          <w:rPr>
            <w:noProof/>
            <w:webHidden/>
          </w:rPr>
          <w:t>9</w:t>
        </w:r>
        <w:r>
          <w:rPr>
            <w:noProof/>
            <w:webHidden/>
          </w:rPr>
          <w:fldChar w:fldCharType="end"/>
        </w:r>
      </w:hyperlink>
    </w:p>
    <w:p w14:paraId="7CEEC574" w14:textId="7EAE5AA5" w:rsidR="006D3FED" w:rsidRDefault="006D3FED">
      <w:pPr>
        <w:pStyle w:val="Obsah3"/>
        <w:tabs>
          <w:tab w:val="right" w:leader="dot" w:pos="9062"/>
        </w:tabs>
        <w:rPr>
          <w:noProof/>
          <w:kern w:val="2"/>
          <w:sz w:val="24"/>
          <w:szCs w:val="24"/>
          <w14:ligatures w14:val="standardContextual"/>
        </w:rPr>
      </w:pPr>
      <w:hyperlink w:anchor="_Toc209018077"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_Toc209018077 \h </w:instrText>
        </w:r>
        <w:r>
          <w:rPr>
            <w:noProof/>
            <w:webHidden/>
          </w:rPr>
        </w:r>
        <w:r>
          <w:rPr>
            <w:noProof/>
            <w:webHidden/>
          </w:rPr>
          <w:fldChar w:fldCharType="separate"/>
        </w:r>
        <w:r>
          <w:rPr>
            <w:noProof/>
            <w:webHidden/>
          </w:rPr>
          <w:t>9</w:t>
        </w:r>
        <w:r>
          <w:rPr>
            <w:noProof/>
            <w:webHidden/>
          </w:rPr>
          <w:fldChar w:fldCharType="end"/>
        </w:r>
      </w:hyperlink>
    </w:p>
    <w:p w14:paraId="6F19F5AA" w14:textId="63C87B12" w:rsidR="006D3FED" w:rsidRDefault="006D3FED">
      <w:pPr>
        <w:pStyle w:val="Obsah3"/>
        <w:tabs>
          <w:tab w:val="right" w:leader="dot" w:pos="9062"/>
        </w:tabs>
        <w:rPr>
          <w:noProof/>
          <w:kern w:val="2"/>
          <w:sz w:val="24"/>
          <w:szCs w:val="24"/>
          <w14:ligatures w14:val="standardContextual"/>
        </w:rPr>
      </w:pPr>
      <w:hyperlink w:anchor="_Toc209018078" w:history="1">
        <w:r w:rsidRPr="0009413F">
          <w:rPr>
            <w:rStyle w:val="Hypertextovodkaz"/>
            <w:noProof/>
          </w:rPr>
          <w:t>Role v informačním systému</w:t>
        </w:r>
        <w:r>
          <w:rPr>
            <w:noProof/>
            <w:webHidden/>
          </w:rPr>
          <w:tab/>
        </w:r>
        <w:r>
          <w:rPr>
            <w:noProof/>
            <w:webHidden/>
          </w:rPr>
          <w:fldChar w:fldCharType="begin"/>
        </w:r>
        <w:r>
          <w:rPr>
            <w:noProof/>
            <w:webHidden/>
          </w:rPr>
          <w:instrText xml:space="preserve"> PAGEREF _Toc209018078 \h </w:instrText>
        </w:r>
        <w:r>
          <w:rPr>
            <w:noProof/>
            <w:webHidden/>
          </w:rPr>
        </w:r>
        <w:r>
          <w:rPr>
            <w:noProof/>
            <w:webHidden/>
          </w:rPr>
          <w:fldChar w:fldCharType="separate"/>
        </w:r>
        <w:r>
          <w:rPr>
            <w:noProof/>
            <w:webHidden/>
          </w:rPr>
          <w:t>10</w:t>
        </w:r>
        <w:r>
          <w:rPr>
            <w:noProof/>
            <w:webHidden/>
          </w:rPr>
          <w:fldChar w:fldCharType="end"/>
        </w:r>
      </w:hyperlink>
    </w:p>
    <w:p w14:paraId="51F264C8" w14:textId="608FAC17" w:rsidR="006D3FED" w:rsidRDefault="006D3FED">
      <w:pPr>
        <w:pStyle w:val="Obsah3"/>
        <w:tabs>
          <w:tab w:val="right" w:leader="dot" w:pos="9062"/>
        </w:tabs>
        <w:rPr>
          <w:noProof/>
          <w:kern w:val="2"/>
          <w:sz w:val="24"/>
          <w:szCs w:val="24"/>
          <w14:ligatures w14:val="standardContextual"/>
        </w:rPr>
      </w:pPr>
      <w:hyperlink w:anchor="_Toc209018079" w:history="1">
        <w:r w:rsidRPr="0009413F">
          <w:rPr>
            <w:rStyle w:val="Hypertextovodkaz"/>
            <w:noProof/>
          </w:rPr>
          <w:t>Bezpečnostní správa</w:t>
        </w:r>
        <w:r>
          <w:rPr>
            <w:noProof/>
            <w:webHidden/>
          </w:rPr>
          <w:tab/>
        </w:r>
        <w:r>
          <w:rPr>
            <w:noProof/>
            <w:webHidden/>
          </w:rPr>
          <w:fldChar w:fldCharType="begin"/>
        </w:r>
        <w:r>
          <w:rPr>
            <w:noProof/>
            <w:webHidden/>
          </w:rPr>
          <w:instrText xml:space="preserve"> PAGEREF _Toc209018079 \h </w:instrText>
        </w:r>
        <w:r>
          <w:rPr>
            <w:noProof/>
            <w:webHidden/>
          </w:rPr>
        </w:r>
        <w:r>
          <w:rPr>
            <w:noProof/>
            <w:webHidden/>
          </w:rPr>
          <w:fldChar w:fldCharType="separate"/>
        </w:r>
        <w:r>
          <w:rPr>
            <w:noProof/>
            <w:webHidden/>
          </w:rPr>
          <w:t>10</w:t>
        </w:r>
        <w:r>
          <w:rPr>
            <w:noProof/>
            <w:webHidden/>
          </w:rPr>
          <w:fldChar w:fldCharType="end"/>
        </w:r>
      </w:hyperlink>
    </w:p>
    <w:p w14:paraId="5B112765" w14:textId="14B29994" w:rsidR="006D3FED" w:rsidRDefault="006D3FED">
      <w:pPr>
        <w:pStyle w:val="Obsah3"/>
        <w:tabs>
          <w:tab w:val="right" w:leader="dot" w:pos="9062"/>
        </w:tabs>
        <w:rPr>
          <w:noProof/>
          <w:kern w:val="2"/>
          <w:sz w:val="24"/>
          <w:szCs w:val="24"/>
          <w14:ligatures w14:val="standardContextual"/>
        </w:rPr>
      </w:pPr>
      <w:hyperlink w:anchor="_Toc209018080" w:history="1">
        <w:r w:rsidRPr="0009413F">
          <w:rPr>
            <w:rStyle w:val="Hypertextovodkaz"/>
            <w:noProof/>
          </w:rPr>
          <w:t>Provozní správa</w:t>
        </w:r>
        <w:r>
          <w:rPr>
            <w:noProof/>
            <w:webHidden/>
          </w:rPr>
          <w:tab/>
        </w:r>
        <w:r>
          <w:rPr>
            <w:noProof/>
            <w:webHidden/>
          </w:rPr>
          <w:fldChar w:fldCharType="begin"/>
        </w:r>
        <w:r>
          <w:rPr>
            <w:noProof/>
            <w:webHidden/>
          </w:rPr>
          <w:instrText xml:space="preserve"> PAGEREF _Toc209018080 \h </w:instrText>
        </w:r>
        <w:r>
          <w:rPr>
            <w:noProof/>
            <w:webHidden/>
          </w:rPr>
        </w:r>
        <w:r>
          <w:rPr>
            <w:noProof/>
            <w:webHidden/>
          </w:rPr>
          <w:fldChar w:fldCharType="separate"/>
        </w:r>
        <w:r>
          <w:rPr>
            <w:noProof/>
            <w:webHidden/>
          </w:rPr>
          <w:t>10</w:t>
        </w:r>
        <w:r>
          <w:rPr>
            <w:noProof/>
            <w:webHidden/>
          </w:rPr>
          <w:fldChar w:fldCharType="end"/>
        </w:r>
      </w:hyperlink>
    </w:p>
    <w:p w14:paraId="3C212642" w14:textId="657C9B06"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81" w:history="1">
        <w:r w:rsidRPr="0009413F">
          <w:rPr>
            <w:rStyle w:val="Hypertextovodkaz"/>
            <w:noProof/>
          </w:rPr>
          <w:t>Oblast informační bezpečnosti</w:t>
        </w:r>
        <w:r>
          <w:rPr>
            <w:noProof/>
            <w:webHidden/>
          </w:rPr>
          <w:tab/>
        </w:r>
        <w:r>
          <w:rPr>
            <w:noProof/>
            <w:webHidden/>
          </w:rPr>
          <w:fldChar w:fldCharType="begin"/>
        </w:r>
        <w:r>
          <w:rPr>
            <w:noProof/>
            <w:webHidden/>
          </w:rPr>
          <w:instrText xml:space="preserve"> PAGEREF _Toc209018081 \h </w:instrText>
        </w:r>
        <w:r>
          <w:rPr>
            <w:noProof/>
            <w:webHidden/>
          </w:rPr>
        </w:r>
        <w:r>
          <w:rPr>
            <w:noProof/>
            <w:webHidden/>
          </w:rPr>
          <w:fldChar w:fldCharType="separate"/>
        </w:r>
        <w:r>
          <w:rPr>
            <w:noProof/>
            <w:webHidden/>
          </w:rPr>
          <w:t>10</w:t>
        </w:r>
        <w:r>
          <w:rPr>
            <w:noProof/>
            <w:webHidden/>
          </w:rPr>
          <w:fldChar w:fldCharType="end"/>
        </w:r>
      </w:hyperlink>
    </w:p>
    <w:p w14:paraId="5EC58046" w14:textId="511527D5" w:rsidR="006D3FED" w:rsidRDefault="006D3FED">
      <w:pPr>
        <w:pStyle w:val="Obsah3"/>
        <w:tabs>
          <w:tab w:val="right" w:leader="dot" w:pos="9062"/>
        </w:tabs>
        <w:rPr>
          <w:noProof/>
          <w:kern w:val="2"/>
          <w:sz w:val="24"/>
          <w:szCs w:val="24"/>
          <w14:ligatures w14:val="standardContextual"/>
        </w:rPr>
      </w:pPr>
      <w:hyperlink w:anchor="_Toc209018082" w:history="1">
        <w:r w:rsidRPr="0009413F">
          <w:rPr>
            <w:rStyle w:val="Hypertextovodkaz"/>
            <w:noProof/>
          </w:rPr>
          <w:t>Nastavení parametrů BIOS/UEFI</w:t>
        </w:r>
        <w:r>
          <w:rPr>
            <w:noProof/>
            <w:webHidden/>
          </w:rPr>
          <w:tab/>
        </w:r>
        <w:r>
          <w:rPr>
            <w:noProof/>
            <w:webHidden/>
          </w:rPr>
          <w:fldChar w:fldCharType="begin"/>
        </w:r>
        <w:r>
          <w:rPr>
            <w:noProof/>
            <w:webHidden/>
          </w:rPr>
          <w:instrText xml:space="preserve"> PAGEREF _Toc209018082 \h </w:instrText>
        </w:r>
        <w:r>
          <w:rPr>
            <w:noProof/>
            <w:webHidden/>
          </w:rPr>
        </w:r>
        <w:r>
          <w:rPr>
            <w:noProof/>
            <w:webHidden/>
          </w:rPr>
          <w:fldChar w:fldCharType="separate"/>
        </w:r>
        <w:r>
          <w:rPr>
            <w:noProof/>
            <w:webHidden/>
          </w:rPr>
          <w:t>10</w:t>
        </w:r>
        <w:r>
          <w:rPr>
            <w:noProof/>
            <w:webHidden/>
          </w:rPr>
          <w:fldChar w:fldCharType="end"/>
        </w:r>
      </w:hyperlink>
    </w:p>
    <w:p w14:paraId="59D6F683" w14:textId="037E3DAC" w:rsidR="006D3FED" w:rsidRDefault="006D3FED">
      <w:pPr>
        <w:pStyle w:val="Obsah3"/>
        <w:tabs>
          <w:tab w:val="right" w:leader="dot" w:pos="9062"/>
        </w:tabs>
        <w:rPr>
          <w:noProof/>
          <w:kern w:val="2"/>
          <w:sz w:val="24"/>
          <w:szCs w:val="24"/>
          <w14:ligatures w14:val="standardContextual"/>
        </w:rPr>
      </w:pPr>
      <w:hyperlink w:anchor="_Toc209018083" w:history="1">
        <w:r w:rsidRPr="0009413F">
          <w:rPr>
            <w:rStyle w:val="Hypertextovodkaz"/>
            <w:noProof/>
          </w:rPr>
          <w:t>Minimální požadavky počítačové bezpečnosti</w:t>
        </w:r>
        <w:r>
          <w:rPr>
            <w:noProof/>
            <w:webHidden/>
          </w:rPr>
          <w:tab/>
        </w:r>
        <w:r>
          <w:rPr>
            <w:noProof/>
            <w:webHidden/>
          </w:rPr>
          <w:fldChar w:fldCharType="begin"/>
        </w:r>
        <w:r>
          <w:rPr>
            <w:noProof/>
            <w:webHidden/>
          </w:rPr>
          <w:instrText xml:space="preserve"> PAGEREF _Toc209018083 \h </w:instrText>
        </w:r>
        <w:r>
          <w:rPr>
            <w:noProof/>
            <w:webHidden/>
          </w:rPr>
        </w:r>
        <w:r>
          <w:rPr>
            <w:noProof/>
            <w:webHidden/>
          </w:rPr>
          <w:fldChar w:fldCharType="separate"/>
        </w:r>
        <w:r>
          <w:rPr>
            <w:noProof/>
            <w:webHidden/>
          </w:rPr>
          <w:t>11</w:t>
        </w:r>
        <w:r>
          <w:rPr>
            <w:noProof/>
            <w:webHidden/>
          </w:rPr>
          <w:fldChar w:fldCharType="end"/>
        </w:r>
      </w:hyperlink>
    </w:p>
    <w:p w14:paraId="26BBEDD0" w14:textId="1F406BF6" w:rsidR="006D3FED" w:rsidRDefault="006D3FED">
      <w:pPr>
        <w:pStyle w:val="Obsah3"/>
        <w:tabs>
          <w:tab w:val="right" w:leader="dot" w:pos="9062"/>
        </w:tabs>
        <w:rPr>
          <w:noProof/>
          <w:kern w:val="2"/>
          <w:sz w:val="24"/>
          <w:szCs w:val="24"/>
          <w14:ligatures w14:val="standardContextual"/>
        </w:rPr>
      </w:pPr>
      <w:hyperlink w:anchor="_Toc209018084" w:history="1">
        <w:r w:rsidRPr="0009413F">
          <w:rPr>
            <w:rStyle w:val="Hypertextovodkaz"/>
            <w:noProof/>
          </w:rPr>
          <w:t>Tvorba přístupových hesel</w:t>
        </w:r>
        <w:r>
          <w:rPr>
            <w:noProof/>
            <w:webHidden/>
          </w:rPr>
          <w:tab/>
        </w:r>
        <w:r>
          <w:rPr>
            <w:noProof/>
            <w:webHidden/>
          </w:rPr>
          <w:fldChar w:fldCharType="begin"/>
        </w:r>
        <w:r>
          <w:rPr>
            <w:noProof/>
            <w:webHidden/>
          </w:rPr>
          <w:instrText xml:space="preserve"> PAGEREF _Toc209018084 \h </w:instrText>
        </w:r>
        <w:r>
          <w:rPr>
            <w:noProof/>
            <w:webHidden/>
          </w:rPr>
        </w:r>
        <w:r>
          <w:rPr>
            <w:noProof/>
            <w:webHidden/>
          </w:rPr>
          <w:fldChar w:fldCharType="separate"/>
        </w:r>
        <w:r>
          <w:rPr>
            <w:noProof/>
            <w:webHidden/>
          </w:rPr>
          <w:t>11</w:t>
        </w:r>
        <w:r>
          <w:rPr>
            <w:noProof/>
            <w:webHidden/>
          </w:rPr>
          <w:fldChar w:fldCharType="end"/>
        </w:r>
      </w:hyperlink>
    </w:p>
    <w:p w14:paraId="129EFF76" w14:textId="451603A8" w:rsidR="006D3FED" w:rsidRDefault="006D3FED">
      <w:pPr>
        <w:pStyle w:val="Obsah3"/>
        <w:tabs>
          <w:tab w:val="right" w:leader="dot" w:pos="9062"/>
        </w:tabs>
        <w:rPr>
          <w:noProof/>
          <w:kern w:val="2"/>
          <w:sz w:val="24"/>
          <w:szCs w:val="24"/>
          <w14:ligatures w14:val="standardContextual"/>
        </w:rPr>
      </w:pPr>
      <w:hyperlink w:anchor="_Toc209018085" w:history="1">
        <w:r w:rsidRPr="0009413F">
          <w:rPr>
            <w:rStyle w:val="Hypertextovodkaz"/>
            <w:noProof/>
          </w:rPr>
          <w:t>Archivace auditních záznamů</w:t>
        </w:r>
        <w:r>
          <w:rPr>
            <w:noProof/>
            <w:webHidden/>
          </w:rPr>
          <w:tab/>
        </w:r>
        <w:r>
          <w:rPr>
            <w:noProof/>
            <w:webHidden/>
          </w:rPr>
          <w:fldChar w:fldCharType="begin"/>
        </w:r>
        <w:r>
          <w:rPr>
            <w:noProof/>
            <w:webHidden/>
          </w:rPr>
          <w:instrText xml:space="preserve"> PAGEREF _Toc209018085 \h </w:instrText>
        </w:r>
        <w:r>
          <w:rPr>
            <w:noProof/>
            <w:webHidden/>
          </w:rPr>
        </w:r>
        <w:r>
          <w:rPr>
            <w:noProof/>
            <w:webHidden/>
          </w:rPr>
          <w:fldChar w:fldCharType="separate"/>
        </w:r>
        <w:r>
          <w:rPr>
            <w:noProof/>
            <w:webHidden/>
          </w:rPr>
          <w:t>12</w:t>
        </w:r>
        <w:r>
          <w:rPr>
            <w:noProof/>
            <w:webHidden/>
          </w:rPr>
          <w:fldChar w:fldCharType="end"/>
        </w:r>
      </w:hyperlink>
    </w:p>
    <w:p w14:paraId="78BAFC80" w14:textId="5AC8EA02" w:rsidR="006D3FED" w:rsidRDefault="006D3FED">
      <w:pPr>
        <w:pStyle w:val="Obsah3"/>
        <w:tabs>
          <w:tab w:val="right" w:leader="dot" w:pos="9062"/>
        </w:tabs>
        <w:rPr>
          <w:noProof/>
          <w:kern w:val="2"/>
          <w:sz w:val="24"/>
          <w:szCs w:val="24"/>
          <w14:ligatures w14:val="standardContextual"/>
        </w:rPr>
      </w:pPr>
      <w:hyperlink w:anchor="_Toc209018086" w:history="1">
        <w:r w:rsidRPr="0009413F">
          <w:rPr>
            <w:rStyle w:val="Hypertextovodkaz"/>
            <w:noProof/>
          </w:rPr>
          <w:t>Bezpečnost V/V portů</w:t>
        </w:r>
        <w:r>
          <w:rPr>
            <w:noProof/>
            <w:webHidden/>
          </w:rPr>
          <w:tab/>
        </w:r>
        <w:r>
          <w:rPr>
            <w:noProof/>
            <w:webHidden/>
          </w:rPr>
          <w:fldChar w:fldCharType="begin"/>
        </w:r>
        <w:r>
          <w:rPr>
            <w:noProof/>
            <w:webHidden/>
          </w:rPr>
          <w:instrText xml:space="preserve"> PAGEREF _Toc209018086 \h </w:instrText>
        </w:r>
        <w:r>
          <w:rPr>
            <w:noProof/>
            <w:webHidden/>
          </w:rPr>
        </w:r>
        <w:r>
          <w:rPr>
            <w:noProof/>
            <w:webHidden/>
          </w:rPr>
          <w:fldChar w:fldCharType="separate"/>
        </w:r>
        <w:r>
          <w:rPr>
            <w:noProof/>
            <w:webHidden/>
          </w:rPr>
          <w:t>12</w:t>
        </w:r>
        <w:r>
          <w:rPr>
            <w:noProof/>
            <w:webHidden/>
          </w:rPr>
          <w:fldChar w:fldCharType="end"/>
        </w:r>
      </w:hyperlink>
    </w:p>
    <w:p w14:paraId="3875A1E7" w14:textId="150F145A" w:rsidR="006D3FED" w:rsidRDefault="006D3FED">
      <w:pPr>
        <w:pStyle w:val="Obsah3"/>
        <w:tabs>
          <w:tab w:val="right" w:leader="dot" w:pos="9062"/>
        </w:tabs>
        <w:rPr>
          <w:noProof/>
          <w:kern w:val="2"/>
          <w:sz w:val="24"/>
          <w:szCs w:val="24"/>
          <w14:ligatures w14:val="standardContextual"/>
        </w:rPr>
      </w:pPr>
      <w:hyperlink w:anchor="_Toc209018087" w:history="1">
        <w:r w:rsidRPr="0009413F">
          <w:rPr>
            <w:rStyle w:val="Hypertextovodkaz"/>
            <w:noProof/>
          </w:rPr>
          <w:t>Bezpečné mazání informací</w:t>
        </w:r>
        <w:r>
          <w:rPr>
            <w:noProof/>
            <w:webHidden/>
          </w:rPr>
          <w:tab/>
        </w:r>
        <w:r>
          <w:rPr>
            <w:noProof/>
            <w:webHidden/>
          </w:rPr>
          <w:fldChar w:fldCharType="begin"/>
        </w:r>
        <w:r>
          <w:rPr>
            <w:noProof/>
            <w:webHidden/>
          </w:rPr>
          <w:instrText xml:space="preserve"> PAGEREF _Toc209018087 \h </w:instrText>
        </w:r>
        <w:r>
          <w:rPr>
            <w:noProof/>
            <w:webHidden/>
          </w:rPr>
        </w:r>
        <w:r>
          <w:rPr>
            <w:noProof/>
            <w:webHidden/>
          </w:rPr>
          <w:fldChar w:fldCharType="separate"/>
        </w:r>
        <w:r>
          <w:rPr>
            <w:noProof/>
            <w:webHidden/>
          </w:rPr>
          <w:t>12</w:t>
        </w:r>
        <w:r>
          <w:rPr>
            <w:noProof/>
            <w:webHidden/>
          </w:rPr>
          <w:fldChar w:fldCharType="end"/>
        </w:r>
      </w:hyperlink>
    </w:p>
    <w:p w14:paraId="13D0E7DF" w14:textId="6D404E6E" w:rsidR="006D3FED" w:rsidRDefault="006D3FED">
      <w:pPr>
        <w:pStyle w:val="Obsah3"/>
        <w:tabs>
          <w:tab w:val="right" w:leader="dot" w:pos="9062"/>
        </w:tabs>
        <w:rPr>
          <w:noProof/>
          <w:kern w:val="2"/>
          <w:sz w:val="24"/>
          <w:szCs w:val="24"/>
          <w14:ligatures w14:val="standardContextual"/>
        </w:rPr>
      </w:pPr>
      <w:hyperlink w:anchor="_Toc209018088" w:history="1">
        <w:r w:rsidRPr="0009413F">
          <w:rPr>
            <w:rStyle w:val="Hypertextovodkaz"/>
            <w:noProof/>
          </w:rPr>
          <w:t>Antivirová ochrana a aktualizace virových řetězců</w:t>
        </w:r>
        <w:r>
          <w:rPr>
            <w:noProof/>
            <w:webHidden/>
          </w:rPr>
          <w:tab/>
        </w:r>
        <w:r>
          <w:rPr>
            <w:noProof/>
            <w:webHidden/>
          </w:rPr>
          <w:fldChar w:fldCharType="begin"/>
        </w:r>
        <w:r>
          <w:rPr>
            <w:noProof/>
            <w:webHidden/>
          </w:rPr>
          <w:instrText xml:space="preserve"> PAGEREF _Toc209018088 \h </w:instrText>
        </w:r>
        <w:r>
          <w:rPr>
            <w:noProof/>
            <w:webHidden/>
          </w:rPr>
        </w:r>
        <w:r>
          <w:rPr>
            <w:noProof/>
            <w:webHidden/>
          </w:rPr>
          <w:fldChar w:fldCharType="separate"/>
        </w:r>
        <w:r>
          <w:rPr>
            <w:noProof/>
            <w:webHidden/>
          </w:rPr>
          <w:t>12</w:t>
        </w:r>
        <w:r>
          <w:rPr>
            <w:noProof/>
            <w:webHidden/>
          </w:rPr>
          <w:fldChar w:fldCharType="end"/>
        </w:r>
      </w:hyperlink>
    </w:p>
    <w:p w14:paraId="505C1E64" w14:textId="4627FF51" w:rsidR="006D3FED" w:rsidRDefault="006D3FED">
      <w:pPr>
        <w:pStyle w:val="Obsah3"/>
        <w:tabs>
          <w:tab w:val="right" w:leader="dot" w:pos="9062"/>
        </w:tabs>
        <w:rPr>
          <w:noProof/>
          <w:kern w:val="2"/>
          <w:sz w:val="24"/>
          <w:szCs w:val="24"/>
          <w14:ligatures w14:val="standardContextual"/>
        </w:rPr>
      </w:pPr>
      <w:hyperlink w:anchor="_Toc209018089" w:history="1">
        <w:r w:rsidRPr="0009413F">
          <w:rPr>
            <w:rStyle w:val="Hypertextovodkaz"/>
            <w:noProof/>
          </w:rPr>
          <w:t>Instalace a používání HW a SW</w:t>
        </w:r>
        <w:r>
          <w:rPr>
            <w:noProof/>
            <w:webHidden/>
          </w:rPr>
          <w:tab/>
        </w:r>
        <w:r>
          <w:rPr>
            <w:noProof/>
            <w:webHidden/>
          </w:rPr>
          <w:fldChar w:fldCharType="begin"/>
        </w:r>
        <w:r>
          <w:rPr>
            <w:noProof/>
            <w:webHidden/>
          </w:rPr>
          <w:instrText xml:space="preserve"> PAGEREF _Toc209018089 \h </w:instrText>
        </w:r>
        <w:r>
          <w:rPr>
            <w:noProof/>
            <w:webHidden/>
          </w:rPr>
        </w:r>
        <w:r>
          <w:rPr>
            <w:noProof/>
            <w:webHidden/>
          </w:rPr>
          <w:fldChar w:fldCharType="separate"/>
        </w:r>
        <w:r>
          <w:rPr>
            <w:noProof/>
            <w:webHidden/>
          </w:rPr>
          <w:t>13</w:t>
        </w:r>
        <w:r>
          <w:rPr>
            <w:noProof/>
            <w:webHidden/>
          </w:rPr>
          <w:fldChar w:fldCharType="end"/>
        </w:r>
      </w:hyperlink>
    </w:p>
    <w:p w14:paraId="7906CDFF" w14:textId="087CAA32"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90" w:history="1">
        <w:r w:rsidRPr="0009413F">
          <w:rPr>
            <w:rStyle w:val="Hypertextovodkaz"/>
            <w:noProof/>
          </w:rPr>
          <w:t>Oblast fyzické bezpečnosti</w:t>
        </w:r>
        <w:r>
          <w:rPr>
            <w:noProof/>
            <w:webHidden/>
          </w:rPr>
          <w:tab/>
        </w:r>
        <w:r>
          <w:rPr>
            <w:noProof/>
            <w:webHidden/>
          </w:rPr>
          <w:fldChar w:fldCharType="begin"/>
        </w:r>
        <w:r>
          <w:rPr>
            <w:noProof/>
            <w:webHidden/>
          </w:rPr>
          <w:instrText xml:space="preserve"> PAGEREF _Toc209018090 \h </w:instrText>
        </w:r>
        <w:r>
          <w:rPr>
            <w:noProof/>
            <w:webHidden/>
          </w:rPr>
        </w:r>
        <w:r>
          <w:rPr>
            <w:noProof/>
            <w:webHidden/>
          </w:rPr>
          <w:fldChar w:fldCharType="separate"/>
        </w:r>
        <w:r>
          <w:rPr>
            <w:noProof/>
            <w:webHidden/>
          </w:rPr>
          <w:t>13</w:t>
        </w:r>
        <w:r>
          <w:rPr>
            <w:noProof/>
            <w:webHidden/>
          </w:rPr>
          <w:fldChar w:fldCharType="end"/>
        </w:r>
      </w:hyperlink>
    </w:p>
    <w:p w14:paraId="1519B084" w14:textId="799212D8" w:rsidR="006D3FED" w:rsidRDefault="006D3FED">
      <w:pPr>
        <w:pStyle w:val="Obsah3"/>
        <w:tabs>
          <w:tab w:val="right" w:leader="dot" w:pos="9062"/>
        </w:tabs>
        <w:rPr>
          <w:noProof/>
          <w:kern w:val="2"/>
          <w:sz w:val="24"/>
          <w:szCs w:val="24"/>
          <w14:ligatures w14:val="standardContextual"/>
        </w:rPr>
      </w:pPr>
      <w:hyperlink w:anchor="_Toc209018091"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_Toc209018091 \h </w:instrText>
        </w:r>
        <w:r>
          <w:rPr>
            <w:noProof/>
            <w:webHidden/>
          </w:rPr>
        </w:r>
        <w:r>
          <w:rPr>
            <w:noProof/>
            <w:webHidden/>
          </w:rPr>
          <w:fldChar w:fldCharType="separate"/>
        </w:r>
        <w:r>
          <w:rPr>
            <w:noProof/>
            <w:webHidden/>
          </w:rPr>
          <w:t>13</w:t>
        </w:r>
        <w:r>
          <w:rPr>
            <w:noProof/>
            <w:webHidden/>
          </w:rPr>
          <w:fldChar w:fldCharType="end"/>
        </w:r>
      </w:hyperlink>
    </w:p>
    <w:p w14:paraId="15957B9E" w14:textId="6C7F239C" w:rsidR="006D3FED" w:rsidRDefault="006D3FED">
      <w:pPr>
        <w:pStyle w:val="Obsah3"/>
        <w:tabs>
          <w:tab w:val="right" w:leader="dot" w:pos="9062"/>
        </w:tabs>
        <w:rPr>
          <w:noProof/>
          <w:kern w:val="2"/>
          <w:sz w:val="24"/>
          <w:szCs w:val="24"/>
          <w14:ligatures w14:val="standardContextual"/>
        </w:rPr>
      </w:pPr>
      <w:hyperlink w:anchor="_Toc209018092" w:history="1">
        <w:r w:rsidRPr="0009413F">
          <w:rPr>
            <w:rStyle w:val="Hypertextovodkaz"/>
            <w:noProof/>
          </w:rPr>
          <w:t>Podmínky pro provozování pracoviště</w:t>
        </w:r>
        <w:r>
          <w:rPr>
            <w:noProof/>
            <w:webHidden/>
          </w:rPr>
          <w:tab/>
        </w:r>
        <w:r>
          <w:rPr>
            <w:noProof/>
            <w:webHidden/>
          </w:rPr>
          <w:fldChar w:fldCharType="begin"/>
        </w:r>
        <w:r>
          <w:rPr>
            <w:noProof/>
            <w:webHidden/>
          </w:rPr>
          <w:instrText xml:space="preserve"> PAGEREF _Toc209018092 \h </w:instrText>
        </w:r>
        <w:r>
          <w:rPr>
            <w:noProof/>
            <w:webHidden/>
          </w:rPr>
        </w:r>
        <w:r>
          <w:rPr>
            <w:noProof/>
            <w:webHidden/>
          </w:rPr>
          <w:fldChar w:fldCharType="separate"/>
        </w:r>
        <w:r>
          <w:rPr>
            <w:noProof/>
            <w:webHidden/>
          </w:rPr>
          <w:t>13</w:t>
        </w:r>
        <w:r>
          <w:rPr>
            <w:noProof/>
            <w:webHidden/>
          </w:rPr>
          <w:fldChar w:fldCharType="end"/>
        </w:r>
      </w:hyperlink>
    </w:p>
    <w:p w14:paraId="22B410B3" w14:textId="05775356" w:rsidR="006D3FED" w:rsidRDefault="006D3FED">
      <w:pPr>
        <w:pStyle w:val="Obsah3"/>
        <w:tabs>
          <w:tab w:val="right" w:leader="dot" w:pos="9062"/>
        </w:tabs>
        <w:rPr>
          <w:noProof/>
          <w:kern w:val="2"/>
          <w:sz w:val="24"/>
          <w:szCs w:val="24"/>
          <w14:ligatures w14:val="standardContextual"/>
        </w:rPr>
      </w:pPr>
      <w:hyperlink w:anchor="_Toc209018093" w:history="1">
        <w:r w:rsidRPr="0009413F">
          <w:rPr>
            <w:rStyle w:val="Hypertextovodkaz"/>
            <w:noProof/>
          </w:rPr>
          <w:t>Přeprava a ukládání nosičů utajovaných informací</w:t>
        </w:r>
        <w:r>
          <w:rPr>
            <w:noProof/>
            <w:webHidden/>
          </w:rPr>
          <w:tab/>
        </w:r>
        <w:r>
          <w:rPr>
            <w:noProof/>
            <w:webHidden/>
          </w:rPr>
          <w:fldChar w:fldCharType="begin"/>
        </w:r>
        <w:r>
          <w:rPr>
            <w:noProof/>
            <w:webHidden/>
          </w:rPr>
          <w:instrText xml:space="preserve"> PAGEREF _Toc209018093 \h </w:instrText>
        </w:r>
        <w:r>
          <w:rPr>
            <w:noProof/>
            <w:webHidden/>
          </w:rPr>
        </w:r>
        <w:r>
          <w:rPr>
            <w:noProof/>
            <w:webHidden/>
          </w:rPr>
          <w:fldChar w:fldCharType="separate"/>
        </w:r>
        <w:r>
          <w:rPr>
            <w:noProof/>
            <w:webHidden/>
          </w:rPr>
          <w:t>13</w:t>
        </w:r>
        <w:r>
          <w:rPr>
            <w:noProof/>
            <w:webHidden/>
          </w:rPr>
          <w:fldChar w:fldCharType="end"/>
        </w:r>
      </w:hyperlink>
    </w:p>
    <w:p w14:paraId="70F1749F" w14:textId="0E75BB9E" w:rsidR="006D3FED" w:rsidRDefault="006D3FED">
      <w:pPr>
        <w:pStyle w:val="Obsah3"/>
        <w:tabs>
          <w:tab w:val="right" w:leader="dot" w:pos="9062"/>
        </w:tabs>
        <w:rPr>
          <w:noProof/>
          <w:kern w:val="2"/>
          <w:sz w:val="24"/>
          <w:szCs w:val="24"/>
          <w14:ligatures w14:val="standardContextual"/>
        </w:rPr>
      </w:pPr>
      <w:hyperlink w:anchor="_Toc209018094" w:history="1">
        <w:r w:rsidRPr="0009413F">
          <w:rPr>
            <w:rStyle w:val="Hypertextovodkaz"/>
            <w:noProof/>
          </w:rPr>
          <w:t>Režimová opatření</w:t>
        </w:r>
        <w:r>
          <w:rPr>
            <w:noProof/>
            <w:webHidden/>
          </w:rPr>
          <w:tab/>
        </w:r>
        <w:r>
          <w:rPr>
            <w:noProof/>
            <w:webHidden/>
          </w:rPr>
          <w:fldChar w:fldCharType="begin"/>
        </w:r>
        <w:r>
          <w:rPr>
            <w:noProof/>
            <w:webHidden/>
          </w:rPr>
          <w:instrText xml:space="preserve"> PAGEREF _Toc209018094 \h </w:instrText>
        </w:r>
        <w:r>
          <w:rPr>
            <w:noProof/>
            <w:webHidden/>
          </w:rPr>
        </w:r>
        <w:r>
          <w:rPr>
            <w:noProof/>
            <w:webHidden/>
          </w:rPr>
          <w:fldChar w:fldCharType="separate"/>
        </w:r>
        <w:r>
          <w:rPr>
            <w:noProof/>
            <w:webHidden/>
          </w:rPr>
          <w:t>14</w:t>
        </w:r>
        <w:r>
          <w:rPr>
            <w:noProof/>
            <w:webHidden/>
          </w:rPr>
          <w:fldChar w:fldCharType="end"/>
        </w:r>
      </w:hyperlink>
    </w:p>
    <w:p w14:paraId="7A13F08B" w14:textId="26668A18" w:rsidR="006D3FED" w:rsidRDefault="006D3FED">
      <w:pPr>
        <w:pStyle w:val="Obsah3"/>
        <w:tabs>
          <w:tab w:val="right" w:leader="dot" w:pos="9062"/>
        </w:tabs>
        <w:rPr>
          <w:noProof/>
          <w:kern w:val="2"/>
          <w:sz w:val="24"/>
          <w:szCs w:val="24"/>
          <w14:ligatures w14:val="standardContextual"/>
        </w:rPr>
      </w:pPr>
      <w:hyperlink w:anchor="_Toc209018095" w:history="1">
        <w:r w:rsidRPr="0009413F">
          <w:rPr>
            <w:rStyle w:val="Hypertextovodkaz"/>
            <w:noProof/>
          </w:rPr>
          <w:t>Způsob evidence HW komponent</w:t>
        </w:r>
        <w:r>
          <w:rPr>
            <w:noProof/>
            <w:webHidden/>
          </w:rPr>
          <w:tab/>
        </w:r>
        <w:r>
          <w:rPr>
            <w:noProof/>
            <w:webHidden/>
          </w:rPr>
          <w:fldChar w:fldCharType="begin"/>
        </w:r>
        <w:r>
          <w:rPr>
            <w:noProof/>
            <w:webHidden/>
          </w:rPr>
          <w:instrText xml:space="preserve"> PAGEREF _Toc209018095 \h </w:instrText>
        </w:r>
        <w:r>
          <w:rPr>
            <w:noProof/>
            <w:webHidden/>
          </w:rPr>
        </w:r>
        <w:r>
          <w:rPr>
            <w:noProof/>
            <w:webHidden/>
          </w:rPr>
          <w:fldChar w:fldCharType="separate"/>
        </w:r>
        <w:r>
          <w:rPr>
            <w:noProof/>
            <w:webHidden/>
          </w:rPr>
          <w:t>14</w:t>
        </w:r>
        <w:r>
          <w:rPr>
            <w:noProof/>
            <w:webHidden/>
          </w:rPr>
          <w:fldChar w:fldCharType="end"/>
        </w:r>
      </w:hyperlink>
    </w:p>
    <w:p w14:paraId="69FFFD34" w14:textId="2F583B8C" w:rsidR="006D3FED" w:rsidRDefault="006D3FED">
      <w:pPr>
        <w:pStyle w:val="Obsah3"/>
        <w:tabs>
          <w:tab w:val="right" w:leader="dot" w:pos="9062"/>
        </w:tabs>
        <w:rPr>
          <w:noProof/>
          <w:kern w:val="2"/>
          <w:sz w:val="24"/>
          <w:szCs w:val="24"/>
          <w14:ligatures w14:val="standardContextual"/>
        </w:rPr>
      </w:pPr>
      <w:hyperlink w:anchor="_Toc209018096" w:history="1">
        <w:r w:rsidRPr="0009413F">
          <w:rPr>
            <w:rStyle w:val="Hypertextovodkaz"/>
            <w:noProof/>
          </w:rPr>
          <w:t>Ochranné prvky</w:t>
        </w:r>
        <w:r>
          <w:rPr>
            <w:noProof/>
            <w:webHidden/>
          </w:rPr>
          <w:tab/>
        </w:r>
        <w:r>
          <w:rPr>
            <w:noProof/>
            <w:webHidden/>
          </w:rPr>
          <w:fldChar w:fldCharType="begin"/>
        </w:r>
        <w:r>
          <w:rPr>
            <w:noProof/>
            <w:webHidden/>
          </w:rPr>
          <w:instrText xml:space="preserve"> PAGEREF _Toc209018096 \h </w:instrText>
        </w:r>
        <w:r>
          <w:rPr>
            <w:noProof/>
            <w:webHidden/>
          </w:rPr>
        </w:r>
        <w:r>
          <w:rPr>
            <w:noProof/>
            <w:webHidden/>
          </w:rPr>
          <w:fldChar w:fldCharType="separate"/>
        </w:r>
        <w:r>
          <w:rPr>
            <w:noProof/>
            <w:webHidden/>
          </w:rPr>
          <w:t>14</w:t>
        </w:r>
        <w:r>
          <w:rPr>
            <w:noProof/>
            <w:webHidden/>
          </w:rPr>
          <w:fldChar w:fldCharType="end"/>
        </w:r>
      </w:hyperlink>
    </w:p>
    <w:p w14:paraId="1CA1A5B6" w14:textId="4FF2E4E1" w:rsidR="006D3FED" w:rsidRDefault="006D3FED">
      <w:pPr>
        <w:pStyle w:val="Obsah3"/>
        <w:tabs>
          <w:tab w:val="right" w:leader="dot" w:pos="9062"/>
        </w:tabs>
        <w:rPr>
          <w:noProof/>
          <w:kern w:val="2"/>
          <w:sz w:val="24"/>
          <w:szCs w:val="24"/>
          <w14:ligatures w14:val="standardContextual"/>
        </w:rPr>
      </w:pPr>
      <w:hyperlink w:anchor="_Toc209018097" w:history="1">
        <w:r w:rsidRPr="0009413F">
          <w:rPr>
            <w:rStyle w:val="Hypertextovodkaz"/>
            <w:noProof/>
          </w:rPr>
          <w:t>Kompromitující vyzařování</w:t>
        </w:r>
        <w:r>
          <w:rPr>
            <w:noProof/>
            <w:webHidden/>
          </w:rPr>
          <w:tab/>
        </w:r>
        <w:r>
          <w:rPr>
            <w:noProof/>
            <w:webHidden/>
          </w:rPr>
          <w:fldChar w:fldCharType="begin"/>
        </w:r>
        <w:r>
          <w:rPr>
            <w:noProof/>
            <w:webHidden/>
          </w:rPr>
          <w:instrText xml:space="preserve"> PAGEREF _Toc209018097 \h </w:instrText>
        </w:r>
        <w:r>
          <w:rPr>
            <w:noProof/>
            <w:webHidden/>
          </w:rPr>
        </w:r>
        <w:r>
          <w:rPr>
            <w:noProof/>
            <w:webHidden/>
          </w:rPr>
          <w:fldChar w:fldCharType="separate"/>
        </w:r>
        <w:r>
          <w:rPr>
            <w:noProof/>
            <w:webHidden/>
          </w:rPr>
          <w:t>15</w:t>
        </w:r>
        <w:r>
          <w:rPr>
            <w:noProof/>
            <w:webHidden/>
          </w:rPr>
          <w:fldChar w:fldCharType="end"/>
        </w:r>
      </w:hyperlink>
    </w:p>
    <w:p w14:paraId="005EE73A" w14:textId="1C2627B4"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098" w:history="1">
        <w:r w:rsidRPr="0009413F">
          <w:rPr>
            <w:rStyle w:val="Hypertextovodkaz"/>
            <w:noProof/>
          </w:rPr>
          <w:t>Oblast administrativní bezpečnosti</w:t>
        </w:r>
        <w:r>
          <w:rPr>
            <w:noProof/>
            <w:webHidden/>
          </w:rPr>
          <w:tab/>
        </w:r>
        <w:r>
          <w:rPr>
            <w:noProof/>
            <w:webHidden/>
          </w:rPr>
          <w:fldChar w:fldCharType="begin"/>
        </w:r>
        <w:r>
          <w:rPr>
            <w:noProof/>
            <w:webHidden/>
          </w:rPr>
          <w:instrText xml:space="preserve"> PAGEREF _Toc209018098 \h </w:instrText>
        </w:r>
        <w:r>
          <w:rPr>
            <w:noProof/>
            <w:webHidden/>
          </w:rPr>
        </w:r>
        <w:r>
          <w:rPr>
            <w:noProof/>
            <w:webHidden/>
          </w:rPr>
          <w:fldChar w:fldCharType="separate"/>
        </w:r>
        <w:r>
          <w:rPr>
            <w:noProof/>
            <w:webHidden/>
          </w:rPr>
          <w:t>15</w:t>
        </w:r>
        <w:r>
          <w:rPr>
            <w:noProof/>
            <w:webHidden/>
          </w:rPr>
          <w:fldChar w:fldCharType="end"/>
        </w:r>
      </w:hyperlink>
    </w:p>
    <w:p w14:paraId="53D940B6" w14:textId="3ABC875D" w:rsidR="006D3FED" w:rsidRDefault="006D3FED">
      <w:pPr>
        <w:pStyle w:val="Obsah3"/>
        <w:tabs>
          <w:tab w:val="right" w:leader="dot" w:pos="9062"/>
        </w:tabs>
        <w:rPr>
          <w:noProof/>
          <w:kern w:val="2"/>
          <w:sz w:val="24"/>
          <w:szCs w:val="24"/>
          <w14:ligatures w14:val="standardContextual"/>
        </w:rPr>
      </w:pPr>
      <w:hyperlink w:anchor="_Toc209018099"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_Toc209018099 \h </w:instrText>
        </w:r>
        <w:r>
          <w:rPr>
            <w:noProof/>
            <w:webHidden/>
          </w:rPr>
        </w:r>
        <w:r>
          <w:rPr>
            <w:noProof/>
            <w:webHidden/>
          </w:rPr>
          <w:fldChar w:fldCharType="separate"/>
        </w:r>
        <w:r>
          <w:rPr>
            <w:noProof/>
            <w:webHidden/>
          </w:rPr>
          <w:t>15</w:t>
        </w:r>
        <w:r>
          <w:rPr>
            <w:noProof/>
            <w:webHidden/>
          </w:rPr>
          <w:fldChar w:fldCharType="end"/>
        </w:r>
      </w:hyperlink>
    </w:p>
    <w:p w14:paraId="50945923" w14:textId="72C8E26B" w:rsidR="006D3FED" w:rsidRDefault="006D3FED">
      <w:pPr>
        <w:pStyle w:val="Obsah3"/>
        <w:tabs>
          <w:tab w:val="right" w:leader="dot" w:pos="9062"/>
        </w:tabs>
        <w:rPr>
          <w:noProof/>
          <w:kern w:val="2"/>
          <w:sz w:val="24"/>
          <w:szCs w:val="24"/>
          <w14:ligatures w14:val="standardContextual"/>
        </w:rPr>
      </w:pPr>
      <w:hyperlink w:anchor="_Toc209018100" w:history="1">
        <w:r w:rsidRPr="0009413F">
          <w:rPr>
            <w:rStyle w:val="Hypertextovodkaz"/>
            <w:noProof/>
          </w:rPr>
          <w:t>Evidence a označování nosičů informací</w:t>
        </w:r>
        <w:r>
          <w:rPr>
            <w:noProof/>
            <w:webHidden/>
          </w:rPr>
          <w:tab/>
        </w:r>
        <w:r>
          <w:rPr>
            <w:noProof/>
            <w:webHidden/>
          </w:rPr>
          <w:fldChar w:fldCharType="begin"/>
        </w:r>
        <w:r>
          <w:rPr>
            <w:noProof/>
            <w:webHidden/>
          </w:rPr>
          <w:instrText xml:space="preserve"> PAGEREF _Toc209018100 \h </w:instrText>
        </w:r>
        <w:r>
          <w:rPr>
            <w:noProof/>
            <w:webHidden/>
          </w:rPr>
        </w:r>
        <w:r>
          <w:rPr>
            <w:noProof/>
            <w:webHidden/>
          </w:rPr>
          <w:fldChar w:fldCharType="separate"/>
        </w:r>
        <w:r>
          <w:rPr>
            <w:noProof/>
            <w:webHidden/>
          </w:rPr>
          <w:t>15</w:t>
        </w:r>
        <w:r>
          <w:rPr>
            <w:noProof/>
            <w:webHidden/>
          </w:rPr>
          <w:fldChar w:fldCharType="end"/>
        </w:r>
      </w:hyperlink>
    </w:p>
    <w:p w14:paraId="662C85D4" w14:textId="4D6C0558" w:rsidR="006D3FED" w:rsidRDefault="006D3FED">
      <w:pPr>
        <w:pStyle w:val="Obsah3"/>
        <w:tabs>
          <w:tab w:val="right" w:leader="dot" w:pos="9062"/>
        </w:tabs>
        <w:rPr>
          <w:noProof/>
          <w:kern w:val="2"/>
          <w:sz w:val="24"/>
          <w:szCs w:val="24"/>
          <w14:ligatures w14:val="standardContextual"/>
        </w:rPr>
      </w:pPr>
      <w:hyperlink w:anchor="_Toc209018101" w:history="1">
        <w:r w:rsidRPr="0009413F">
          <w:rPr>
            <w:rStyle w:val="Hypertextovodkaz"/>
            <w:noProof/>
          </w:rPr>
          <w:t>Likvidace nosičů utajovaných informací</w:t>
        </w:r>
        <w:r>
          <w:rPr>
            <w:noProof/>
            <w:webHidden/>
          </w:rPr>
          <w:tab/>
        </w:r>
        <w:r>
          <w:rPr>
            <w:noProof/>
            <w:webHidden/>
          </w:rPr>
          <w:fldChar w:fldCharType="begin"/>
        </w:r>
        <w:r>
          <w:rPr>
            <w:noProof/>
            <w:webHidden/>
          </w:rPr>
          <w:instrText xml:space="preserve"> PAGEREF _Toc209018101 \h </w:instrText>
        </w:r>
        <w:r>
          <w:rPr>
            <w:noProof/>
            <w:webHidden/>
          </w:rPr>
        </w:r>
        <w:r>
          <w:rPr>
            <w:noProof/>
            <w:webHidden/>
          </w:rPr>
          <w:fldChar w:fldCharType="separate"/>
        </w:r>
        <w:r>
          <w:rPr>
            <w:noProof/>
            <w:webHidden/>
          </w:rPr>
          <w:t>16</w:t>
        </w:r>
        <w:r>
          <w:rPr>
            <w:noProof/>
            <w:webHidden/>
          </w:rPr>
          <w:fldChar w:fldCharType="end"/>
        </w:r>
      </w:hyperlink>
    </w:p>
    <w:p w14:paraId="5517085B" w14:textId="146CB4E7" w:rsidR="006D3FED" w:rsidRDefault="006D3FED">
      <w:pPr>
        <w:pStyle w:val="Obsah3"/>
        <w:tabs>
          <w:tab w:val="right" w:leader="dot" w:pos="9062"/>
        </w:tabs>
        <w:rPr>
          <w:noProof/>
          <w:kern w:val="2"/>
          <w:sz w:val="24"/>
          <w:szCs w:val="24"/>
          <w14:ligatures w14:val="standardContextual"/>
        </w:rPr>
      </w:pPr>
      <w:hyperlink w:anchor="_Toc209018102" w:history="1">
        <w:r w:rsidRPr="0009413F">
          <w:rPr>
            <w:rStyle w:val="Hypertextovodkaz"/>
            <w:noProof/>
          </w:rPr>
          <w:t>Provozně bezpečnostní dokumentace</w:t>
        </w:r>
        <w:r>
          <w:rPr>
            <w:noProof/>
            <w:webHidden/>
          </w:rPr>
          <w:tab/>
        </w:r>
        <w:r>
          <w:rPr>
            <w:noProof/>
            <w:webHidden/>
          </w:rPr>
          <w:fldChar w:fldCharType="begin"/>
        </w:r>
        <w:r>
          <w:rPr>
            <w:noProof/>
            <w:webHidden/>
          </w:rPr>
          <w:instrText xml:space="preserve"> PAGEREF _Toc209018102 \h </w:instrText>
        </w:r>
        <w:r>
          <w:rPr>
            <w:noProof/>
            <w:webHidden/>
          </w:rPr>
        </w:r>
        <w:r>
          <w:rPr>
            <w:noProof/>
            <w:webHidden/>
          </w:rPr>
          <w:fldChar w:fldCharType="separate"/>
        </w:r>
        <w:r>
          <w:rPr>
            <w:noProof/>
            <w:webHidden/>
          </w:rPr>
          <w:t>16</w:t>
        </w:r>
        <w:r>
          <w:rPr>
            <w:noProof/>
            <w:webHidden/>
          </w:rPr>
          <w:fldChar w:fldCharType="end"/>
        </w:r>
      </w:hyperlink>
    </w:p>
    <w:p w14:paraId="6FA86BF0" w14:textId="177016CA"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03" w:history="1">
        <w:r w:rsidRPr="0009413F">
          <w:rPr>
            <w:rStyle w:val="Hypertextovodkaz"/>
            <w:noProof/>
          </w:rPr>
          <w:t>Požadavky bezpečného provozu</w:t>
        </w:r>
        <w:r>
          <w:rPr>
            <w:noProof/>
            <w:webHidden/>
          </w:rPr>
          <w:tab/>
        </w:r>
        <w:r>
          <w:rPr>
            <w:noProof/>
            <w:webHidden/>
          </w:rPr>
          <w:fldChar w:fldCharType="begin"/>
        </w:r>
        <w:r>
          <w:rPr>
            <w:noProof/>
            <w:webHidden/>
          </w:rPr>
          <w:instrText xml:space="preserve"> PAGEREF _Toc209018103 \h </w:instrText>
        </w:r>
        <w:r>
          <w:rPr>
            <w:noProof/>
            <w:webHidden/>
          </w:rPr>
        </w:r>
        <w:r>
          <w:rPr>
            <w:noProof/>
            <w:webHidden/>
          </w:rPr>
          <w:fldChar w:fldCharType="separate"/>
        </w:r>
        <w:r>
          <w:rPr>
            <w:noProof/>
            <w:webHidden/>
          </w:rPr>
          <w:t>17</w:t>
        </w:r>
        <w:r>
          <w:rPr>
            <w:noProof/>
            <w:webHidden/>
          </w:rPr>
          <w:fldChar w:fldCharType="end"/>
        </w:r>
      </w:hyperlink>
    </w:p>
    <w:p w14:paraId="2B41D112" w14:textId="6CD33C57" w:rsidR="006D3FED" w:rsidRDefault="006D3FED">
      <w:pPr>
        <w:pStyle w:val="Obsah3"/>
        <w:tabs>
          <w:tab w:val="right" w:leader="dot" w:pos="9062"/>
        </w:tabs>
        <w:rPr>
          <w:noProof/>
          <w:kern w:val="2"/>
          <w:sz w:val="24"/>
          <w:szCs w:val="24"/>
          <w14:ligatures w14:val="standardContextual"/>
        </w:rPr>
      </w:pPr>
      <w:hyperlink w:anchor="_Toc209018104" w:history="1">
        <w:r w:rsidRPr="0009413F">
          <w:rPr>
            <w:rStyle w:val="Hypertextovodkaz"/>
            <w:noProof/>
          </w:rPr>
          <w:t>Údržba a opravy</w:t>
        </w:r>
        <w:r>
          <w:rPr>
            <w:noProof/>
            <w:webHidden/>
          </w:rPr>
          <w:tab/>
        </w:r>
        <w:r>
          <w:rPr>
            <w:noProof/>
            <w:webHidden/>
          </w:rPr>
          <w:fldChar w:fldCharType="begin"/>
        </w:r>
        <w:r>
          <w:rPr>
            <w:noProof/>
            <w:webHidden/>
          </w:rPr>
          <w:instrText xml:space="preserve"> PAGEREF _Toc209018104 \h </w:instrText>
        </w:r>
        <w:r>
          <w:rPr>
            <w:noProof/>
            <w:webHidden/>
          </w:rPr>
        </w:r>
        <w:r>
          <w:rPr>
            <w:noProof/>
            <w:webHidden/>
          </w:rPr>
          <w:fldChar w:fldCharType="separate"/>
        </w:r>
        <w:r>
          <w:rPr>
            <w:noProof/>
            <w:webHidden/>
          </w:rPr>
          <w:t>17</w:t>
        </w:r>
        <w:r>
          <w:rPr>
            <w:noProof/>
            <w:webHidden/>
          </w:rPr>
          <w:fldChar w:fldCharType="end"/>
        </w:r>
      </w:hyperlink>
    </w:p>
    <w:p w14:paraId="16FE752F" w14:textId="780F2F89" w:rsidR="006D3FED" w:rsidRDefault="006D3FED">
      <w:pPr>
        <w:pStyle w:val="Obsah3"/>
        <w:tabs>
          <w:tab w:val="right" w:leader="dot" w:pos="9062"/>
        </w:tabs>
        <w:rPr>
          <w:noProof/>
          <w:kern w:val="2"/>
          <w:sz w:val="24"/>
          <w:szCs w:val="24"/>
          <w14:ligatures w14:val="standardContextual"/>
        </w:rPr>
      </w:pPr>
      <w:hyperlink w:anchor="_Toc209018105" w:history="1">
        <w:r w:rsidRPr="0009413F">
          <w:rPr>
            <w:rStyle w:val="Hypertextovodkaz"/>
            <w:noProof/>
          </w:rPr>
          <w:t>Krizové situace a bezpečnostní incidenty</w:t>
        </w:r>
        <w:r>
          <w:rPr>
            <w:noProof/>
            <w:webHidden/>
          </w:rPr>
          <w:tab/>
        </w:r>
        <w:r>
          <w:rPr>
            <w:noProof/>
            <w:webHidden/>
          </w:rPr>
          <w:fldChar w:fldCharType="begin"/>
        </w:r>
        <w:r>
          <w:rPr>
            <w:noProof/>
            <w:webHidden/>
          </w:rPr>
          <w:instrText xml:space="preserve"> PAGEREF _Toc209018105 \h </w:instrText>
        </w:r>
        <w:r>
          <w:rPr>
            <w:noProof/>
            <w:webHidden/>
          </w:rPr>
        </w:r>
        <w:r>
          <w:rPr>
            <w:noProof/>
            <w:webHidden/>
          </w:rPr>
          <w:fldChar w:fldCharType="separate"/>
        </w:r>
        <w:r>
          <w:rPr>
            <w:noProof/>
            <w:webHidden/>
          </w:rPr>
          <w:t>17</w:t>
        </w:r>
        <w:r>
          <w:rPr>
            <w:noProof/>
            <w:webHidden/>
          </w:rPr>
          <w:fldChar w:fldCharType="end"/>
        </w:r>
      </w:hyperlink>
    </w:p>
    <w:p w14:paraId="3AE25727" w14:textId="7903AB7B" w:rsidR="006D3FED" w:rsidRDefault="006D3FED">
      <w:pPr>
        <w:pStyle w:val="Obsah3"/>
        <w:tabs>
          <w:tab w:val="right" w:leader="dot" w:pos="9062"/>
        </w:tabs>
        <w:rPr>
          <w:noProof/>
          <w:kern w:val="2"/>
          <w:sz w:val="24"/>
          <w:szCs w:val="24"/>
          <w14:ligatures w14:val="standardContextual"/>
        </w:rPr>
      </w:pPr>
      <w:hyperlink w:anchor="_Toc209018106" w:history="1">
        <w:r w:rsidRPr="0009413F">
          <w:rPr>
            <w:rStyle w:val="Hypertextovodkaz"/>
            <w:noProof/>
          </w:rPr>
          <w:t>Dostupnost</w:t>
        </w:r>
        <w:r>
          <w:rPr>
            <w:noProof/>
            <w:webHidden/>
          </w:rPr>
          <w:tab/>
        </w:r>
        <w:r>
          <w:rPr>
            <w:noProof/>
            <w:webHidden/>
          </w:rPr>
          <w:fldChar w:fldCharType="begin"/>
        </w:r>
        <w:r>
          <w:rPr>
            <w:noProof/>
            <w:webHidden/>
          </w:rPr>
          <w:instrText xml:space="preserve"> PAGEREF _Toc209018106 \h </w:instrText>
        </w:r>
        <w:r>
          <w:rPr>
            <w:noProof/>
            <w:webHidden/>
          </w:rPr>
        </w:r>
        <w:r>
          <w:rPr>
            <w:noProof/>
            <w:webHidden/>
          </w:rPr>
          <w:fldChar w:fldCharType="separate"/>
        </w:r>
        <w:r>
          <w:rPr>
            <w:noProof/>
            <w:webHidden/>
          </w:rPr>
          <w:t>18</w:t>
        </w:r>
        <w:r>
          <w:rPr>
            <w:noProof/>
            <w:webHidden/>
          </w:rPr>
          <w:fldChar w:fldCharType="end"/>
        </w:r>
      </w:hyperlink>
    </w:p>
    <w:p w14:paraId="18364D29" w14:textId="6B39AFCD" w:rsidR="006D3FED" w:rsidRDefault="006D3FED">
      <w:pPr>
        <w:pStyle w:val="Obsah3"/>
        <w:tabs>
          <w:tab w:val="right" w:leader="dot" w:pos="9062"/>
        </w:tabs>
        <w:rPr>
          <w:noProof/>
          <w:kern w:val="2"/>
          <w:sz w:val="24"/>
          <w:szCs w:val="24"/>
          <w14:ligatures w14:val="standardContextual"/>
        </w:rPr>
      </w:pPr>
      <w:hyperlink w:anchor="_Toc209018107" w:history="1">
        <w:r w:rsidRPr="0009413F">
          <w:rPr>
            <w:rStyle w:val="Hypertextovodkaz"/>
            <w:noProof/>
          </w:rPr>
          <w:t>Test bezpečnosti</w:t>
        </w:r>
        <w:r>
          <w:rPr>
            <w:noProof/>
            <w:webHidden/>
          </w:rPr>
          <w:tab/>
        </w:r>
        <w:r>
          <w:rPr>
            <w:noProof/>
            <w:webHidden/>
          </w:rPr>
          <w:fldChar w:fldCharType="begin"/>
        </w:r>
        <w:r>
          <w:rPr>
            <w:noProof/>
            <w:webHidden/>
          </w:rPr>
          <w:instrText xml:space="preserve"> PAGEREF _Toc209018107 \h </w:instrText>
        </w:r>
        <w:r>
          <w:rPr>
            <w:noProof/>
            <w:webHidden/>
          </w:rPr>
        </w:r>
        <w:r>
          <w:rPr>
            <w:noProof/>
            <w:webHidden/>
          </w:rPr>
          <w:fldChar w:fldCharType="separate"/>
        </w:r>
        <w:r>
          <w:rPr>
            <w:noProof/>
            <w:webHidden/>
          </w:rPr>
          <w:t>18</w:t>
        </w:r>
        <w:r>
          <w:rPr>
            <w:noProof/>
            <w:webHidden/>
          </w:rPr>
          <w:fldChar w:fldCharType="end"/>
        </w:r>
      </w:hyperlink>
    </w:p>
    <w:p w14:paraId="763AD723" w14:textId="4A77CFFA" w:rsidR="006D3FED" w:rsidRDefault="006D3FED">
      <w:pPr>
        <w:pStyle w:val="Obsah3"/>
        <w:tabs>
          <w:tab w:val="right" w:leader="dot" w:pos="9062"/>
        </w:tabs>
        <w:rPr>
          <w:noProof/>
          <w:kern w:val="2"/>
          <w:sz w:val="24"/>
          <w:szCs w:val="24"/>
          <w14:ligatures w14:val="standardContextual"/>
        </w:rPr>
      </w:pPr>
      <w:hyperlink w:anchor="_Toc209018108" w:history="1">
        <w:r w:rsidRPr="0009413F">
          <w:rPr>
            <w:rStyle w:val="Hypertextovodkaz"/>
            <w:noProof/>
          </w:rPr>
          <w:t>Kontrolní činnost</w:t>
        </w:r>
        <w:r>
          <w:rPr>
            <w:noProof/>
            <w:webHidden/>
          </w:rPr>
          <w:tab/>
        </w:r>
        <w:r>
          <w:rPr>
            <w:noProof/>
            <w:webHidden/>
          </w:rPr>
          <w:fldChar w:fldCharType="begin"/>
        </w:r>
        <w:r>
          <w:rPr>
            <w:noProof/>
            <w:webHidden/>
          </w:rPr>
          <w:instrText xml:space="preserve"> PAGEREF _Toc209018108 \h </w:instrText>
        </w:r>
        <w:r>
          <w:rPr>
            <w:noProof/>
            <w:webHidden/>
          </w:rPr>
        </w:r>
        <w:r>
          <w:rPr>
            <w:noProof/>
            <w:webHidden/>
          </w:rPr>
          <w:fldChar w:fldCharType="separate"/>
        </w:r>
        <w:r>
          <w:rPr>
            <w:noProof/>
            <w:webHidden/>
          </w:rPr>
          <w:t>18</w:t>
        </w:r>
        <w:r>
          <w:rPr>
            <w:noProof/>
            <w:webHidden/>
          </w:rPr>
          <w:fldChar w:fldCharType="end"/>
        </w:r>
      </w:hyperlink>
    </w:p>
    <w:p w14:paraId="4A5C513A" w14:textId="51FDD2E2"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109" w:history="1">
        <w:r w:rsidRPr="0009413F">
          <w:rPr>
            <w:rStyle w:val="Hypertextovodkaz"/>
            <w:noProof/>
          </w:rPr>
          <w:t>VÝSLEDKY ANALÝZY RIZIK</w:t>
        </w:r>
        <w:r>
          <w:rPr>
            <w:noProof/>
            <w:webHidden/>
          </w:rPr>
          <w:tab/>
        </w:r>
        <w:r>
          <w:rPr>
            <w:noProof/>
            <w:webHidden/>
          </w:rPr>
          <w:fldChar w:fldCharType="begin"/>
        </w:r>
        <w:r>
          <w:rPr>
            <w:noProof/>
            <w:webHidden/>
          </w:rPr>
          <w:instrText xml:space="preserve"> PAGEREF _Toc209018109 \h </w:instrText>
        </w:r>
        <w:r>
          <w:rPr>
            <w:noProof/>
            <w:webHidden/>
          </w:rPr>
        </w:r>
        <w:r>
          <w:rPr>
            <w:noProof/>
            <w:webHidden/>
          </w:rPr>
          <w:fldChar w:fldCharType="separate"/>
        </w:r>
        <w:r>
          <w:rPr>
            <w:noProof/>
            <w:webHidden/>
          </w:rPr>
          <w:t>19</w:t>
        </w:r>
        <w:r>
          <w:rPr>
            <w:noProof/>
            <w:webHidden/>
          </w:rPr>
          <w:fldChar w:fldCharType="end"/>
        </w:r>
      </w:hyperlink>
    </w:p>
    <w:p w14:paraId="52A4ED1E" w14:textId="5EBDF42B" w:rsidR="006D3FED" w:rsidRDefault="006D3FED">
      <w:pPr>
        <w:pStyle w:val="Obsah3"/>
        <w:tabs>
          <w:tab w:val="right" w:leader="dot" w:pos="9062"/>
        </w:tabs>
        <w:rPr>
          <w:noProof/>
          <w:kern w:val="2"/>
          <w:sz w:val="24"/>
          <w:szCs w:val="24"/>
          <w14:ligatures w14:val="standardContextual"/>
        </w:rPr>
      </w:pPr>
      <w:hyperlink w:anchor="_Toc209018110"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_Toc209018110 \h </w:instrText>
        </w:r>
        <w:r>
          <w:rPr>
            <w:noProof/>
            <w:webHidden/>
          </w:rPr>
        </w:r>
        <w:r>
          <w:rPr>
            <w:noProof/>
            <w:webHidden/>
          </w:rPr>
          <w:fldChar w:fldCharType="separate"/>
        </w:r>
        <w:r>
          <w:rPr>
            <w:noProof/>
            <w:webHidden/>
          </w:rPr>
          <w:t>19</w:t>
        </w:r>
        <w:r>
          <w:rPr>
            <w:noProof/>
            <w:webHidden/>
          </w:rPr>
          <w:fldChar w:fldCharType="end"/>
        </w:r>
      </w:hyperlink>
    </w:p>
    <w:p w14:paraId="1C2989F1" w14:textId="7A96D305" w:rsidR="006D3FED" w:rsidRDefault="006D3FED">
      <w:pPr>
        <w:pStyle w:val="Obsah3"/>
        <w:tabs>
          <w:tab w:val="right" w:leader="dot" w:pos="9062"/>
        </w:tabs>
        <w:rPr>
          <w:noProof/>
          <w:kern w:val="2"/>
          <w:sz w:val="24"/>
          <w:szCs w:val="24"/>
          <w14:ligatures w14:val="standardContextual"/>
        </w:rPr>
      </w:pPr>
      <w:hyperlink w:anchor="_Toc209018111" w:history="1">
        <w:r w:rsidRPr="0009413F">
          <w:rPr>
            <w:rStyle w:val="Hypertextovodkaz"/>
            <w:noProof/>
          </w:rPr>
          <w:t>Personální bezpečnost a organizačních opatření</w:t>
        </w:r>
        <w:r>
          <w:rPr>
            <w:noProof/>
            <w:webHidden/>
          </w:rPr>
          <w:tab/>
        </w:r>
        <w:r>
          <w:rPr>
            <w:noProof/>
            <w:webHidden/>
          </w:rPr>
          <w:fldChar w:fldCharType="begin"/>
        </w:r>
        <w:r>
          <w:rPr>
            <w:noProof/>
            <w:webHidden/>
          </w:rPr>
          <w:instrText xml:space="preserve"> PAGEREF _Toc209018111 \h </w:instrText>
        </w:r>
        <w:r>
          <w:rPr>
            <w:noProof/>
            <w:webHidden/>
          </w:rPr>
        </w:r>
        <w:r>
          <w:rPr>
            <w:noProof/>
            <w:webHidden/>
          </w:rPr>
          <w:fldChar w:fldCharType="separate"/>
        </w:r>
        <w:r>
          <w:rPr>
            <w:noProof/>
            <w:webHidden/>
          </w:rPr>
          <w:t>19</w:t>
        </w:r>
        <w:r>
          <w:rPr>
            <w:noProof/>
            <w:webHidden/>
          </w:rPr>
          <w:fldChar w:fldCharType="end"/>
        </w:r>
      </w:hyperlink>
    </w:p>
    <w:p w14:paraId="009DA790" w14:textId="7E3559CA" w:rsidR="006D3FED" w:rsidRDefault="006D3FED">
      <w:pPr>
        <w:pStyle w:val="Obsah3"/>
        <w:tabs>
          <w:tab w:val="right" w:leader="dot" w:pos="9062"/>
        </w:tabs>
        <w:rPr>
          <w:noProof/>
          <w:kern w:val="2"/>
          <w:sz w:val="24"/>
          <w:szCs w:val="24"/>
          <w14:ligatures w14:val="standardContextual"/>
        </w:rPr>
      </w:pPr>
      <w:hyperlink w:anchor="_Toc209018112" w:history="1">
        <w:r w:rsidRPr="0009413F">
          <w:rPr>
            <w:rStyle w:val="Hypertextovodkaz"/>
            <w:noProof/>
          </w:rPr>
          <w:t>Fyzická bezpečnost</w:t>
        </w:r>
        <w:r>
          <w:rPr>
            <w:noProof/>
            <w:webHidden/>
          </w:rPr>
          <w:tab/>
        </w:r>
        <w:r>
          <w:rPr>
            <w:noProof/>
            <w:webHidden/>
          </w:rPr>
          <w:fldChar w:fldCharType="begin"/>
        </w:r>
        <w:r>
          <w:rPr>
            <w:noProof/>
            <w:webHidden/>
          </w:rPr>
          <w:instrText xml:space="preserve"> PAGEREF _Toc209018112 \h </w:instrText>
        </w:r>
        <w:r>
          <w:rPr>
            <w:noProof/>
            <w:webHidden/>
          </w:rPr>
        </w:r>
        <w:r>
          <w:rPr>
            <w:noProof/>
            <w:webHidden/>
          </w:rPr>
          <w:fldChar w:fldCharType="separate"/>
        </w:r>
        <w:r>
          <w:rPr>
            <w:noProof/>
            <w:webHidden/>
          </w:rPr>
          <w:t>20</w:t>
        </w:r>
        <w:r>
          <w:rPr>
            <w:noProof/>
            <w:webHidden/>
          </w:rPr>
          <w:fldChar w:fldCharType="end"/>
        </w:r>
      </w:hyperlink>
    </w:p>
    <w:p w14:paraId="3B31FDF4" w14:textId="4483C2C3" w:rsidR="006D3FED" w:rsidRDefault="006D3FED">
      <w:pPr>
        <w:pStyle w:val="Obsah3"/>
        <w:tabs>
          <w:tab w:val="right" w:leader="dot" w:pos="9062"/>
        </w:tabs>
        <w:rPr>
          <w:noProof/>
          <w:kern w:val="2"/>
          <w:sz w:val="24"/>
          <w:szCs w:val="24"/>
          <w14:ligatures w14:val="standardContextual"/>
        </w:rPr>
      </w:pPr>
      <w:hyperlink w:anchor="_Toc209018113" w:history="1">
        <w:r w:rsidRPr="0009413F">
          <w:rPr>
            <w:rStyle w:val="Hypertextovodkaz"/>
            <w:noProof/>
          </w:rPr>
          <w:t>Informační bezpečnost část obecné požadavky</w:t>
        </w:r>
        <w:r>
          <w:rPr>
            <w:noProof/>
            <w:webHidden/>
          </w:rPr>
          <w:tab/>
        </w:r>
        <w:r>
          <w:rPr>
            <w:noProof/>
            <w:webHidden/>
          </w:rPr>
          <w:fldChar w:fldCharType="begin"/>
        </w:r>
        <w:r>
          <w:rPr>
            <w:noProof/>
            <w:webHidden/>
          </w:rPr>
          <w:instrText xml:space="preserve"> PAGEREF _Toc209018113 \h </w:instrText>
        </w:r>
        <w:r>
          <w:rPr>
            <w:noProof/>
            <w:webHidden/>
          </w:rPr>
        </w:r>
        <w:r>
          <w:rPr>
            <w:noProof/>
            <w:webHidden/>
          </w:rPr>
          <w:fldChar w:fldCharType="separate"/>
        </w:r>
        <w:r>
          <w:rPr>
            <w:noProof/>
            <w:webHidden/>
          </w:rPr>
          <w:t>20</w:t>
        </w:r>
        <w:r>
          <w:rPr>
            <w:noProof/>
            <w:webHidden/>
          </w:rPr>
          <w:fldChar w:fldCharType="end"/>
        </w:r>
      </w:hyperlink>
    </w:p>
    <w:p w14:paraId="07E84DCA" w14:textId="0A04C727" w:rsidR="006D3FED" w:rsidRDefault="006D3FED">
      <w:pPr>
        <w:pStyle w:val="Obsah3"/>
        <w:tabs>
          <w:tab w:val="right" w:leader="dot" w:pos="9062"/>
        </w:tabs>
        <w:rPr>
          <w:noProof/>
          <w:kern w:val="2"/>
          <w:sz w:val="24"/>
          <w:szCs w:val="24"/>
          <w14:ligatures w14:val="standardContextual"/>
        </w:rPr>
      </w:pPr>
      <w:hyperlink w:anchor="_Toc209018114" w:history="1">
        <w:r w:rsidRPr="0009413F">
          <w:rPr>
            <w:rStyle w:val="Hypertextovodkaz"/>
            <w:noProof/>
          </w:rPr>
          <w:t>Informační bezpečnost část operační systém</w:t>
        </w:r>
        <w:r>
          <w:rPr>
            <w:noProof/>
            <w:webHidden/>
          </w:rPr>
          <w:tab/>
        </w:r>
        <w:r>
          <w:rPr>
            <w:noProof/>
            <w:webHidden/>
          </w:rPr>
          <w:fldChar w:fldCharType="begin"/>
        </w:r>
        <w:r>
          <w:rPr>
            <w:noProof/>
            <w:webHidden/>
          </w:rPr>
          <w:instrText xml:space="preserve"> PAGEREF _Toc209018114 \h </w:instrText>
        </w:r>
        <w:r>
          <w:rPr>
            <w:noProof/>
            <w:webHidden/>
          </w:rPr>
        </w:r>
        <w:r>
          <w:rPr>
            <w:noProof/>
            <w:webHidden/>
          </w:rPr>
          <w:fldChar w:fldCharType="separate"/>
        </w:r>
        <w:r>
          <w:rPr>
            <w:noProof/>
            <w:webHidden/>
          </w:rPr>
          <w:t>20</w:t>
        </w:r>
        <w:r>
          <w:rPr>
            <w:noProof/>
            <w:webHidden/>
          </w:rPr>
          <w:fldChar w:fldCharType="end"/>
        </w:r>
      </w:hyperlink>
    </w:p>
    <w:p w14:paraId="75FCFCA5" w14:textId="0CF3435A" w:rsidR="006D3FED" w:rsidRDefault="006D3FED">
      <w:pPr>
        <w:pStyle w:val="Obsah3"/>
        <w:tabs>
          <w:tab w:val="right" w:leader="dot" w:pos="9062"/>
        </w:tabs>
        <w:rPr>
          <w:noProof/>
          <w:kern w:val="2"/>
          <w:sz w:val="24"/>
          <w:szCs w:val="24"/>
          <w14:ligatures w14:val="standardContextual"/>
        </w:rPr>
      </w:pPr>
      <w:hyperlink w:anchor="_Toc209018115" w:history="1">
        <w:r w:rsidRPr="0009413F">
          <w:rPr>
            <w:rStyle w:val="Hypertextovodkaz"/>
            <w:noProof/>
          </w:rPr>
          <w:t>Informační bezpečnost část komunikační</w:t>
        </w:r>
        <w:r>
          <w:rPr>
            <w:noProof/>
            <w:webHidden/>
          </w:rPr>
          <w:tab/>
        </w:r>
        <w:r>
          <w:rPr>
            <w:noProof/>
            <w:webHidden/>
          </w:rPr>
          <w:fldChar w:fldCharType="begin"/>
        </w:r>
        <w:r>
          <w:rPr>
            <w:noProof/>
            <w:webHidden/>
          </w:rPr>
          <w:instrText xml:space="preserve"> PAGEREF _Toc209018115 \h </w:instrText>
        </w:r>
        <w:r>
          <w:rPr>
            <w:noProof/>
            <w:webHidden/>
          </w:rPr>
        </w:r>
        <w:r>
          <w:rPr>
            <w:noProof/>
            <w:webHidden/>
          </w:rPr>
          <w:fldChar w:fldCharType="separate"/>
        </w:r>
        <w:r>
          <w:rPr>
            <w:noProof/>
            <w:webHidden/>
          </w:rPr>
          <w:t>23</w:t>
        </w:r>
        <w:r>
          <w:rPr>
            <w:noProof/>
            <w:webHidden/>
          </w:rPr>
          <w:fldChar w:fldCharType="end"/>
        </w:r>
      </w:hyperlink>
    </w:p>
    <w:p w14:paraId="057543FA" w14:textId="1949DC58" w:rsidR="006D3FED" w:rsidRDefault="006D3FED">
      <w:pPr>
        <w:pStyle w:val="Obsah3"/>
        <w:tabs>
          <w:tab w:val="right" w:leader="dot" w:pos="9062"/>
        </w:tabs>
        <w:rPr>
          <w:noProof/>
          <w:kern w:val="2"/>
          <w:sz w:val="24"/>
          <w:szCs w:val="24"/>
          <w14:ligatures w14:val="standardContextual"/>
        </w:rPr>
      </w:pPr>
      <w:hyperlink w:anchor="_Toc209018116" w:history="1">
        <w:r w:rsidRPr="0009413F">
          <w:rPr>
            <w:rStyle w:val="Hypertextovodkaz"/>
            <w:noProof/>
          </w:rPr>
          <w:t>Informační bezpečnost část aplikační</w:t>
        </w:r>
        <w:r>
          <w:rPr>
            <w:noProof/>
            <w:webHidden/>
          </w:rPr>
          <w:tab/>
        </w:r>
        <w:r>
          <w:rPr>
            <w:noProof/>
            <w:webHidden/>
          </w:rPr>
          <w:fldChar w:fldCharType="begin"/>
        </w:r>
        <w:r>
          <w:rPr>
            <w:noProof/>
            <w:webHidden/>
          </w:rPr>
          <w:instrText xml:space="preserve"> PAGEREF _Toc209018116 \h </w:instrText>
        </w:r>
        <w:r>
          <w:rPr>
            <w:noProof/>
            <w:webHidden/>
          </w:rPr>
        </w:r>
        <w:r>
          <w:rPr>
            <w:noProof/>
            <w:webHidden/>
          </w:rPr>
          <w:fldChar w:fldCharType="separate"/>
        </w:r>
        <w:r>
          <w:rPr>
            <w:noProof/>
            <w:webHidden/>
          </w:rPr>
          <w:t>23</w:t>
        </w:r>
        <w:r>
          <w:rPr>
            <w:noProof/>
            <w:webHidden/>
          </w:rPr>
          <w:fldChar w:fldCharType="end"/>
        </w:r>
      </w:hyperlink>
    </w:p>
    <w:p w14:paraId="7EBD6F03" w14:textId="5635E552" w:rsidR="006D3FED" w:rsidRDefault="006D3FED">
      <w:pPr>
        <w:pStyle w:val="Obsah3"/>
        <w:tabs>
          <w:tab w:val="right" w:leader="dot" w:pos="9062"/>
        </w:tabs>
        <w:rPr>
          <w:noProof/>
          <w:kern w:val="2"/>
          <w:sz w:val="24"/>
          <w:szCs w:val="24"/>
          <w14:ligatures w14:val="standardContextual"/>
        </w:rPr>
      </w:pPr>
      <w:hyperlink w:anchor="_Toc209018117" w:history="1">
        <w:r w:rsidRPr="0009413F">
          <w:rPr>
            <w:rStyle w:val="Hypertextovodkaz"/>
            <w:noProof/>
          </w:rPr>
          <w:t>Informační bezpečnost část kompromitující vyzařování</w:t>
        </w:r>
        <w:r>
          <w:rPr>
            <w:noProof/>
            <w:webHidden/>
          </w:rPr>
          <w:tab/>
        </w:r>
        <w:r>
          <w:rPr>
            <w:noProof/>
            <w:webHidden/>
          </w:rPr>
          <w:fldChar w:fldCharType="begin"/>
        </w:r>
        <w:r>
          <w:rPr>
            <w:noProof/>
            <w:webHidden/>
          </w:rPr>
          <w:instrText xml:space="preserve"> PAGEREF _Toc209018117 \h </w:instrText>
        </w:r>
        <w:r>
          <w:rPr>
            <w:noProof/>
            <w:webHidden/>
          </w:rPr>
        </w:r>
        <w:r>
          <w:rPr>
            <w:noProof/>
            <w:webHidden/>
          </w:rPr>
          <w:fldChar w:fldCharType="separate"/>
        </w:r>
        <w:r>
          <w:rPr>
            <w:noProof/>
            <w:webHidden/>
          </w:rPr>
          <w:t>24</w:t>
        </w:r>
        <w:r>
          <w:rPr>
            <w:noProof/>
            <w:webHidden/>
          </w:rPr>
          <w:fldChar w:fldCharType="end"/>
        </w:r>
      </w:hyperlink>
    </w:p>
    <w:p w14:paraId="4458B1D6" w14:textId="04C62B8F"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118" w:history="1">
        <w:r w:rsidRPr="0009413F">
          <w:rPr>
            <w:rStyle w:val="Hypertextovodkaz"/>
            <w:noProof/>
          </w:rPr>
          <w:t>POPIS BEZPEČNOSTI</w:t>
        </w:r>
        <w:r>
          <w:rPr>
            <w:noProof/>
            <w:webHidden/>
          </w:rPr>
          <w:tab/>
        </w:r>
        <w:r>
          <w:rPr>
            <w:noProof/>
            <w:webHidden/>
          </w:rPr>
          <w:fldChar w:fldCharType="begin"/>
        </w:r>
        <w:r>
          <w:rPr>
            <w:noProof/>
            <w:webHidden/>
          </w:rPr>
          <w:instrText xml:space="preserve"> PAGEREF _Toc209018118 \h </w:instrText>
        </w:r>
        <w:r>
          <w:rPr>
            <w:noProof/>
            <w:webHidden/>
          </w:rPr>
        </w:r>
        <w:r>
          <w:rPr>
            <w:noProof/>
            <w:webHidden/>
          </w:rPr>
          <w:fldChar w:fldCharType="separate"/>
        </w:r>
        <w:r>
          <w:rPr>
            <w:noProof/>
            <w:webHidden/>
          </w:rPr>
          <w:t>25</w:t>
        </w:r>
        <w:r>
          <w:rPr>
            <w:noProof/>
            <w:webHidden/>
          </w:rPr>
          <w:fldChar w:fldCharType="end"/>
        </w:r>
      </w:hyperlink>
    </w:p>
    <w:p w14:paraId="19AB4060" w14:textId="2AC85B60"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19" w:history="1">
        <w:r w:rsidRPr="0009413F">
          <w:rPr>
            <w:rStyle w:val="Hypertextovodkaz"/>
            <w:noProof/>
          </w:rPr>
          <w:t>Úvod</w:t>
        </w:r>
        <w:r>
          <w:rPr>
            <w:noProof/>
            <w:webHidden/>
          </w:rPr>
          <w:tab/>
        </w:r>
        <w:r>
          <w:rPr>
            <w:noProof/>
            <w:webHidden/>
          </w:rPr>
          <w:fldChar w:fldCharType="begin"/>
        </w:r>
        <w:r>
          <w:rPr>
            <w:noProof/>
            <w:webHidden/>
          </w:rPr>
          <w:instrText xml:space="preserve"> PAGEREF _Toc209018119 \h </w:instrText>
        </w:r>
        <w:r>
          <w:rPr>
            <w:noProof/>
            <w:webHidden/>
          </w:rPr>
        </w:r>
        <w:r>
          <w:rPr>
            <w:noProof/>
            <w:webHidden/>
          </w:rPr>
          <w:fldChar w:fldCharType="separate"/>
        </w:r>
        <w:r>
          <w:rPr>
            <w:noProof/>
            <w:webHidden/>
          </w:rPr>
          <w:t>25</w:t>
        </w:r>
        <w:r>
          <w:rPr>
            <w:noProof/>
            <w:webHidden/>
          </w:rPr>
          <w:fldChar w:fldCharType="end"/>
        </w:r>
      </w:hyperlink>
    </w:p>
    <w:p w14:paraId="59D17059" w14:textId="614EF862" w:rsidR="006D3FED" w:rsidRDefault="006D3FED">
      <w:pPr>
        <w:pStyle w:val="Obsah3"/>
        <w:tabs>
          <w:tab w:val="right" w:leader="dot" w:pos="9062"/>
        </w:tabs>
        <w:rPr>
          <w:noProof/>
          <w:kern w:val="2"/>
          <w:sz w:val="24"/>
          <w:szCs w:val="24"/>
          <w14:ligatures w14:val="standardContextual"/>
        </w:rPr>
      </w:pPr>
      <w:hyperlink w:anchor="_Toc209018120"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_Toc209018120 \h </w:instrText>
        </w:r>
        <w:r>
          <w:rPr>
            <w:noProof/>
            <w:webHidden/>
          </w:rPr>
        </w:r>
        <w:r>
          <w:rPr>
            <w:noProof/>
            <w:webHidden/>
          </w:rPr>
          <w:fldChar w:fldCharType="separate"/>
        </w:r>
        <w:r>
          <w:rPr>
            <w:noProof/>
            <w:webHidden/>
          </w:rPr>
          <w:t>25</w:t>
        </w:r>
        <w:r>
          <w:rPr>
            <w:noProof/>
            <w:webHidden/>
          </w:rPr>
          <w:fldChar w:fldCharType="end"/>
        </w:r>
      </w:hyperlink>
    </w:p>
    <w:p w14:paraId="52CFFF7E" w14:textId="47A1314F" w:rsidR="006D3FED" w:rsidRDefault="006D3FED">
      <w:pPr>
        <w:pStyle w:val="Obsah3"/>
        <w:tabs>
          <w:tab w:val="right" w:leader="dot" w:pos="9062"/>
        </w:tabs>
        <w:rPr>
          <w:noProof/>
          <w:kern w:val="2"/>
          <w:sz w:val="24"/>
          <w:szCs w:val="24"/>
          <w14:ligatures w14:val="standardContextual"/>
        </w:rPr>
      </w:pPr>
      <w:hyperlink w:anchor="_Toc209018121" w:history="1">
        <w:r w:rsidRPr="0009413F">
          <w:rPr>
            <w:rStyle w:val="Hypertextovodkaz"/>
            <w:noProof/>
          </w:rPr>
          <w:t>Druh a rozsah zpracovávaných utajovaných informací</w:t>
        </w:r>
        <w:r>
          <w:rPr>
            <w:noProof/>
            <w:webHidden/>
          </w:rPr>
          <w:tab/>
        </w:r>
        <w:r>
          <w:rPr>
            <w:noProof/>
            <w:webHidden/>
          </w:rPr>
          <w:fldChar w:fldCharType="begin"/>
        </w:r>
        <w:r>
          <w:rPr>
            <w:noProof/>
            <w:webHidden/>
          </w:rPr>
          <w:instrText xml:space="preserve"> PAGEREF _Toc209018121 \h </w:instrText>
        </w:r>
        <w:r>
          <w:rPr>
            <w:noProof/>
            <w:webHidden/>
          </w:rPr>
        </w:r>
        <w:r>
          <w:rPr>
            <w:noProof/>
            <w:webHidden/>
          </w:rPr>
          <w:fldChar w:fldCharType="separate"/>
        </w:r>
        <w:r>
          <w:rPr>
            <w:noProof/>
            <w:webHidden/>
          </w:rPr>
          <w:t>25</w:t>
        </w:r>
        <w:r>
          <w:rPr>
            <w:noProof/>
            <w:webHidden/>
          </w:rPr>
          <w:fldChar w:fldCharType="end"/>
        </w:r>
      </w:hyperlink>
    </w:p>
    <w:p w14:paraId="1089539A" w14:textId="6918BE45" w:rsidR="006D3FED" w:rsidRDefault="006D3FED">
      <w:pPr>
        <w:pStyle w:val="Obsah3"/>
        <w:tabs>
          <w:tab w:val="right" w:leader="dot" w:pos="9062"/>
        </w:tabs>
        <w:rPr>
          <w:noProof/>
          <w:kern w:val="2"/>
          <w:sz w:val="24"/>
          <w:szCs w:val="24"/>
          <w14:ligatures w14:val="standardContextual"/>
        </w:rPr>
      </w:pPr>
      <w:hyperlink w:anchor="_Toc209018122" w:history="1">
        <w:r w:rsidRPr="0009413F">
          <w:rPr>
            <w:rStyle w:val="Hypertextovodkaz"/>
            <w:noProof/>
          </w:rPr>
          <w:t>Určení a rozsah informačního systému</w:t>
        </w:r>
        <w:r>
          <w:rPr>
            <w:noProof/>
            <w:webHidden/>
          </w:rPr>
          <w:tab/>
        </w:r>
        <w:r>
          <w:rPr>
            <w:noProof/>
            <w:webHidden/>
          </w:rPr>
          <w:fldChar w:fldCharType="begin"/>
        </w:r>
        <w:r>
          <w:rPr>
            <w:noProof/>
            <w:webHidden/>
          </w:rPr>
          <w:instrText xml:space="preserve"> PAGEREF _Toc209018122 \h </w:instrText>
        </w:r>
        <w:r>
          <w:rPr>
            <w:noProof/>
            <w:webHidden/>
          </w:rPr>
        </w:r>
        <w:r>
          <w:rPr>
            <w:noProof/>
            <w:webHidden/>
          </w:rPr>
          <w:fldChar w:fldCharType="separate"/>
        </w:r>
        <w:r>
          <w:rPr>
            <w:noProof/>
            <w:webHidden/>
          </w:rPr>
          <w:t>25</w:t>
        </w:r>
        <w:r>
          <w:rPr>
            <w:noProof/>
            <w:webHidden/>
          </w:rPr>
          <w:fldChar w:fldCharType="end"/>
        </w:r>
      </w:hyperlink>
    </w:p>
    <w:p w14:paraId="7F58F1B7" w14:textId="73267DA2" w:rsidR="006D3FED" w:rsidRDefault="006D3FED">
      <w:pPr>
        <w:pStyle w:val="Obsah3"/>
        <w:tabs>
          <w:tab w:val="right" w:leader="dot" w:pos="9062"/>
        </w:tabs>
        <w:rPr>
          <w:noProof/>
          <w:kern w:val="2"/>
          <w:sz w:val="24"/>
          <w:szCs w:val="24"/>
          <w14:ligatures w14:val="standardContextual"/>
        </w:rPr>
      </w:pPr>
      <w:hyperlink w:anchor="_Toc209018123" w:history="1">
        <w:r w:rsidRPr="0009413F">
          <w:rPr>
            <w:rStyle w:val="Hypertextovodkaz"/>
            <w:noProof/>
          </w:rPr>
          <w:t>Podmínky provozování</w:t>
        </w:r>
        <w:r>
          <w:rPr>
            <w:noProof/>
            <w:webHidden/>
          </w:rPr>
          <w:tab/>
        </w:r>
        <w:r>
          <w:rPr>
            <w:noProof/>
            <w:webHidden/>
          </w:rPr>
          <w:fldChar w:fldCharType="begin"/>
        </w:r>
        <w:r>
          <w:rPr>
            <w:noProof/>
            <w:webHidden/>
          </w:rPr>
          <w:instrText xml:space="preserve"> PAGEREF _Toc209018123 \h </w:instrText>
        </w:r>
        <w:r>
          <w:rPr>
            <w:noProof/>
            <w:webHidden/>
          </w:rPr>
        </w:r>
        <w:r>
          <w:rPr>
            <w:noProof/>
            <w:webHidden/>
          </w:rPr>
          <w:fldChar w:fldCharType="separate"/>
        </w:r>
        <w:r>
          <w:rPr>
            <w:noProof/>
            <w:webHidden/>
          </w:rPr>
          <w:t>26</w:t>
        </w:r>
        <w:r>
          <w:rPr>
            <w:noProof/>
            <w:webHidden/>
          </w:rPr>
          <w:fldChar w:fldCharType="end"/>
        </w:r>
      </w:hyperlink>
    </w:p>
    <w:p w14:paraId="123DF138" w14:textId="15ECE31D"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24" w:history="1">
        <w:r w:rsidRPr="0009413F">
          <w:rPr>
            <w:rStyle w:val="Hypertextovodkaz"/>
            <w:noProof/>
          </w:rPr>
          <w:t>Personální bezpečnost</w:t>
        </w:r>
        <w:r>
          <w:rPr>
            <w:noProof/>
            <w:webHidden/>
          </w:rPr>
          <w:tab/>
        </w:r>
        <w:r>
          <w:rPr>
            <w:noProof/>
            <w:webHidden/>
          </w:rPr>
          <w:fldChar w:fldCharType="begin"/>
        </w:r>
        <w:r>
          <w:rPr>
            <w:noProof/>
            <w:webHidden/>
          </w:rPr>
          <w:instrText xml:space="preserve"> PAGEREF _Toc209018124 \h </w:instrText>
        </w:r>
        <w:r>
          <w:rPr>
            <w:noProof/>
            <w:webHidden/>
          </w:rPr>
        </w:r>
        <w:r>
          <w:rPr>
            <w:noProof/>
            <w:webHidden/>
          </w:rPr>
          <w:fldChar w:fldCharType="separate"/>
        </w:r>
        <w:r>
          <w:rPr>
            <w:noProof/>
            <w:webHidden/>
          </w:rPr>
          <w:t>26</w:t>
        </w:r>
        <w:r>
          <w:rPr>
            <w:noProof/>
            <w:webHidden/>
          </w:rPr>
          <w:fldChar w:fldCharType="end"/>
        </w:r>
      </w:hyperlink>
    </w:p>
    <w:p w14:paraId="6D5BAF02" w14:textId="6FDDF8C9" w:rsidR="006D3FED" w:rsidRDefault="006D3FED">
      <w:pPr>
        <w:pStyle w:val="Obsah3"/>
        <w:tabs>
          <w:tab w:val="right" w:leader="dot" w:pos="9062"/>
        </w:tabs>
        <w:rPr>
          <w:noProof/>
          <w:kern w:val="2"/>
          <w:sz w:val="24"/>
          <w:szCs w:val="24"/>
          <w14:ligatures w14:val="standardContextual"/>
        </w:rPr>
      </w:pPr>
      <w:hyperlink w:anchor="_Toc209018125"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_Toc209018125 \h </w:instrText>
        </w:r>
        <w:r>
          <w:rPr>
            <w:noProof/>
            <w:webHidden/>
          </w:rPr>
        </w:r>
        <w:r>
          <w:rPr>
            <w:noProof/>
            <w:webHidden/>
          </w:rPr>
          <w:fldChar w:fldCharType="separate"/>
        </w:r>
        <w:r>
          <w:rPr>
            <w:noProof/>
            <w:webHidden/>
          </w:rPr>
          <w:t>26</w:t>
        </w:r>
        <w:r>
          <w:rPr>
            <w:noProof/>
            <w:webHidden/>
          </w:rPr>
          <w:fldChar w:fldCharType="end"/>
        </w:r>
      </w:hyperlink>
    </w:p>
    <w:p w14:paraId="7155CC5F" w14:textId="1AF35753"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26" w:history="1">
        <w:r w:rsidRPr="0009413F">
          <w:rPr>
            <w:rStyle w:val="Hypertextovodkaz"/>
            <w:noProof/>
          </w:rPr>
          <w:t>Informační bezpečnost</w:t>
        </w:r>
        <w:r>
          <w:rPr>
            <w:noProof/>
            <w:webHidden/>
          </w:rPr>
          <w:tab/>
        </w:r>
        <w:r>
          <w:rPr>
            <w:noProof/>
            <w:webHidden/>
          </w:rPr>
          <w:fldChar w:fldCharType="begin"/>
        </w:r>
        <w:r>
          <w:rPr>
            <w:noProof/>
            <w:webHidden/>
          </w:rPr>
          <w:instrText xml:space="preserve"> PAGEREF _Toc209018126 \h </w:instrText>
        </w:r>
        <w:r>
          <w:rPr>
            <w:noProof/>
            <w:webHidden/>
          </w:rPr>
        </w:r>
        <w:r>
          <w:rPr>
            <w:noProof/>
            <w:webHidden/>
          </w:rPr>
          <w:fldChar w:fldCharType="separate"/>
        </w:r>
        <w:r>
          <w:rPr>
            <w:noProof/>
            <w:webHidden/>
          </w:rPr>
          <w:t>27</w:t>
        </w:r>
        <w:r>
          <w:rPr>
            <w:noProof/>
            <w:webHidden/>
          </w:rPr>
          <w:fldChar w:fldCharType="end"/>
        </w:r>
      </w:hyperlink>
    </w:p>
    <w:p w14:paraId="038E410A" w14:textId="6AC275A1" w:rsidR="006D3FED" w:rsidRDefault="006D3FED">
      <w:pPr>
        <w:pStyle w:val="Obsah3"/>
        <w:tabs>
          <w:tab w:val="right" w:leader="dot" w:pos="9062"/>
        </w:tabs>
        <w:rPr>
          <w:noProof/>
          <w:kern w:val="2"/>
          <w:sz w:val="24"/>
          <w:szCs w:val="24"/>
          <w14:ligatures w14:val="standardContextual"/>
        </w:rPr>
      </w:pPr>
      <w:hyperlink w:anchor="_Toc209018127" w:history="1">
        <w:r w:rsidRPr="0009413F">
          <w:rPr>
            <w:rStyle w:val="Hypertextovodkaz"/>
            <w:noProof/>
          </w:rPr>
          <w:t>Nastavení parametrů BIOS/UEFI</w:t>
        </w:r>
        <w:r>
          <w:rPr>
            <w:noProof/>
            <w:webHidden/>
          </w:rPr>
          <w:tab/>
        </w:r>
        <w:r>
          <w:rPr>
            <w:noProof/>
            <w:webHidden/>
          </w:rPr>
          <w:fldChar w:fldCharType="begin"/>
        </w:r>
        <w:r>
          <w:rPr>
            <w:noProof/>
            <w:webHidden/>
          </w:rPr>
          <w:instrText xml:space="preserve"> PAGEREF _Toc209018127 \h </w:instrText>
        </w:r>
        <w:r>
          <w:rPr>
            <w:noProof/>
            <w:webHidden/>
          </w:rPr>
        </w:r>
        <w:r>
          <w:rPr>
            <w:noProof/>
            <w:webHidden/>
          </w:rPr>
          <w:fldChar w:fldCharType="separate"/>
        </w:r>
        <w:r>
          <w:rPr>
            <w:noProof/>
            <w:webHidden/>
          </w:rPr>
          <w:t>27</w:t>
        </w:r>
        <w:r>
          <w:rPr>
            <w:noProof/>
            <w:webHidden/>
          </w:rPr>
          <w:fldChar w:fldCharType="end"/>
        </w:r>
      </w:hyperlink>
    </w:p>
    <w:p w14:paraId="0361DF19" w14:textId="247662E3" w:rsidR="006D3FED" w:rsidRDefault="006D3FED">
      <w:pPr>
        <w:pStyle w:val="Obsah3"/>
        <w:tabs>
          <w:tab w:val="right" w:leader="dot" w:pos="9062"/>
        </w:tabs>
        <w:rPr>
          <w:noProof/>
          <w:kern w:val="2"/>
          <w:sz w:val="24"/>
          <w:szCs w:val="24"/>
          <w14:ligatures w14:val="standardContextual"/>
        </w:rPr>
      </w:pPr>
      <w:hyperlink w:anchor="_Toc209018128" w:history="1">
        <w:r w:rsidRPr="0009413F">
          <w:rPr>
            <w:rStyle w:val="Hypertextovodkaz"/>
            <w:noProof/>
          </w:rPr>
          <w:t>Bezpečnostní nastavení operačního systému</w:t>
        </w:r>
        <w:r>
          <w:rPr>
            <w:noProof/>
            <w:webHidden/>
          </w:rPr>
          <w:tab/>
        </w:r>
        <w:r>
          <w:rPr>
            <w:noProof/>
            <w:webHidden/>
          </w:rPr>
          <w:fldChar w:fldCharType="begin"/>
        </w:r>
        <w:r>
          <w:rPr>
            <w:noProof/>
            <w:webHidden/>
          </w:rPr>
          <w:instrText xml:space="preserve"> PAGEREF _Toc209018128 \h </w:instrText>
        </w:r>
        <w:r>
          <w:rPr>
            <w:noProof/>
            <w:webHidden/>
          </w:rPr>
        </w:r>
        <w:r>
          <w:rPr>
            <w:noProof/>
            <w:webHidden/>
          </w:rPr>
          <w:fldChar w:fldCharType="separate"/>
        </w:r>
        <w:r>
          <w:rPr>
            <w:noProof/>
            <w:webHidden/>
          </w:rPr>
          <w:t>27</w:t>
        </w:r>
        <w:r>
          <w:rPr>
            <w:noProof/>
            <w:webHidden/>
          </w:rPr>
          <w:fldChar w:fldCharType="end"/>
        </w:r>
      </w:hyperlink>
    </w:p>
    <w:p w14:paraId="5CB879FA" w14:textId="10557414" w:rsidR="006D3FED" w:rsidRDefault="006D3FED">
      <w:pPr>
        <w:pStyle w:val="Obsah3"/>
        <w:tabs>
          <w:tab w:val="right" w:leader="dot" w:pos="9062"/>
        </w:tabs>
        <w:rPr>
          <w:noProof/>
          <w:kern w:val="2"/>
          <w:sz w:val="24"/>
          <w:szCs w:val="24"/>
          <w14:ligatures w14:val="standardContextual"/>
        </w:rPr>
      </w:pPr>
      <w:hyperlink w:anchor="_Toc209018129" w:history="1">
        <w:r w:rsidRPr="0009413F">
          <w:rPr>
            <w:rStyle w:val="Hypertextovodkaz"/>
            <w:noProof/>
          </w:rPr>
          <w:t>Přístupová hesla</w:t>
        </w:r>
        <w:r>
          <w:rPr>
            <w:noProof/>
            <w:webHidden/>
          </w:rPr>
          <w:tab/>
        </w:r>
        <w:r>
          <w:rPr>
            <w:noProof/>
            <w:webHidden/>
          </w:rPr>
          <w:fldChar w:fldCharType="begin"/>
        </w:r>
        <w:r>
          <w:rPr>
            <w:noProof/>
            <w:webHidden/>
          </w:rPr>
          <w:instrText xml:space="preserve"> PAGEREF _Toc209018129 \h </w:instrText>
        </w:r>
        <w:r>
          <w:rPr>
            <w:noProof/>
            <w:webHidden/>
          </w:rPr>
        </w:r>
        <w:r>
          <w:rPr>
            <w:noProof/>
            <w:webHidden/>
          </w:rPr>
          <w:fldChar w:fldCharType="separate"/>
        </w:r>
        <w:r>
          <w:rPr>
            <w:noProof/>
            <w:webHidden/>
          </w:rPr>
          <w:t>28</w:t>
        </w:r>
        <w:r>
          <w:rPr>
            <w:noProof/>
            <w:webHidden/>
          </w:rPr>
          <w:fldChar w:fldCharType="end"/>
        </w:r>
      </w:hyperlink>
    </w:p>
    <w:p w14:paraId="2C2C58FE" w14:textId="3B4CB9F4" w:rsidR="006D3FED" w:rsidRDefault="006D3FED">
      <w:pPr>
        <w:pStyle w:val="Obsah3"/>
        <w:tabs>
          <w:tab w:val="right" w:leader="dot" w:pos="9062"/>
        </w:tabs>
        <w:rPr>
          <w:noProof/>
          <w:kern w:val="2"/>
          <w:sz w:val="24"/>
          <w:szCs w:val="24"/>
          <w14:ligatures w14:val="standardContextual"/>
        </w:rPr>
      </w:pPr>
      <w:hyperlink w:anchor="_Toc209018130" w:history="1">
        <w:r w:rsidRPr="0009413F">
          <w:rPr>
            <w:rStyle w:val="Hypertextovodkaz"/>
            <w:noProof/>
          </w:rPr>
          <w:t>Auditní záznamy</w:t>
        </w:r>
        <w:r>
          <w:rPr>
            <w:noProof/>
            <w:webHidden/>
          </w:rPr>
          <w:tab/>
        </w:r>
        <w:r>
          <w:rPr>
            <w:noProof/>
            <w:webHidden/>
          </w:rPr>
          <w:fldChar w:fldCharType="begin"/>
        </w:r>
        <w:r>
          <w:rPr>
            <w:noProof/>
            <w:webHidden/>
          </w:rPr>
          <w:instrText xml:space="preserve"> PAGEREF _Toc209018130 \h </w:instrText>
        </w:r>
        <w:r>
          <w:rPr>
            <w:noProof/>
            <w:webHidden/>
          </w:rPr>
        </w:r>
        <w:r>
          <w:rPr>
            <w:noProof/>
            <w:webHidden/>
          </w:rPr>
          <w:fldChar w:fldCharType="separate"/>
        </w:r>
        <w:r>
          <w:rPr>
            <w:noProof/>
            <w:webHidden/>
          </w:rPr>
          <w:t>28</w:t>
        </w:r>
        <w:r>
          <w:rPr>
            <w:noProof/>
            <w:webHidden/>
          </w:rPr>
          <w:fldChar w:fldCharType="end"/>
        </w:r>
      </w:hyperlink>
    </w:p>
    <w:p w14:paraId="3C5ED4B3" w14:textId="0B25946E" w:rsidR="006D3FED" w:rsidRDefault="006D3FED">
      <w:pPr>
        <w:pStyle w:val="Obsah3"/>
        <w:tabs>
          <w:tab w:val="right" w:leader="dot" w:pos="9062"/>
        </w:tabs>
        <w:rPr>
          <w:noProof/>
          <w:kern w:val="2"/>
          <w:sz w:val="24"/>
          <w:szCs w:val="24"/>
          <w14:ligatures w14:val="standardContextual"/>
        </w:rPr>
      </w:pPr>
      <w:hyperlink w:anchor="_Toc209018131" w:history="1">
        <w:r w:rsidRPr="0009413F">
          <w:rPr>
            <w:rStyle w:val="Hypertextovodkaz"/>
            <w:noProof/>
          </w:rPr>
          <w:t>Bezpečnost V/V portů</w:t>
        </w:r>
        <w:r>
          <w:rPr>
            <w:noProof/>
            <w:webHidden/>
          </w:rPr>
          <w:tab/>
        </w:r>
        <w:r>
          <w:rPr>
            <w:noProof/>
            <w:webHidden/>
          </w:rPr>
          <w:fldChar w:fldCharType="begin"/>
        </w:r>
        <w:r>
          <w:rPr>
            <w:noProof/>
            <w:webHidden/>
          </w:rPr>
          <w:instrText xml:space="preserve"> PAGEREF _Toc209018131 \h </w:instrText>
        </w:r>
        <w:r>
          <w:rPr>
            <w:noProof/>
            <w:webHidden/>
          </w:rPr>
        </w:r>
        <w:r>
          <w:rPr>
            <w:noProof/>
            <w:webHidden/>
          </w:rPr>
          <w:fldChar w:fldCharType="separate"/>
        </w:r>
        <w:r>
          <w:rPr>
            <w:noProof/>
            <w:webHidden/>
          </w:rPr>
          <w:t>28</w:t>
        </w:r>
        <w:r>
          <w:rPr>
            <w:noProof/>
            <w:webHidden/>
          </w:rPr>
          <w:fldChar w:fldCharType="end"/>
        </w:r>
      </w:hyperlink>
    </w:p>
    <w:p w14:paraId="1D12BB5C" w14:textId="356E163D" w:rsidR="006D3FED" w:rsidRDefault="006D3FED">
      <w:pPr>
        <w:pStyle w:val="Obsah3"/>
        <w:tabs>
          <w:tab w:val="right" w:leader="dot" w:pos="9062"/>
        </w:tabs>
        <w:rPr>
          <w:noProof/>
          <w:kern w:val="2"/>
          <w:sz w:val="24"/>
          <w:szCs w:val="24"/>
          <w14:ligatures w14:val="standardContextual"/>
        </w:rPr>
      </w:pPr>
      <w:hyperlink w:anchor="_Toc209018132" w:history="1">
        <w:r w:rsidRPr="0009413F">
          <w:rPr>
            <w:rStyle w:val="Hypertextovodkaz"/>
            <w:noProof/>
          </w:rPr>
          <w:t>Bezpečné mazání</w:t>
        </w:r>
        <w:r>
          <w:rPr>
            <w:noProof/>
            <w:webHidden/>
          </w:rPr>
          <w:tab/>
        </w:r>
        <w:r>
          <w:rPr>
            <w:noProof/>
            <w:webHidden/>
          </w:rPr>
          <w:fldChar w:fldCharType="begin"/>
        </w:r>
        <w:r>
          <w:rPr>
            <w:noProof/>
            <w:webHidden/>
          </w:rPr>
          <w:instrText xml:space="preserve"> PAGEREF _Toc209018132 \h </w:instrText>
        </w:r>
        <w:r>
          <w:rPr>
            <w:noProof/>
            <w:webHidden/>
          </w:rPr>
        </w:r>
        <w:r>
          <w:rPr>
            <w:noProof/>
            <w:webHidden/>
          </w:rPr>
          <w:fldChar w:fldCharType="separate"/>
        </w:r>
        <w:r>
          <w:rPr>
            <w:noProof/>
            <w:webHidden/>
          </w:rPr>
          <w:t>28</w:t>
        </w:r>
        <w:r>
          <w:rPr>
            <w:noProof/>
            <w:webHidden/>
          </w:rPr>
          <w:fldChar w:fldCharType="end"/>
        </w:r>
      </w:hyperlink>
    </w:p>
    <w:p w14:paraId="72AA7436" w14:textId="57FB6E39" w:rsidR="006D3FED" w:rsidRDefault="006D3FED">
      <w:pPr>
        <w:pStyle w:val="Obsah3"/>
        <w:tabs>
          <w:tab w:val="right" w:leader="dot" w:pos="9062"/>
        </w:tabs>
        <w:rPr>
          <w:noProof/>
          <w:kern w:val="2"/>
          <w:sz w:val="24"/>
          <w:szCs w:val="24"/>
          <w14:ligatures w14:val="standardContextual"/>
        </w:rPr>
      </w:pPr>
      <w:hyperlink w:anchor="_Toc209018133" w:history="1">
        <w:r w:rsidRPr="0009413F">
          <w:rPr>
            <w:rStyle w:val="Hypertextovodkaz"/>
            <w:noProof/>
          </w:rPr>
          <w:t>Antivirová ochrana a aktualizace virových řetězců</w:t>
        </w:r>
        <w:r>
          <w:rPr>
            <w:noProof/>
            <w:webHidden/>
          </w:rPr>
          <w:tab/>
        </w:r>
        <w:r>
          <w:rPr>
            <w:noProof/>
            <w:webHidden/>
          </w:rPr>
          <w:fldChar w:fldCharType="begin"/>
        </w:r>
        <w:r>
          <w:rPr>
            <w:noProof/>
            <w:webHidden/>
          </w:rPr>
          <w:instrText xml:space="preserve"> PAGEREF _Toc209018133 \h </w:instrText>
        </w:r>
        <w:r>
          <w:rPr>
            <w:noProof/>
            <w:webHidden/>
          </w:rPr>
        </w:r>
        <w:r>
          <w:rPr>
            <w:noProof/>
            <w:webHidden/>
          </w:rPr>
          <w:fldChar w:fldCharType="separate"/>
        </w:r>
        <w:r>
          <w:rPr>
            <w:noProof/>
            <w:webHidden/>
          </w:rPr>
          <w:t>29</w:t>
        </w:r>
        <w:r>
          <w:rPr>
            <w:noProof/>
            <w:webHidden/>
          </w:rPr>
          <w:fldChar w:fldCharType="end"/>
        </w:r>
      </w:hyperlink>
    </w:p>
    <w:p w14:paraId="103939E0" w14:textId="699D0DA5" w:rsidR="006D3FED" w:rsidRDefault="006D3FED">
      <w:pPr>
        <w:pStyle w:val="Obsah3"/>
        <w:tabs>
          <w:tab w:val="right" w:leader="dot" w:pos="9062"/>
        </w:tabs>
        <w:rPr>
          <w:noProof/>
          <w:kern w:val="2"/>
          <w:sz w:val="24"/>
          <w:szCs w:val="24"/>
          <w14:ligatures w14:val="standardContextual"/>
        </w:rPr>
      </w:pPr>
      <w:hyperlink w:anchor="_Toc209018134" w:history="1">
        <w:r w:rsidRPr="0009413F">
          <w:rPr>
            <w:rStyle w:val="Hypertextovodkaz"/>
            <w:noProof/>
          </w:rPr>
          <w:t>Instalace a používání HW a SW</w:t>
        </w:r>
        <w:r>
          <w:rPr>
            <w:noProof/>
            <w:webHidden/>
          </w:rPr>
          <w:tab/>
        </w:r>
        <w:r>
          <w:rPr>
            <w:noProof/>
            <w:webHidden/>
          </w:rPr>
          <w:fldChar w:fldCharType="begin"/>
        </w:r>
        <w:r>
          <w:rPr>
            <w:noProof/>
            <w:webHidden/>
          </w:rPr>
          <w:instrText xml:space="preserve"> PAGEREF _Toc209018134 \h </w:instrText>
        </w:r>
        <w:r>
          <w:rPr>
            <w:noProof/>
            <w:webHidden/>
          </w:rPr>
        </w:r>
        <w:r>
          <w:rPr>
            <w:noProof/>
            <w:webHidden/>
          </w:rPr>
          <w:fldChar w:fldCharType="separate"/>
        </w:r>
        <w:r>
          <w:rPr>
            <w:noProof/>
            <w:webHidden/>
          </w:rPr>
          <w:t>29</w:t>
        </w:r>
        <w:r>
          <w:rPr>
            <w:noProof/>
            <w:webHidden/>
          </w:rPr>
          <w:fldChar w:fldCharType="end"/>
        </w:r>
      </w:hyperlink>
    </w:p>
    <w:p w14:paraId="7E6DFC65" w14:textId="1FBECCFC" w:rsidR="006D3FED" w:rsidRDefault="006D3FED">
      <w:pPr>
        <w:pStyle w:val="Obsah3"/>
        <w:tabs>
          <w:tab w:val="right" w:leader="dot" w:pos="9062"/>
        </w:tabs>
        <w:rPr>
          <w:noProof/>
          <w:kern w:val="2"/>
          <w:sz w:val="24"/>
          <w:szCs w:val="24"/>
          <w14:ligatures w14:val="standardContextual"/>
        </w:rPr>
      </w:pPr>
      <w:hyperlink w:anchor="_Toc209018135" w:history="1">
        <w:r w:rsidRPr="0009413F">
          <w:rPr>
            <w:rStyle w:val="Hypertextovodkaz"/>
            <w:noProof/>
          </w:rPr>
          <w:t>Požadavky na dostupnost</w:t>
        </w:r>
        <w:r>
          <w:rPr>
            <w:noProof/>
            <w:webHidden/>
          </w:rPr>
          <w:tab/>
        </w:r>
        <w:r>
          <w:rPr>
            <w:noProof/>
            <w:webHidden/>
          </w:rPr>
          <w:fldChar w:fldCharType="begin"/>
        </w:r>
        <w:r>
          <w:rPr>
            <w:noProof/>
            <w:webHidden/>
          </w:rPr>
          <w:instrText xml:space="preserve"> PAGEREF _Toc209018135 \h </w:instrText>
        </w:r>
        <w:r>
          <w:rPr>
            <w:noProof/>
            <w:webHidden/>
          </w:rPr>
        </w:r>
        <w:r>
          <w:rPr>
            <w:noProof/>
            <w:webHidden/>
          </w:rPr>
          <w:fldChar w:fldCharType="separate"/>
        </w:r>
        <w:r>
          <w:rPr>
            <w:noProof/>
            <w:webHidden/>
          </w:rPr>
          <w:t>29</w:t>
        </w:r>
        <w:r>
          <w:rPr>
            <w:noProof/>
            <w:webHidden/>
          </w:rPr>
          <w:fldChar w:fldCharType="end"/>
        </w:r>
      </w:hyperlink>
    </w:p>
    <w:p w14:paraId="5C78AD78" w14:textId="7715633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36" w:history="1">
        <w:r w:rsidRPr="0009413F">
          <w:rPr>
            <w:rStyle w:val="Hypertextovodkaz"/>
            <w:noProof/>
          </w:rPr>
          <w:t>Fyzická bezpečnost</w:t>
        </w:r>
        <w:r>
          <w:rPr>
            <w:noProof/>
            <w:webHidden/>
          </w:rPr>
          <w:tab/>
        </w:r>
        <w:r>
          <w:rPr>
            <w:noProof/>
            <w:webHidden/>
          </w:rPr>
          <w:fldChar w:fldCharType="begin"/>
        </w:r>
        <w:r>
          <w:rPr>
            <w:noProof/>
            <w:webHidden/>
          </w:rPr>
          <w:instrText xml:space="preserve"> PAGEREF _Toc209018136 \h </w:instrText>
        </w:r>
        <w:r>
          <w:rPr>
            <w:noProof/>
            <w:webHidden/>
          </w:rPr>
        </w:r>
        <w:r>
          <w:rPr>
            <w:noProof/>
            <w:webHidden/>
          </w:rPr>
          <w:fldChar w:fldCharType="separate"/>
        </w:r>
        <w:r>
          <w:rPr>
            <w:noProof/>
            <w:webHidden/>
          </w:rPr>
          <w:t>29</w:t>
        </w:r>
        <w:r>
          <w:rPr>
            <w:noProof/>
            <w:webHidden/>
          </w:rPr>
          <w:fldChar w:fldCharType="end"/>
        </w:r>
      </w:hyperlink>
    </w:p>
    <w:p w14:paraId="1CA3BB53" w14:textId="6BCE23E5" w:rsidR="006D3FED" w:rsidRDefault="006D3FED">
      <w:pPr>
        <w:pStyle w:val="Obsah3"/>
        <w:tabs>
          <w:tab w:val="right" w:leader="dot" w:pos="9062"/>
        </w:tabs>
        <w:rPr>
          <w:noProof/>
          <w:kern w:val="2"/>
          <w:sz w:val="24"/>
          <w:szCs w:val="24"/>
          <w14:ligatures w14:val="standardContextual"/>
        </w:rPr>
      </w:pPr>
      <w:hyperlink w:anchor="_Toc209018137"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_Toc209018137 \h </w:instrText>
        </w:r>
        <w:r>
          <w:rPr>
            <w:noProof/>
            <w:webHidden/>
          </w:rPr>
        </w:r>
        <w:r>
          <w:rPr>
            <w:noProof/>
            <w:webHidden/>
          </w:rPr>
          <w:fldChar w:fldCharType="separate"/>
        </w:r>
        <w:r>
          <w:rPr>
            <w:noProof/>
            <w:webHidden/>
          </w:rPr>
          <w:t>29</w:t>
        </w:r>
        <w:r>
          <w:rPr>
            <w:noProof/>
            <w:webHidden/>
          </w:rPr>
          <w:fldChar w:fldCharType="end"/>
        </w:r>
      </w:hyperlink>
    </w:p>
    <w:p w14:paraId="505613C0" w14:textId="72A400C7" w:rsidR="006D3FED" w:rsidRDefault="006D3FED">
      <w:pPr>
        <w:pStyle w:val="Obsah3"/>
        <w:tabs>
          <w:tab w:val="right" w:leader="dot" w:pos="9062"/>
        </w:tabs>
        <w:rPr>
          <w:noProof/>
          <w:kern w:val="2"/>
          <w:sz w:val="24"/>
          <w:szCs w:val="24"/>
          <w14:ligatures w14:val="standardContextual"/>
        </w:rPr>
      </w:pPr>
      <w:hyperlink w:anchor="_Toc209018138" w:history="1">
        <w:r w:rsidRPr="0009413F">
          <w:rPr>
            <w:rStyle w:val="Hypertextovodkaz"/>
            <w:noProof/>
          </w:rPr>
          <w:t>Podmínky pro provozování pracoviště</w:t>
        </w:r>
        <w:r>
          <w:rPr>
            <w:noProof/>
            <w:webHidden/>
          </w:rPr>
          <w:tab/>
        </w:r>
        <w:r>
          <w:rPr>
            <w:noProof/>
            <w:webHidden/>
          </w:rPr>
          <w:fldChar w:fldCharType="begin"/>
        </w:r>
        <w:r>
          <w:rPr>
            <w:noProof/>
            <w:webHidden/>
          </w:rPr>
          <w:instrText xml:space="preserve"> PAGEREF _Toc209018138 \h </w:instrText>
        </w:r>
        <w:r>
          <w:rPr>
            <w:noProof/>
            <w:webHidden/>
          </w:rPr>
        </w:r>
        <w:r>
          <w:rPr>
            <w:noProof/>
            <w:webHidden/>
          </w:rPr>
          <w:fldChar w:fldCharType="separate"/>
        </w:r>
        <w:r>
          <w:rPr>
            <w:noProof/>
            <w:webHidden/>
          </w:rPr>
          <w:t>29</w:t>
        </w:r>
        <w:r>
          <w:rPr>
            <w:noProof/>
            <w:webHidden/>
          </w:rPr>
          <w:fldChar w:fldCharType="end"/>
        </w:r>
      </w:hyperlink>
    </w:p>
    <w:p w14:paraId="11409A39" w14:textId="6B05CACF" w:rsidR="006D3FED" w:rsidRDefault="006D3FED">
      <w:pPr>
        <w:pStyle w:val="Obsah3"/>
        <w:tabs>
          <w:tab w:val="right" w:leader="dot" w:pos="9062"/>
        </w:tabs>
        <w:rPr>
          <w:noProof/>
          <w:kern w:val="2"/>
          <w:sz w:val="24"/>
          <w:szCs w:val="24"/>
          <w14:ligatures w14:val="standardContextual"/>
        </w:rPr>
      </w:pPr>
      <w:hyperlink w:anchor="_Toc209018139" w:history="1">
        <w:r w:rsidRPr="0009413F">
          <w:rPr>
            <w:rStyle w:val="Hypertextovodkaz"/>
            <w:noProof/>
          </w:rPr>
          <w:t>Přeprava a ukládání nosičů utajovaných informací</w:t>
        </w:r>
        <w:r>
          <w:rPr>
            <w:noProof/>
            <w:webHidden/>
          </w:rPr>
          <w:tab/>
        </w:r>
        <w:r>
          <w:rPr>
            <w:noProof/>
            <w:webHidden/>
          </w:rPr>
          <w:fldChar w:fldCharType="begin"/>
        </w:r>
        <w:r>
          <w:rPr>
            <w:noProof/>
            <w:webHidden/>
          </w:rPr>
          <w:instrText xml:space="preserve"> PAGEREF _Toc209018139 \h </w:instrText>
        </w:r>
        <w:r>
          <w:rPr>
            <w:noProof/>
            <w:webHidden/>
          </w:rPr>
        </w:r>
        <w:r>
          <w:rPr>
            <w:noProof/>
            <w:webHidden/>
          </w:rPr>
          <w:fldChar w:fldCharType="separate"/>
        </w:r>
        <w:r>
          <w:rPr>
            <w:noProof/>
            <w:webHidden/>
          </w:rPr>
          <w:t>30</w:t>
        </w:r>
        <w:r>
          <w:rPr>
            <w:noProof/>
            <w:webHidden/>
          </w:rPr>
          <w:fldChar w:fldCharType="end"/>
        </w:r>
      </w:hyperlink>
    </w:p>
    <w:p w14:paraId="76693EA4" w14:textId="06C7C945" w:rsidR="006D3FED" w:rsidRDefault="006D3FED">
      <w:pPr>
        <w:pStyle w:val="Obsah3"/>
        <w:tabs>
          <w:tab w:val="right" w:leader="dot" w:pos="9062"/>
        </w:tabs>
        <w:rPr>
          <w:noProof/>
          <w:kern w:val="2"/>
          <w:sz w:val="24"/>
          <w:szCs w:val="24"/>
          <w14:ligatures w14:val="standardContextual"/>
        </w:rPr>
      </w:pPr>
      <w:hyperlink w:anchor="_Toc209018140" w:history="1">
        <w:r w:rsidRPr="0009413F">
          <w:rPr>
            <w:rStyle w:val="Hypertextovodkaz"/>
            <w:noProof/>
          </w:rPr>
          <w:t>Režimová opatření</w:t>
        </w:r>
        <w:r>
          <w:rPr>
            <w:noProof/>
            <w:webHidden/>
          </w:rPr>
          <w:tab/>
        </w:r>
        <w:r>
          <w:rPr>
            <w:noProof/>
            <w:webHidden/>
          </w:rPr>
          <w:fldChar w:fldCharType="begin"/>
        </w:r>
        <w:r>
          <w:rPr>
            <w:noProof/>
            <w:webHidden/>
          </w:rPr>
          <w:instrText xml:space="preserve"> PAGEREF _Toc209018140 \h </w:instrText>
        </w:r>
        <w:r>
          <w:rPr>
            <w:noProof/>
            <w:webHidden/>
          </w:rPr>
        </w:r>
        <w:r>
          <w:rPr>
            <w:noProof/>
            <w:webHidden/>
          </w:rPr>
          <w:fldChar w:fldCharType="separate"/>
        </w:r>
        <w:r>
          <w:rPr>
            <w:noProof/>
            <w:webHidden/>
          </w:rPr>
          <w:t>30</w:t>
        </w:r>
        <w:r>
          <w:rPr>
            <w:noProof/>
            <w:webHidden/>
          </w:rPr>
          <w:fldChar w:fldCharType="end"/>
        </w:r>
      </w:hyperlink>
    </w:p>
    <w:p w14:paraId="3E9513C9" w14:textId="268EC10F" w:rsidR="006D3FED" w:rsidRDefault="006D3FED">
      <w:pPr>
        <w:pStyle w:val="Obsah3"/>
        <w:tabs>
          <w:tab w:val="right" w:leader="dot" w:pos="9062"/>
        </w:tabs>
        <w:rPr>
          <w:noProof/>
          <w:kern w:val="2"/>
          <w:sz w:val="24"/>
          <w:szCs w:val="24"/>
          <w14:ligatures w14:val="standardContextual"/>
        </w:rPr>
      </w:pPr>
      <w:hyperlink w:anchor="_Toc209018141" w:history="1">
        <w:r w:rsidRPr="0009413F">
          <w:rPr>
            <w:rStyle w:val="Hypertextovodkaz"/>
            <w:noProof/>
          </w:rPr>
          <w:t>Způsob evidence HW komponent</w:t>
        </w:r>
        <w:r>
          <w:rPr>
            <w:noProof/>
            <w:webHidden/>
          </w:rPr>
          <w:tab/>
        </w:r>
        <w:r>
          <w:rPr>
            <w:noProof/>
            <w:webHidden/>
          </w:rPr>
          <w:fldChar w:fldCharType="begin"/>
        </w:r>
        <w:r>
          <w:rPr>
            <w:noProof/>
            <w:webHidden/>
          </w:rPr>
          <w:instrText xml:space="preserve"> PAGEREF _Toc209018141 \h </w:instrText>
        </w:r>
        <w:r>
          <w:rPr>
            <w:noProof/>
            <w:webHidden/>
          </w:rPr>
        </w:r>
        <w:r>
          <w:rPr>
            <w:noProof/>
            <w:webHidden/>
          </w:rPr>
          <w:fldChar w:fldCharType="separate"/>
        </w:r>
        <w:r>
          <w:rPr>
            <w:noProof/>
            <w:webHidden/>
          </w:rPr>
          <w:t>30</w:t>
        </w:r>
        <w:r>
          <w:rPr>
            <w:noProof/>
            <w:webHidden/>
          </w:rPr>
          <w:fldChar w:fldCharType="end"/>
        </w:r>
      </w:hyperlink>
    </w:p>
    <w:p w14:paraId="7824E9BF" w14:textId="543904F2" w:rsidR="006D3FED" w:rsidRDefault="006D3FED">
      <w:pPr>
        <w:pStyle w:val="Obsah3"/>
        <w:tabs>
          <w:tab w:val="right" w:leader="dot" w:pos="9062"/>
        </w:tabs>
        <w:rPr>
          <w:noProof/>
          <w:kern w:val="2"/>
          <w:sz w:val="24"/>
          <w:szCs w:val="24"/>
          <w14:ligatures w14:val="standardContextual"/>
        </w:rPr>
      </w:pPr>
      <w:hyperlink w:anchor="_Toc209018142" w:history="1">
        <w:r w:rsidRPr="0009413F">
          <w:rPr>
            <w:rStyle w:val="Hypertextovodkaz"/>
            <w:noProof/>
          </w:rPr>
          <w:t>Ochranné prvky</w:t>
        </w:r>
        <w:r>
          <w:rPr>
            <w:noProof/>
            <w:webHidden/>
          </w:rPr>
          <w:tab/>
        </w:r>
        <w:r>
          <w:rPr>
            <w:noProof/>
            <w:webHidden/>
          </w:rPr>
          <w:fldChar w:fldCharType="begin"/>
        </w:r>
        <w:r>
          <w:rPr>
            <w:noProof/>
            <w:webHidden/>
          </w:rPr>
          <w:instrText xml:space="preserve"> PAGEREF _Toc209018142 \h </w:instrText>
        </w:r>
        <w:r>
          <w:rPr>
            <w:noProof/>
            <w:webHidden/>
          </w:rPr>
        </w:r>
        <w:r>
          <w:rPr>
            <w:noProof/>
            <w:webHidden/>
          </w:rPr>
          <w:fldChar w:fldCharType="separate"/>
        </w:r>
        <w:r>
          <w:rPr>
            <w:noProof/>
            <w:webHidden/>
          </w:rPr>
          <w:t>30</w:t>
        </w:r>
        <w:r>
          <w:rPr>
            <w:noProof/>
            <w:webHidden/>
          </w:rPr>
          <w:fldChar w:fldCharType="end"/>
        </w:r>
      </w:hyperlink>
    </w:p>
    <w:p w14:paraId="3B283B86" w14:textId="7C5D7B64" w:rsidR="006D3FED" w:rsidRDefault="006D3FED">
      <w:pPr>
        <w:pStyle w:val="Obsah3"/>
        <w:tabs>
          <w:tab w:val="right" w:leader="dot" w:pos="9062"/>
        </w:tabs>
        <w:rPr>
          <w:noProof/>
          <w:kern w:val="2"/>
          <w:sz w:val="24"/>
          <w:szCs w:val="24"/>
          <w14:ligatures w14:val="standardContextual"/>
        </w:rPr>
      </w:pPr>
      <w:hyperlink w:anchor="_Toc209018143" w:history="1">
        <w:r w:rsidRPr="0009413F">
          <w:rPr>
            <w:rStyle w:val="Hypertextovodkaz"/>
            <w:noProof/>
          </w:rPr>
          <w:t>Kompromitující vyzařování</w:t>
        </w:r>
        <w:r>
          <w:rPr>
            <w:noProof/>
            <w:webHidden/>
          </w:rPr>
          <w:tab/>
        </w:r>
        <w:r>
          <w:rPr>
            <w:noProof/>
            <w:webHidden/>
          </w:rPr>
          <w:fldChar w:fldCharType="begin"/>
        </w:r>
        <w:r>
          <w:rPr>
            <w:noProof/>
            <w:webHidden/>
          </w:rPr>
          <w:instrText xml:space="preserve"> PAGEREF _Toc209018143 \h </w:instrText>
        </w:r>
        <w:r>
          <w:rPr>
            <w:noProof/>
            <w:webHidden/>
          </w:rPr>
        </w:r>
        <w:r>
          <w:rPr>
            <w:noProof/>
            <w:webHidden/>
          </w:rPr>
          <w:fldChar w:fldCharType="separate"/>
        </w:r>
        <w:r>
          <w:rPr>
            <w:noProof/>
            <w:webHidden/>
          </w:rPr>
          <w:t>31</w:t>
        </w:r>
        <w:r>
          <w:rPr>
            <w:noProof/>
            <w:webHidden/>
          </w:rPr>
          <w:fldChar w:fldCharType="end"/>
        </w:r>
      </w:hyperlink>
    </w:p>
    <w:p w14:paraId="11805654" w14:textId="0B16248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44" w:history="1">
        <w:r w:rsidRPr="0009413F">
          <w:rPr>
            <w:rStyle w:val="Hypertextovodkaz"/>
            <w:noProof/>
          </w:rPr>
          <w:t>Administrativní bezpečnost</w:t>
        </w:r>
        <w:r>
          <w:rPr>
            <w:noProof/>
            <w:webHidden/>
          </w:rPr>
          <w:tab/>
        </w:r>
        <w:r>
          <w:rPr>
            <w:noProof/>
            <w:webHidden/>
          </w:rPr>
          <w:fldChar w:fldCharType="begin"/>
        </w:r>
        <w:r>
          <w:rPr>
            <w:noProof/>
            <w:webHidden/>
          </w:rPr>
          <w:instrText xml:space="preserve"> PAGEREF _Toc209018144 \h </w:instrText>
        </w:r>
        <w:r>
          <w:rPr>
            <w:noProof/>
            <w:webHidden/>
          </w:rPr>
        </w:r>
        <w:r>
          <w:rPr>
            <w:noProof/>
            <w:webHidden/>
          </w:rPr>
          <w:fldChar w:fldCharType="separate"/>
        </w:r>
        <w:r>
          <w:rPr>
            <w:noProof/>
            <w:webHidden/>
          </w:rPr>
          <w:t>31</w:t>
        </w:r>
        <w:r>
          <w:rPr>
            <w:noProof/>
            <w:webHidden/>
          </w:rPr>
          <w:fldChar w:fldCharType="end"/>
        </w:r>
      </w:hyperlink>
    </w:p>
    <w:p w14:paraId="037C9568" w14:textId="1E36BA8D" w:rsidR="006D3FED" w:rsidRDefault="006D3FED">
      <w:pPr>
        <w:pStyle w:val="Obsah3"/>
        <w:tabs>
          <w:tab w:val="right" w:leader="dot" w:pos="9062"/>
        </w:tabs>
        <w:rPr>
          <w:noProof/>
          <w:kern w:val="2"/>
          <w:sz w:val="24"/>
          <w:szCs w:val="24"/>
          <w14:ligatures w14:val="standardContextual"/>
        </w:rPr>
      </w:pPr>
      <w:hyperlink w:anchor="_Toc209018145" w:history="1">
        <w:r w:rsidRPr="0009413F">
          <w:rPr>
            <w:rStyle w:val="Hypertextovodkaz"/>
            <w:noProof/>
          </w:rPr>
          <w:t>Obecné požadavky</w:t>
        </w:r>
        <w:r>
          <w:rPr>
            <w:noProof/>
            <w:webHidden/>
          </w:rPr>
          <w:tab/>
        </w:r>
        <w:r>
          <w:rPr>
            <w:noProof/>
            <w:webHidden/>
          </w:rPr>
          <w:fldChar w:fldCharType="begin"/>
        </w:r>
        <w:r>
          <w:rPr>
            <w:noProof/>
            <w:webHidden/>
          </w:rPr>
          <w:instrText xml:space="preserve"> PAGEREF _Toc209018145 \h </w:instrText>
        </w:r>
        <w:r>
          <w:rPr>
            <w:noProof/>
            <w:webHidden/>
          </w:rPr>
        </w:r>
        <w:r>
          <w:rPr>
            <w:noProof/>
            <w:webHidden/>
          </w:rPr>
          <w:fldChar w:fldCharType="separate"/>
        </w:r>
        <w:r>
          <w:rPr>
            <w:noProof/>
            <w:webHidden/>
          </w:rPr>
          <w:t>31</w:t>
        </w:r>
        <w:r>
          <w:rPr>
            <w:noProof/>
            <w:webHidden/>
          </w:rPr>
          <w:fldChar w:fldCharType="end"/>
        </w:r>
      </w:hyperlink>
    </w:p>
    <w:p w14:paraId="5D7C75CB" w14:textId="622DF2F5" w:rsidR="006D3FED" w:rsidRDefault="006D3FED">
      <w:pPr>
        <w:pStyle w:val="Obsah3"/>
        <w:tabs>
          <w:tab w:val="right" w:leader="dot" w:pos="9062"/>
        </w:tabs>
        <w:rPr>
          <w:noProof/>
          <w:kern w:val="2"/>
          <w:sz w:val="24"/>
          <w:szCs w:val="24"/>
          <w14:ligatures w14:val="standardContextual"/>
        </w:rPr>
      </w:pPr>
      <w:hyperlink w:anchor="_Toc209018146" w:history="1">
        <w:r w:rsidRPr="0009413F">
          <w:rPr>
            <w:rStyle w:val="Hypertextovodkaz"/>
            <w:noProof/>
          </w:rPr>
          <w:t>Evidence a označování nosičů informací</w:t>
        </w:r>
        <w:r>
          <w:rPr>
            <w:noProof/>
            <w:webHidden/>
          </w:rPr>
          <w:tab/>
        </w:r>
        <w:r>
          <w:rPr>
            <w:noProof/>
            <w:webHidden/>
          </w:rPr>
          <w:fldChar w:fldCharType="begin"/>
        </w:r>
        <w:r>
          <w:rPr>
            <w:noProof/>
            <w:webHidden/>
          </w:rPr>
          <w:instrText xml:space="preserve"> PAGEREF _Toc209018146 \h </w:instrText>
        </w:r>
        <w:r>
          <w:rPr>
            <w:noProof/>
            <w:webHidden/>
          </w:rPr>
        </w:r>
        <w:r>
          <w:rPr>
            <w:noProof/>
            <w:webHidden/>
          </w:rPr>
          <w:fldChar w:fldCharType="separate"/>
        </w:r>
        <w:r>
          <w:rPr>
            <w:noProof/>
            <w:webHidden/>
          </w:rPr>
          <w:t>32</w:t>
        </w:r>
        <w:r>
          <w:rPr>
            <w:noProof/>
            <w:webHidden/>
          </w:rPr>
          <w:fldChar w:fldCharType="end"/>
        </w:r>
      </w:hyperlink>
    </w:p>
    <w:p w14:paraId="0ABFE3BC" w14:textId="687674B0" w:rsidR="006D3FED" w:rsidRDefault="006D3FED">
      <w:pPr>
        <w:pStyle w:val="Obsah3"/>
        <w:tabs>
          <w:tab w:val="right" w:leader="dot" w:pos="9062"/>
        </w:tabs>
        <w:rPr>
          <w:noProof/>
          <w:kern w:val="2"/>
          <w:sz w:val="24"/>
          <w:szCs w:val="24"/>
          <w14:ligatures w14:val="standardContextual"/>
        </w:rPr>
      </w:pPr>
      <w:hyperlink w:anchor="_Toc209018147" w:history="1">
        <w:r w:rsidRPr="0009413F">
          <w:rPr>
            <w:rStyle w:val="Hypertextovodkaz"/>
            <w:noProof/>
          </w:rPr>
          <w:t>Likvidace nosičů utajovaných informací</w:t>
        </w:r>
        <w:r>
          <w:rPr>
            <w:noProof/>
            <w:webHidden/>
          </w:rPr>
          <w:tab/>
        </w:r>
        <w:r>
          <w:rPr>
            <w:noProof/>
            <w:webHidden/>
          </w:rPr>
          <w:fldChar w:fldCharType="begin"/>
        </w:r>
        <w:r>
          <w:rPr>
            <w:noProof/>
            <w:webHidden/>
          </w:rPr>
          <w:instrText xml:space="preserve"> PAGEREF _Toc209018147 \h </w:instrText>
        </w:r>
        <w:r>
          <w:rPr>
            <w:noProof/>
            <w:webHidden/>
          </w:rPr>
        </w:r>
        <w:r>
          <w:rPr>
            <w:noProof/>
            <w:webHidden/>
          </w:rPr>
          <w:fldChar w:fldCharType="separate"/>
        </w:r>
        <w:r>
          <w:rPr>
            <w:noProof/>
            <w:webHidden/>
          </w:rPr>
          <w:t>33</w:t>
        </w:r>
        <w:r>
          <w:rPr>
            <w:noProof/>
            <w:webHidden/>
          </w:rPr>
          <w:fldChar w:fldCharType="end"/>
        </w:r>
      </w:hyperlink>
    </w:p>
    <w:p w14:paraId="7E9067DA" w14:textId="5436F6E8" w:rsidR="006D3FED" w:rsidRDefault="006D3FED">
      <w:pPr>
        <w:pStyle w:val="Obsah3"/>
        <w:tabs>
          <w:tab w:val="right" w:leader="dot" w:pos="9062"/>
        </w:tabs>
        <w:rPr>
          <w:noProof/>
          <w:kern w:val="2"/>
          <w:sz w:val="24"/>
          <w:szCs w:val="24"/>
          <w14:ligatures w14:val="standardContextual"/>
        </w:rPr>
      </w:pPr>
      <w:hyperlink w:anchor="_Toc209018148" w:history="1">
        <w:r w:rsidRPr="0009413F">
          <w:rPr>
            <w:rStyle w:val="Hypertextovodkaz"/>
            <w:noProof/>
          </w:rPr>
          <w:t>Provozně bezpečnostní dokumentace</w:t>
        </w:r>
        <w:r>
          <w:rPr>
            <w:noProof/>
            <w:webHidden/>
          </w:rPr>
          <w:tab/>
        </w:r>
        <w:r>
          <w:rPr>
            <w:noProof/>
            <w:webHidden/>
          </w:rPr>
          <w:fldChar w:fldCharType="begin"/>
        </w:r>
        <w:r>
          <w:rPr>
            <w:noProof/>
            <w:webHidden/>
          </w:rPr>
          <w:instrText xml:space="preserve"> PAGEREF _Toc209018148 \h </w:instrText>
        </w:r>
        <w:r>
          <w:rPr>
            <w:noProof/>
            <w:webHidden/>
          </w:rPr>
        </w:r>
        <w:r>
          <w:rPr>
            <w:noProof/>
            <w:webHidden/>
          </w:rPr>
          <w:fldChar w:fldCharType="separate"/>
        </w:r>
        <w:r>
          <w:rPr>
            <w:noProof/>
            <w:webHidden/>
          </w:rPr>
          <w:t>33</w:t>
        </w:r>
        <w:r>
          <w:rPr>
            <w:noProof/>
            <w:webHidden/>
          </w:rPr>
          <w:fldChar w:fldCharType="end"/>
        </w:r>
      </w:hyperlink>
    </w:p>
    <w:p w14:paraId="04ED1E1F" w14:textId="4A157D3E"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49" w:history="1">
        <w:r w:rsidRPr="0009413F">
          <w:rPr>
            <w:rStyle w:val="Hypertextovodkaz"/>
            <w:noProof/>
          </w:rPr>
          <w:t>Požadavky bezpečného provozu</w:t>
        </w:r>
        <w:r>
          <w:rPr>
            <w:noProof/>
            <w:webHidden/>
          </w:rPr>
          <w:tab/>
        </w:r>
        <w:r>
          <w:rPr>
            <w:noProof/>
            <w:webHidden/>
          </w:rPr>
          <w:fldChar w:fldCharType="begin"/>
        </w:r>
        <w:r>
          <w:rPr>
            <w:noProof/>
            <w:webHidden/>
          </w:rPr>
          <w:instrText xml:space="preserve"> PAGEREF _Toc209018149 \h </w:instrText>
        </w:r>
        <w:r>
          <w:rPr>
            <w:noProof/>
            <w:webHidden/>
          </w:rPr>
        </w:r>
        <w:r>
          <w:rPr>
            <w:noProof/>
            <w:webHidden/>
          </w:rPr>
          <w:fldChar w:fldCharType="separate"/>
        </w:r>
        <w:r>
          <w:rPr>
            <w:noProof/>
            <w:webHidden/>
          </w:rPr>
          <w:t>34</w:t>
        </w:r>
        <w:r>
          <w:rPr>
            <w:noProof/>
            <w:webHidden/>
          </w:rPr>
          <w:fldChar w:fldCharType="end"/>
        </w:r>
      </w:hyperlink>
    </w:p>
    <w:p w14:paraId="17A92B8F" w14:textId="08272922" w:rsidR="006D3FED" w:rsidRDefault="006D3FED">
      <w:pPr>
        <w:pStyle w:val="Obsah3"/>
        <w:tabs>
          <w:tab w:val="right" w:leader="dot" w:pos="9062"/>
        </w:tabs>
        <w:rPr>
          <w:noProof/>
          <w:kern w:val="2"/>
          <w:sz w:val="24"/>
          <w:szCs w:val="24"/>
          <w14:ligatures w14:val="standardContextual"/>
        </w:rPr>
      </w:pPr>
      <w:hyperlink w:anchor="_Toc209018150" w:history="1">
        <w:r w:rsidRPr="0009413F">
          <w:rPr>
            <w:rStyle w:val="Hypertextovodkaz"/>
            <w:noProof/>
          </w:rPr>
          <w:t>Údržba a opravy</w:t>
        </w:r>
        <w:r>
          <w:rPr>
            <w:noProof/>
            <w:webHidden/>
          </w:rPr>
          <w:tab/>
        </w:r>
        <w:r>
          <w:rPr>
            <w:noProof/>
            <w:webHidden/>
          </w:rPr>
          <w:fldChar w:fldCharType="begin"/>
        </w:r>
        <w:r>
          <w:rPr>
            <w:noProof/>
            <w:webHidden/>
          </w:rPr>
          <w:instrText xml:space="preserve"> PAGEREF _Toc209018150 \h </w:instrText>
        </w:r>
        <w:r>
          <w:rPr>
            <w:noProof/>
            <w:webHidden/>
          </w:rPr>
        </w:r>
        <w:r>
          <w:rPr>
            <w:noProof/>
            <w:webHidden/>
          </w:rPr>
          <w:fldChar w:fldCharType="separate"/>
        </w:r>
        <w:r>
          <w:rPr>
            <w:noProof/>
            <w:webHidden/>
          </w:rPr>
          <w:t>34</w:t>
        </w:r>
        <w:r>
          <w:rPr>
            <w:noProof/>
            <w:webHidden/>
          </w:rPr>
          <w:fldChar w:fldCharType="end"/>
        </w:r>
      </w:hyperlink>
    </w:p>
    <w:p w14:paraId="4FF8CB70" w14:textId="7973A196" w:rsidR="006D3FED" w:rsidRDefault="006D3FED">
      <w:pPr>
        <w:pStyle w:val="Obsah3"/>
        <w:tabs>
          <w:tab w:val="right" w:leader="dot" w:pos="9062"/>
        </w:tabs>
        <w:rPr>
          <w:noProof/>
          <w:kern w:val="2"/>
          <w:sz w:val="24"/>
          <w:szCs w:val="24"/>
          <w14:ligatures w14:val="standardContextual"/>
        </w:rPr>
      </w:pPr>
      <w:hyperlink w:anchor="_Toc209018151" w:history="1">
        <w:r w:rsidRPr="0009413F">
          <w:rPr>
            <w:rStyle w:val="Hypertextovodkaz"/>
            <w:noProof/>
          </w:rPr>
          <w:t>Krizové situace a bezpečnostní incidenty</w:t>
        </w:r>
        <w:r>
          <w:rPr>
            <w:noProof/>
            <w:webHidden/>
          </w:rPr>
          <w:tab/>
        </w:r>
        <w:r>
          <w:rPr>
            <w:noProof/>
            <w:webHidden/>
          </w:rPr>
          <w:fldChar w:fldCharType="begin"/>
        </w:r>
        <w:r>
          <w:rPr>
            <w:noProof/>
            <w:webHidden/>
          </w:rPr>
          <w:instrText xml:space="preserve"> PAGEREF _Toc209018151 \h </w:instrText>
        </w:r>
        <w:r>
          <w:rPr>
            <w:noProof/>
            <w:webHidden/>
          </w:rPr>
        </w:r>
        <w:r>
          <w:rPr>
            <w:noProof/>
            <w:webHidden/>
          </w:rPr>
          <w:fldChar w:fldCharType="separate"/>
        </w:r>
        <w:r>
          <w:rPr>
            <w:noProof/>
            <w:webHidden/>
          </w:rPr>
          <w:t>34</w:t>
        </w:r>
        <w:r>
          <w:rPr>
            <w:noProof/>
            <w:webHidden/>
          </w:rPr>
          <w:fldChar w:fldCharType="end"/>
        </w:r>
      </w:hyperlink>
    </w:p>
    <w:p w14:paraId="16A17443" w14:textId="0FF625A5" w:rsidR="006D3FED" w:rsidRDefault="006D3FED">
      <w:pPr>
        <w:pStyle w:val="Obsah3"/>
        <w:tabs>
          <w:tab w:val="right" w:leader="dot" w:pos="9062"/>
        </w:tabs>
        <w:rPr>
          <w:noProof/>
          <w:kern w:val="2"/>
          <w:sz w:val="24"/>
          <w:szCs w:val="24"/>
          <w14:ligatures w14:val="standardContextual"/>
        </w:rPr>
      </w:pPr>
      <w:hyperlink w:anchor="_Toc209018152" w:history="1">
        <w:r w:rsidRPr="0009413F">
          <w:rPr>
            <w:rStyle w:val="Hypertextovodkaz"/>
            <w:noProof/>
          </w:rPr>
          <w:t>Změny při provozování pracoviště</w:t>
        </w:r>
        <w:r>
          <w:rPr>
            <w:noProof/>
            <w:webHidden/>
          </w:rPr>
          <w:tab/>
        </w:r>
        <w:r>
          <w:rPr>
            <w:noProof/>
            <w:webHidden/>
          </w:rPr>
          <w:fldChar w:fldCharType="begin"/>
        </w:r>
        <w:r>
          <w:rPr>
            <w:noProof/>
            <w:webHidden/>
          </w:rPr>
          <w:instrText xml:space="preserve"> PAGEREF _Toc209018152 \h </w:instrText>
        </w:r>
        <w:r>
          <w:rPr>
            <w:noProof/>
            <w:webHidden/>
          </w:rPr>
        </w:r>
        <w:r>
          <w:rPr>
            <w:noProof/>
            <w:webHidden/>
          </w:rPr>
          <w:fldChar w:fldCharType="separate"/>
        </w:r>
        <w:r>
          <w:rPr>
            <w:noProof/>
            <w:webHidden/>
          </w:rPr>
          <w:t>35</w:t>
        </w:r>
        <w:r>
          <w:rPr>
            <w:noProof/>
            <w:webHidden/>
          </w:rPr>
          <w:fldChar w:fldCharType="end"/>
        </w:r>
      </w:hyperlink>
    </w:p>
    <w:p w14:paraId="4AF5E962" w14:textId="61F0669F" w:rsidR="006D3FED" w:rsidRDefault="006D3FED">
      <w:pPr>
        <w:pStyle w:val="Obsah3"/>
        <w:tabs>
          <w:tab w:val="right" w:leader="dot" w:pos="9062"/>
        </w:tabs>
        <w:rPr>
          <w:noProof/>
          <w:kern w:val="2"/>
          <w:sz w:val="24"/>
          <w:szCs w:val="24"/>
          <w14:ligatures w14:val="standardContextual"/>
        </w:rPr>
      </w:pPr>
      <w:hyperlink w:anchor="_Toc209018153" w:history="1">
        <w:r w:rsidRPr="0009413F">
          <w:rPr>
            <w:rStyle w:val="Hypertextovodkaz"/>
            <w:noProof/>
          </w:rPr>
          <w:t>Testy bezpečnosti</w:t>
        </w:r>
        <w:r>
          <w:rPr>
            <w:noProof/>
            <w:webHidden/>
          </w:rPr>
          <w:tab/>
        </w:r>
        <w:r>
          <w:rPr>
            <w:noProof/>
            <w:webHidden/>
          </w:rPr>
          <w:fldChar w:fldCharType="begin"/>
        </w:r>
        <w:r>
          <w:rPr>
            <w:noProof/>
            <w:webHidden/>
          </w:rPr>
          <w:instrText xml:space="preserve"> PAGEREF _Toc209018153 \h </w:instrText>
        </w:r>
        <w:r>
          <w:rPr>
            <w:noProof/>
            <w:webHidden/>
          </w:rPr>
        </w:r>
        <w:r>
          <w:rPr>
            <w:noProof/>
            <w:webHidden/>
          </w:rPr>
          <w:fldChar w:fldCharType="separate"/>
        </w:r>
        <w:r>
          <w:rPr>
            <w:noProof/>
            <w:webHidden/>
          </w:rPr>
          <w:t>35</w:t>
        </w:r>
        <w:r>
          <w:rPr>
            <w:noProof/>
            <w:webHidden/>
          </w:rPr>
          <w:fldChar w:fldCharType="end"/>
        </w:r>
      </w:hyperlink>
    </w:p>
    <w:p w14:paraId="57073389" w14:textId="646C5207" w:rsidR="006D3FED" w:rsidRDefault="006D3FED">
      <w:pPr>
        <w:pStyle w:val="Obsah3"/>
        <w:tabs>
          <w:tab w:val="right" w:leader="dot" w:pos="9062"/>
        </w:tabs>
        <w:rPr>
          <w:noProof/>
          <w:kern w:val="2"/>
          <w:sz w:val="24"/>
          <w:szCs w:val="24"/>
          <w14:ligatures w14:val="standardContextual"/>
        </w:rPr>
      </w:pPr>
      <w:hyperlink w:anchor="_Toc209018154" w:history="1">
        <w:r w:rsidRPr="0009413F">
          <w:rPr>
            <w:rStyle w:val="Hypertextovodkaz"/>
            <w:noProof/>
          </w:rPr>
          <w:t>Kontrolní činnost</w:t>
        </w:r>
        <w:r>
          <w:rPr>
            <w:noProof/>
            <w:webHidden/>
          </w:rPr>
          <w:tab/>
        </w:r>
        <w:r>
          <w:rPr>
            <w:noProof/>
            <w:webHidden/>
          </w:rPr>
          <w:fldChar w:fldCharType="begin"/>
        </w:r>
        <w:r>
          <w:rPr>
            <w:noProof/>
            <w:webHidden/>
          </w:rPr>
          <w:instrText xml:space="preserve"> PAGEREF _Toc209018154 \h </w:instrText>
        </w:r>
        <w:r>
          <w:rPr>
            <w:noProof/>
            <w:webHidden/>
          </w:rPr>
        </w:r>
        <w:r>
          <w:rPr>
            <w:noProof/>
            <w:webHidden/>
          </w:rPr>
          <w:fldChar w:fldCharType="separate"/>
        </w:r>
        <w:r>
          <w:rPr>
            <w:noProof/>
            <w:webHidden/>
          </w:rPr>
          <w:t>36</w:t>
        </w:r>
        <w:r>
          <w:rPr>
            <w:noProof/>
            <w:webHidden/>
          </w:rPr>
          <w:fldChar w:fldCharType="end"/>
        </w:r>
      </w:hyperlink>
    </w:p>
    <w:p w14:paraId="4A50EDEE" w14:textId="03B679AB"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155" w:history="1">
        <w:r w:rsidRPr="0009413F">
          <w:rPr>
            <w:rStyle w:val="Hypertextovodkaz"/>
            <w:noProof/>
          </w:rPr>
          <w:t>BEZPEČNOSTNÍ NASTAVENÍ OPERAČNÍHO SYSTÉMU MS WINDOWS 10/11</w:t>
        </w:r>
        <w:r>
          <w:rPr>
            <w:noProof/>
            <w:webHidden/>
          </w:rPr>
          <w:tab/>
        </w:r>
        <w:r>
          <w:rPr>
            <w:noProof/>
            <w:webHidden/>
          </w:rPr>
          <w:fldChar w:fldCharType="begin"/>
        </w:r>
        <w:r>
          <w:rPr>
            <w:noProof/>
            <w:webHidden/>
          </w:rPr>
          <w:instrText xml:space="preserve"> PAGEREF _Toc209018155 \h </w:instrText>
        </w:r>
        <w:r>
          <w:rPr>
            <w:noProof/>
            <w:webHidden/>
          </w:rPr>
        </w:r>
        <w:r>
          <w:rPr>
            <w:noProof/>
            <w:webHidden/>
          </w:rPr>
          <w:fldChar w:fldCharType="separate"/>
        </w:r>
        <w:r>
          <w:rPr>
            <w:noProof/>
            <w:webHidden/>
          </w:rPr>
          <w:t>37</w:t>
        </w:r>
        <w:r>
          <w:rPr>
            <w:noProof/>
            <w:webHidden/>
          </w:rPr>
          <w:fldChar w:fldCharType="end"/>
        </w:r>
      </w:hyperlink>
    </w:p>
    <w:p w14:paraId="1DC4912A" w14:textId="0FD0F4B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56" w:history="1">
        <w:r w:rsidRPr="0009413F">
          <w:rPr>
            <w:rStyle w:val="Hypertextovodkaz"/>
            <w:noProof/>
          </w:rPr>
          <w:t>Úvod</w:t>
        </w:r>
        <w:r>
          <w:rPr>
            <w:noProof/>
            <w:webHidden/>
          </w:rPr>
          <w:tab/>
        </w:r>
        <w:r>
          <w:rPr>
            <w:noProof/>
            <w:webHidden/>
          </w:rPr>
          <w:fldChar w:fldCharType="begin"/>
        </w:r>
        <w:r>
          <w:rPr>
            <w:noProof/>
            <w:webHidden/>
          </w:rPr>
          <w:instrText xml:space="preserve"> PAGEREF _Toc209018156 \h </w:instrText>
        </w:r>
        <w:r>
          <w:rPr>
            <w:noProof/>
            <w:webHidden/>
          </w:rPr>
        </w:r>
        <w:r>
          <w:rPr>
            <w:noProof/>
            <w:webHidden/>
          </w:rPr>
          <w:fldChar w:fldCharType="separate"/>
        </w:r>
        <w:r>
          <w:rPr>
            <w:noProof/>
            <w:webHidden/>
          </w:rPr>
          <w:t>37</w:t>
        </w:r>
        <w:r>
          <w:rPr>
            <w:noProof/>
            <w:webHidden/>
          </w:rPr>
          <w:fldChar w:fldCharType="end"/>
        </w:r>
      </w:hyperlink>
    </w:p>
    <w:p w14:paraId="1901B999" w14:textId="1DFE9981" w:rsidR="006D3FED" w:rsidRDefault="006D3FED">
      <w:pPr>
        <w:pStyle w:val="Obsah3"/>
        <w:tabs>
          <w:tab w:val="right" w:leader="dot" w:pos="9062"/>
        </w:tabs>
        <w:rPr>
          <w:noProof/>
          <w:kern w:val="2"/>
          <w:sz w:val="24"/>
          <w:szCs w:val="24"/>
          <w14:ligatures w14:val="standardContextual"/>
        </w:rPr>
      </w:pPr>
      <w:hyperlink w:anchor="_Toc209018157" w:history="1">
        <w:r w:rsidRPr="0009413F">
          <w:rPr>
            <w:rStyle w:val="Hypertextovodkaz"/>
            <w:noProof/>
          </w:rPr>
          <w:t>Vysvětlivky k použitým označením</w:t>
        </w:r>
        <w:r>
          <w:rPr>
            <w:noProof/>
            <w:webHidden/>
          </w:rPr>
          <w:tab/>
        </w:r>
        <w:r>
          <w:rPr>
            <w:noProof/>
            <w:webHidden/>
          </w:rPr>
          <w:fldChar w:fldCharType="begin"/>
        </w:r>
        <w:r>
          <w:rPr>
            <w:noProof/>
            <w:webHidden/>
          </w:rPr>
          <w:instrText xml:space="preserve"> PAGEREF _Toc209018157 \h </w:instrText>
        </w:r>
        <w:r>
          <w:rPr>
            <w:noProof/>
            <w:webHidden/>
          </w:rPr>
        </w:r>
        <w:r>
          <w:rPr>
            <w:noProof/>
            <w:webHidden/>
          </w:rPr>
          <w:fldChar w:fldCharType="separate"/>
        </w:r>
        <w:r>
          <w:rPr>
            <w:noProof/>
            <w:webHidden/>
          </w:rPr>
          <w:t>37</w:t>
        </w:r>
        <w:r>
          <w:rPr>
            <w:noProof/>
            <w:webHidden/>
          </w:rPr>
          <w:fldChar w:fldCharType="end"/>
        </w:r>
      </w:hyperlink>
    </w:p>
    <w:p w14:paraId="7239E50A" w14:textId="62D0586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58" w:history="1">
        <w:r w:rsidRPr="0009413F">
          <w:rPr>
            <w:rStyle w:val="Hypertextovodkaz"/>
            <w:noProof/>
          </w:rPr>
          <w:t>Část první</w:t>
        </w:r>
        <w:r>
          <w:rPr>
            <w:noProof/>
            <w:webHidden/>
          </w:rPr>
          <w:tab/>
        </w:r>
        <w:r>
          <w:rPr>
            <w:noProof/>
            <w:webHidden/>
          </w:rPr>
          <w:fldChar w:fldCharType="begin"/>
        </w:r>
        <w:r>
          <w:rPr>
            <w:noProof/>
            <w:webHidden/>
          </w:rPr>
          <w:instrText xml:space="preserve"> PAGEREF _Toc209018158 \h </w:instrText>
        </w:r>
        <w:r>
          <w:rPr>
            <w:noProof/>
            <w:webHidden/>
          </w:rPr>
        </w:r>
        <w:r>
          <w:rPr>
            <w:noProof/>
            <w:webHidden/>
          </w:rPr>
          <w:fldChar w:fldCharType="separate"/>
        </w:r>
        <w:r>
          <w:rPr>
            <w:noProof/>
            <w:webHidden/>
          </w:rPr>
          <w:t>38</w:t>
        </w:r>
        <w:r>
          <w:rPr>
            <w:noProof/>
            <w:webHidden/>
          </w:rPr>
          <w:fldChar w:fldCharType="end"/>
        </w:r>
      </w:hyperlink>
    </w:p>
    <w:p w14:paraId="3214B542" w14:textId="13DD18F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59" w:history="1">
        <w:r w:rsidRPr="0009413F">
          <w:rPr>
            <w:rStyle w:val="Hypertextovodkaz"/>
            <w:noProof/>
          </w:rPr>
          <w:t>Všeobecná nastavení OS MS Windows</w:t>
        </w:r>
        <w:r>
          <w:rPr>
            <w:noProof/>
            <w:webHidden/>
          </w:rPr>
          <w:tab/>
        </w:r>
        <w:r>
          <w:rPr>
            <w:noProof/>
            <w:webHidden/>
          </w:rPr>
          <w:fldChar w:fldCharType="begin"/>
        </w:r>
        <w:r>
          <w:rPr>
            <w:noProof/>
            <w:webHidden/>
          </w:rPr>
          <w:instrText xml:space="preserve"> PAGEREF _Toc209018159 \h </w:instrText>
        </w:r>
        <w:r>
          <w:rPr>
            <w:noProof/>
            <w:webHidden/>
          </w:rPr>
        </w:r>
        <w:r>
          <w:rPr>
            <w:noProof/>
            <w:webHidden/>
          </w:rPr>
          <w:fldChar w:fldCharType="separate"/>
        </w:r>
        <w:r>
          <w:rPr>
            <w:noProof/>
            <w:webHidden/>
          </w:rPr>
          <w:t>38</w:t>
        </w:r>
        <w:r>
          <w:rPr>
            <w:noProof/>
            <w:webHidden/>
          </w:rPr>
          <w:fldChar w:fldCharType="end"/>
        </w:r>
      </w:hyperlink>
    </w:p>
    <w:p w14:paraId="5F7A6BEF" w14:textId="0E328DF2" w:rsidR="006D3FED" w:rsidRDefault="006D3FED">
      <w:pPr>
        <w:pStyle w:val="Obsah3"/>
        <w:tabs>
          <w:tab w:val="right" w:leader="dot" w:pos="9062"/>
        </w:tabs>
        <w:rPr>
          <w:noProof/>
          <w:kern w:val="2"/>
          <w:sz w:val="24"/>
          <w:szCs w:val="24"/>
          <w14:ligatures w14:val="standardContextual"/>
        </w:rPr>
      </w:pPr>
      <w:hyperlink w:anchor="_Toc209018160" w:history="1">
        <w:r w:rsidRPr="0009413F">
          <w:rPr>
            <w:rStyle w:val="Hypertextovodkaz"/>
            <w:noProof/>
          </w:rPr>
          <w:t>Automatizované nastavení zabezpečení</w:t>
        </w:r>
        <w:r>
          <w:rPr>
            <w:noProof/>
            <w:webHidden/>
          </w:rPr>
          <w:tab/>
        </w:r>
        <w:r>
          <w:rPr>
            <w:noProof/>
            <w:webHidden/>
          </w:rPr>
          <w:fldChar w:fldCharType="begin"/>
        </w:r>
        <w:r>
          <w:rPr>
            <w:noProof/>
            <w:webHidden/>
          </w:rPr>
          <w:instrText xml:space="preserve"> PAGEREF _Toc209018160 \h </w:instrText>
        </w:r>
        <w:r>
          <w:rPr>
            <w:noProof/>
            <w:webHidden/>
          </w:rPr>
        </w:r>
        <w:r>
          <w:rPr>
            <w:noProof/>
            <w:webHidden/>
          </w:rPr>
          <w:fldChar w:fldCharType="separate"/>
        </w:r>
        <w:r>
          <w:rPr>
            <w:noProof/>
            <w:webHidden/>
          </w:rPr>
          <w:t>38</w:t>
        </w:r>
        <w:r>
          <w:rPr>
            <w:noProof/>
            <w:webHidden/>
          </w:rPr>
          <w:fldChar w:fldCharType="end"/>
        </w:r>
      </w:hyperlink>
    </w:p>
    <w:p w14:paraId="768B8A2F" w14:textId="697C1377" w:rsidR="006D3FED" w:rsidRDefault="006D3FED">
      <w:pPr>
        <w:pStyle w:val="Obsah3"/>
        <w:tabs>
          <w:tab w:val="right" w:leader="dot" w:pos="9062"/>
        </w:tabs>
        <w:rPr>
          <w:noProof/>
          <w:kern w:val="2"/>
          <w:sz w:val="24"/>
          <w:szCs w:val="24"/>
          <w14:ligatures w14:val="standardContextual"/>
        </w:rPr>
      </w:pPr>
      <w:hyperlink w:anchor="_Toc209018161" w:history="1">
        <w:r w:rsidRPr="0009413F">
          <w:rPr>
            <w:rStyle w:val="Hypertextovodkaz"/>
            <w:noProof/>
          </w:rPr>
          <w:t>Příprava pevného disku</w:t>
        </w:r>
        <w:r>
          <w:rPr>
            <w:noProof/>
            <w:webHidden/>
          </w:rPr>
          <w:tab/>
        </w:r>
        <w:r>
          <w:rPr>
            <w:noProof/>
            <w:webHidden/>
          </w:rPr>
          <w:fldChar w:fldCharType="begin"/>
        </w:r>
        <w:r>
          <w:rPr>
            <w:noProof/>
            <w:webHidden/>
          </w:rPr>
          <w:instrText xml:space="preserve"> PAGEREF _Toc209018161 \h </w:instrText>
        </w:r>
        <w:r>
          <w:rPr>
            <w:noProof/>
            <w:webHidden/>
          </w:rPr>
        </w:r>
        <w:r>
          <w:rPr>
            <w:noProof/>
            <w:webHidden/>
          </w:rPr>
          <w:fldChar w:fldCharType="separate"/>
        </w:r>
        <w:r>
          <w:rPr>
            <w:noProof/>
            <w:webHidden/>
          </w:rPr>
          <w:t>38</w:t>
        </w:r>
        <w:r>
          <w:rPr>
            <w:noProof/>
            <w:webHidden/>
          </w:rPr>
          <w:fldChar w:fldCharType="end"/>
        </w:r>
      </w:hyperlink>
    </w:p>
    <w:p w14:paraId="62412F86" w14:textId="21584BE5" w:rsidR="006D3FED" w:rsidRDefault="006D3FED">
      <w:pPr>
        <w:pStyle w:val="Obsah3"/>
        <w:tabs>
          <w:tab w:val="right" w:leader="dot" w:pos="9062"/>
        </w:tabs>
        <w:rPr>
          <w:noProof/>
          <w:kern w:val="2"/>
          <w:sz w:val="24"/>
          <w:szCs w:val="24"/>
          <w14:ligatures w14:val="standardContextual"/>
        </w:rPr>
      </w:pPr>
      <w:hyperlink w:anchor="_Toc209018162" w:history="1">
        <w:r w:rsidRPr="0009413F">
          <w:rPr>
            <w:rStyle w:val="Hypertextovodkaz"/>
            <w:noProof/>
          </w:rPr>
          <w:t>Instalace operačního systému</w:t>
        </w:r>
        <w:r>
          <w:rPr>
            <w:noProof/>
            <w:webHidden/>
          </w:rPr>
          <w:tab/>
        </w:r>
        <w:r>
          <w:rPr>
            <w:noProof/>
            <w:webHidden/>
          </w:rPr>
          <w:fldChar w:fldCharType="begin"/>
        </w:r>
        <w:r>
          <w:rPr>
            <w:noProof/>
            <w:webHidden/>
          </w:rPr>
          <w:instrText xml:space="preserve"> PAGEREF _Toc209018162 \h </w:instrText>
        </w:r>
        <w:r>
          <w:rPr>
            <w:noProof/>
            <w:webHidden/>
          </w:rPr>
        </w:r>
        <w:r>
          <w:rPr>
            <w:noProof/>
            <w:webHidden/>
          </w:rPr>
          <w:fldChar w:fldCharType="separate"/>
        </w:r>
        <w:r>
          <w:rPr>
            <w:noProof/>
            <w:webHidden/>
          </w:rPr>
          <w:t>38</w:t>
        </w:r>
        <w:r>
          <w:rPr>
            <w:noProof/>
            <w:webHidden/>
          </w:rPr>
          <w:fldChar w:fldCharType="end"/>
        </w:r>
      </w:hyperlink>
    </w:p>
    <w:p w14:paraId="79C90AA8" w14:textId="4D86CF1D" w:rsidR="006D3FED" w:rsidRDefault="006D3FED">
      <w:pPr>
        <w:pStyle w:val="Obsah3"/>
        <w:tabs>
          <w:tab w:val="right" w:leader="dot" w:pos="9062"/>
        </w:tabs>
        <w:rPr>
          <w:noProof/>
          <w:kern w:val="2"/>
          <w:sz w:val="24"/>
          <w:szCs w:val="24"/>
          <w14:ligatures w14:val="standardContextual"/>
        </w:rPr>
      </w:pPr>
      <w:hyperlink w:anchor="_Toc209018163" w:history="1">
        <w:r w:rsidRPr="0009413F">
          <w:rPr>
            <w:rStyle w:val="Hypertextovodkaz"/>
            <w:noProof/>
          </w:rPr>
          <w:t>Nastavení antivirového programu</w:t>
        </w:r>
        <w:r>
          <w:rPr>
            <w:noProof/>
            <w:webHidden/>
          </w:rPr>
          <w:tab/>
        </w:r>
        <w:r>
          <w:rPr>
            <w:noProof/>
            <w:webHidden/>
          </w:rPr>
          <w:fldChar w:fldCharType="begin"/>
        </w:r>
        <w:r>
          <w:rPr>
            <w:noProof/>
            <w:webHidden/>
          </w:rPr>
          <w:instrText xml:space="preserve"> PAGEREF _Toc209018163 \h </w:instrText>
        </w:r>
        <w:r>
          <w:rPr>
            <w:noProof/>
            <w:webHidden/>
          </w:rPr>
        </w:r>
        <w:r>
          <w:rPr>
            <w:noProof/>
            <w:webHidden/>
          </w:rPr>
          <w:fldChar w:fldCharType="separate"/>
        </w:r>
        <w:r>
          <w:rPr>
            <w:noProof/>
            <w:webHidden/>
          </w:rPr>
          <w:t>38</w:t>
        </w:r>
        <w:r>
          <w:rPr>
            <w:noProof/>
            <w:webHidden/>
          </w:rPr>
          <w:fldChar w:fldCharType="end"/>
        </w:r>
      </w:hyperlink>
    </w:p>
    <w:p w14:paraId="30AACD36" w14:textId="54E4E05F" w:rsidR="006D3FED" w:rsidRDefault="006D3FED">
      <w:pPr>
        <w:pStyle w:val="Obsah3"/>
        <w:tabs>
          <w:tab w:val="right" w:leader="dot" w:pos="9062"/>
        </w:tabs>
        <w:rPr>
          <w:noProof/>
          <w:kern w:val="2"/>
          <w:sz w:val="24"/>
          <w:szCs w:val="24"/>
          <w14:ligatures w14:val="standardContextual"/>
        </w:rPr>
      </w:pPr>
      <w:hyperlink w:anchor="_Toc209018164" w:history="1">
        <w:r w:rsidRPr="0009413F">
          <w:rPr>
            <w:rStyle w:val="Hypertextovodkaz"/>
            <w:noProof/>
          </w:rPr>
          <w:t>Použití technologie ReadyBoost</w:t>
        </w:r>
        <w:r>
          <w:rPr>
            <w:noProof/>
            <w:webHidden/>
          </w:rPr>
          <w:tab/>
        </w:r>
        <w:r>
          <w:rPr>
            <w:noProof/>
            <w:webHidden/>
          </w:rPr>
          <w:fldChar w:fldCharType="begin"/>
        </w:r>
        <w:r>
          <w:rPr>
            <w:noProof/>
            <w:webHidden/>
          </w:rPr>
          <w:instrText xml:space="preserve"> PAGEREF _Toc209018164 \h </w:instrText>
        </w:r>
        <w:r>
          <w:rPr>
            <w:noProof/>
            <w:webHidden/>
          </w:rPr>
        </w:r>
        <w:r>
          <w:rPr>
            <w:noProof/>
            <w:webHidden/>
          </w:rPr>
          <w:fldChar w:fldCharType="separate"/>
        </w:r>
        <w:r>
          <w:rPr>
            <w:noProof/>
            <w:webHidden/>
          </w:rPr>
          <w:t>38</w:t>
        </w:r>
        <w:r>
          <w:rPr>
            <w:noProof/>
            <w:webHidden/>
          </w:rPr>
          <w:fldChar w:fldCharType="end"/>
        </w:r>
      </w:hyperlink>
    </w:p>
    <w:p w14:paraId="238F65F6" w14:textId="3E42BE96" w:rsidR="006D3FED" w:rsidRDefault="006D3FED">
      <w:pPr>
        <w:pStyle w:val="Obsah3"/>
        <w:tabs>
          <w:tab w:val="right" w:leader="dot" w:pos="9062"/>
        </w:tabs>
        <w:rPr>
          <w:noProof/>
          <w:kern w:val="2"/>
          <w:sz w:val="24"/>
          <w:szCs w:val="24"/>
          <w14:ligatures w14:val="standardContextual"/>
        </w:rPr>
      </w:pPr>
      <w:hyperlink w:anchor="_Toc209018165" w:history="1">
        <w:r w:rsidRPr="0009413F">
          <w:rPr>
            <w:rStyle w:val="Hypertextovodkaz"/>
            <w:noProof/>
          </w:rPr>
          <w:t>Nastavení zákazu přístupu k bezdrátovým sítím Wireless LAN</w:t>
        </w:r>
        <w:r>
          <w:rPr>
            <w:noProof/>
            <w:webHidden/>
          </w:rPr>
          <w:tab/>
        </w:r>
        <w:r>
          <w:rPr>
            <w:noProof/>
            <w:webHidden/>
          </w:rPr>
          <w:fldChar w:fldCharType="begin"/>
        </w:r>
        <w:r>
          <w:rPr>
            <w:noProof/>
            <w:webHidden/>
          </w:rPr>
          <w:instrText xml:space="preserve"> PAGEREF _Toc209018165 \h </w:instrText>
        </w:r>
        <w:r>
          <w:rPr>
            <w:noProof/>
            <w:webHidden/>
          </w:rPr>
        </w:r>
        <w:r>
          <w:rPr>
            <w:noProof/>
            <w:webHidden/>
          </w:rPr>
          <w:fldChar w:fldCharType="separate"/>
        </w:r>
        <w:r>
          <w:rPr>
            <w:noProof/>
            <w:webHidden/>
          </w:rPr>
          <w:t>38</w:t>
        </w:r>
        <w:r>
          <w:rPr>
            <w:noProof/>
            <w:webHidden/>
          </w:rPr>
          <w:fldChar w:fldCharType="end"/>
        </w:r>
      </w:hyperlink>
    </w:p>
    <w:p w14:paraId="4F4763EF" w14:textId="1FDAC324" w:rsidR="006D3FED" w:rsidRDefault="006D3FED">
      <w:pPr>
        <w:pStyle w:val="Obsah3"/>
        <w:tabs>
          <w:tab w:val="right" w:leader="dot" w:pos="9062"/>
        </w:tabs>
        <w:rPr>
          <w:noProof/>
          <w:kern w:val="2"/>
          <w:sz w:val="24"/>
          <w:szCs w:val="24"/>
          <w14:ligatures w14:val="standardContextual"/>
        </w:rPr>
      </w:pPr>
      <w:hyperlink w:anchor="_Toc209018166" w:history="1">
        <w:r w:rsidRPr="0009413F">
          <w:rPr>
            <w:rStyle w:val="Hypertextovodkaz"/>
            <w:noProof/>
          </w:rPr>
          <w:t>Nastavení zákazu přístupu k zařízení typu Bluetooth</w:t>
        </w:r>
        <w:r>
          <w:rPr>
            <w:noProof/>
            <w:webHidden/>
          </w:rPr>
          <w:tab/>
        </w:r>
        <w:r>
          <w:rPr>
            <w:noProof/>
            <w:webHidden/>
          </w:rPr>
          <w:fldChar w:fldCharType="begin"/>
        </w:r>
        <w:r>
          <w:rPr>
            <w:noProof/>
            <w:webHidden/>
          </w:rPr>
          <w:instrText xml:space="preserve"> PAGEREF _Toc209018166 \h </w:instrText>
        </w:r>
        <w:r>
          <w:rPr>
            <w:noProof/>
            <w:webHidden/>
          </w:rPr>
        </w:r>
        <w:r>
          <w:rPr>
            <w:noProof/>
            <w:webHidden/>
          </w:rPr>
          <w:fldChar w:fldCharType="separate"/>
        </w:r>
        <w:r>
          <w:rPr>
            <w:noProof/>
            <w:webHidden/>
          </w:rPr>
          <w:t>39</w:t>
        </w:r>
        <w:r>
          <w:rPr>
            <w:noProof/>
            <w:webHidden/>
          </w:rPr>
          <w:fldChar w:fldCharType="end"/>
        </w:r>
      </w:hyperlink>
    </w:p>
    <w:p w14:paraId="00D1B24D" w14:textId="22C82335" w:rsidR="006D3FED" w:rsidRDefault="006D3FED">
      <w:pPr>
        <w:pStyle w:val="Obsah3"/>
        <w:tabs>
          <w:tab w:val="right" w:leader="dot" w:pos="9062"/>
        </w:tabs>
        <w:rPr>
          <w:noProof/>
          <w:kern w:val="2"/>
          <w:sz w:val="24"/>
          <w:szCs w:val="24"/>
          <w14:ligatures w14:val="standardContextual"/>
        </w:rPr>
      </w:pPr>
      <w:hyperlink w:anchor="_Toc209018167" w:history="1">
        <w:r w:rsidRPr="0009413F">
          <w:rPr>
            <w:rStyle w:val="Hypertextovodkaz"/>
            <w:noProof/>
          </w:rPr>
          <w:t>Nastavení systémových služeb</w:t>
        </w:r>
        <w:r>
          <w:rPr>
            <w:noProof/>
            <w:webHidden/>
          </w:rPr>
          <w:tab/>
        </w:r>
        <w:r>
          <w:rPr>
            <w:noProof/>
            <w:webHidden/>
          </w:rPr>
          <w:fldChar w:fldCharType="begin"/>
        </w:r>
        <w:r>
          <w:rPr>
            <w:noProof/>
            <w:webHidden/>
          </w:rPr>
          <w:instrText xml:space="preserve"> PAGEREF _Toc209018167 \h </w:instrText>
        </w:r>
        <w:r>
          <w:rPr>
            <w:noProof/>
            <w:webHidden/>
          </w:rPr>
        </w:r>
        <w:r>
          <w:rPr>
            <w:noProof/>
            <w:webHidden/>
          </w:rPr>
          <w:fldChar w:fldCharType="separate"/>
        </w:r>
        <w:r>
          <w:rPr>
            <w:noProof/>
            <w:webHidden/>
          </w:rPr>
          <w:t>39</w:t>
        </w:r>
        <w:r>
          <w:rPr>
            <w:noProof/>
            <w:webHidden/>
          </w:rPr>
          <w:fldChar w:fldCharType="end"/>
        </w:r>
      </w:hyperlink>
    </w:p>
    <w:p w14:paraId="07B1EBB9" w14:textId="32ACC792" w:rsidR="006D3FED" w:rsidRDefault="006D3FED">
      <w:pPr>
        <w:pStyle w:val="Obsah3"/>
        <w:tabs>
          <w:tab w:val="right" w:leader="dot" w:pos="9062"/>
        </w:tabs>
        <w:rPr>
          <w:noProof/>
          <w:kern w:val="2"/>
          <w:sz w:val="24"/>
          <w:szCs w:val="24"/>
          <w14:ligatures w14:val="standardContextual"/>
        </w:rPr>
      </w:pPr>
      <w:hyperlink w:anchor="_Toc209018168" w:history="1">
        <w:r w:rsidRPr="0009413F">
          <w:rPr>
            <w:rStyle w:val="Hypertextovodkaz"/>
            <w:noProof/>
          </w:rPr>
          <w:t>Nastavení přístupových práv k souborům a adresářům</w:t>
        </w:r>
        <w:r>
          <w:rPr>
            <w:noProof/>
            <w:webHidden/>
          </w:rPr>
          <w:tab/>
        </w:r>
        <w:r>
          <w:rPr>
            <w:noProof/>
            <w:webHidden/>
          </w:rPr>
          <w:fldChar w:fldCharType="begin"/>
        </w:r>
        <w:r>
          <w:rPr>
            <w:noProof/>
            <w:webHidden/>
          </w:rPr>
          <w:instrText xml:space="preserve"> PAGEREF _Toc209018168 \h </w:instrText>
        </w:r>
        <w:r>
          <w:rPr>
            <w:noProof/>
            <w:webHidden/>
          </w:rPr>
        </w:r>
        <w:r>
          <w:rPr>
            <w:noProof/>
            <w:webHidden/>
          </w:rPr>
          <w:fldChar w:fldCharType="separate"/>
        </w:r>
        <w:r>
          <w:rPr>
            <w:noProof/>
            <w:webHidden/>
          </w:rPr>
          <w:t>40</w:t>
        </w:r>
        <w:r>
          <w:rPr>
            <w:noProof/>
            <w:webHidden/>
          </w:rPr>
          <w:fldChar w:fldCharType="end"/>
        </w:r>
      </w:hyperlink>
    </w:p>
    <w:p w14:paraId="4FACD114" w14:textId="6B720EA8" w:rsidR="006D3FED" w:rsidRDefault="006D3FED">
      <w:pPr>
        <w:pStyle w:val="Obsah3"/>
        <w:tabs>
          <w:tab w:val="right" w:leader="dot" w:pos="9062"/>
        </w:tabs>
        <w:rPr>
          <w:noProof/>
          <w:kern w:val="2"/>
          <w:sz w:val="24"/>
          <w:szCs w:val="24"/>
          <w14:ligatures w14:val="standardContextual"/>
        </w:rPr>
      </w:pPr>
      <w:hyperlink w:anchor="_Toc209018169" w:history="1">
        <w:r w:rsidRPr="0009413F">
          <w:rPr>
            <w:rStyle w:val="Hypertextovodkaz"/>
            <w:noProof/>
          </w:rPr>
          <w:t>Nastavení uživatelských účtů a skupin uživatelů</w:t>
        </w:r>
        <w:r>
          <w:rPr>
            <w:noProof/>
            <w:webHidden/>
          </w:rPr>
          <w:tab/>
        </w:r>
        <w:r>
          <w:rPr>
            <w:noProof/>
            <w:webHidden/>
          </w:rPr>
          <w:fldChar w:fldCharType="begin"/>
        </w:r>
        <w:r>
          <w:rPr>
            <w:noProof/>
            <w:webHidden/>
          </w:rPr>
          <w:instrText xml:space="preserve"> PAGEREF _Toc209018169 \h </w:instrText>
        </w:r>
        <w:r>
          <w:rPr>
            <w:noProof/>
            <w:webHidden/>
          </w:rPr>
        </w:r>
        <w:r>
          <w:rPr>
            <w:noProof/>
            <w:webHidden/>
          </w:rPr>
          <w:fldChar w:fldCharType="separate"/>
        </w:r>
        <w:r>
          <w:rPr>
            <w:noProof/>
            <w:webHidden/>
          </w:rPr>
          <w:t>40</w:t>
        </w:r>
        <w:r>
          <w:rPr>
            <w:noProof/>
            <w:webHidden/>
          </w:rPr>
          <w:fldChar w:fldCharType="end"/>
        </w:r>
      </w:hyperlink>
    </w:p>
    <w:p w14:paraId="33DDCC70" w14:textId="21FE8F27" w:rsidR="006D3FED" w:rsidRDefault="006D3FED">
      <w:pPr>
        <w:pStyle w:val="Obsah3"/>
        <w:tabs>
          <w:tab w:val="right" w:leader="dot" w:pos="9062"/>
        </w:tabs>
        <w:rPr>
          <w:noProof/>
          <w:kern w:val="2"/>
          <w:sz w:val="24"/>
          <w:szCs w:val="24"/>
          <w14:ligatures w14:val="standardContextual"/>
        </w:rPr>
      </w:pPr>
      <w:hyperlink w:anchor="_Toc209018170" w:history="1">
        <w:r w:rsidRPr="0009413F">
          <w:rPr>
            <w:rStyle w:val="Hypertextovodkaz"/>
            <w:noProof/>
          </w:rPr>
          <w:t>Tiskárny</w:t>
        </w:r>
        <w:r>
          <w:rPr>
            <w:noProof/>
            <w:webHidden/>
          </w:rPr>
          <w:tab/>
        </w:r>
        <w:r>
          <w:rPr>
            <w:noProof/>
            <w:webHidden/>
          </w:rPr>
          <w:fldChar w:fldCharType="begin"/>
        </w:r>
        <w:r>
          <w:rPr>
            <w:noProof/>
            <w:webHidden/>
          </w:rPr>
          <w:instrText xml:space="preserve"> PAGEREF _Toc209018170 \h </w:instrText>
        </w:r>
        <w:r>
          <w:rPr>
            <w:noProof/>
            <w:webHidden/>
          </w:rPr>
        </w:r>
        <w:r>
          <w:rPr>
            <w:noProof/>
            <w:webHidden/>
          </w:rPr>
          <w:fldChar w:fldCharType="separate"/>
        </w:r>
        <w:r>
          <w:rPr>
            <w:noProof/>
            <w:webHidden/>
          </w:rPr>
          <w:t>40</w:t>
        </w:r>
        <w:r>
          <w:rPr>
            <w:noProof/>
            <w:webHidden/>
          </w:rPr>
          <w:fldChar w:fldCharType="end"/>
        </w:r>
      </w:hyperlink>
    </w:p>
    <w:p w14:paraId="5EF8B083" w14:textId="082275FF" w:rsidR="006D3FED" w:rsidRDefault="006D3FED">
      <w:pPr>
        <w:pStyle w:val="Obsah3"/>
        <w:tabs>
          <w:tab w:val="right" w:leader="dot" w:pos="9062"/>
        </w:tabs>
        <w:rPr>
          <w:noProof/>
          <w:kern w:val="2"/>
          <w:sz w:val="24"/>
          <w:szCs w:val="24"/>
          <w14:ligatures w14:val="standardContextual"/>
        </w:rPr>
      </w:pPr>
      <w:hyperlink w:anchor="_Toc209018171" w:history="1">
        <w:r w:rsidRPr="0009413F">
          <w:rPr>
            <w:rStyle w:val="Hypertextovodkaz"/>
            <w:noProof/>
          </w:rPr>
          <w:t>Odinstalování nepotřebných aplikací (doporučení k zpřehlednění systému)</w:t>
        </w:r>
        <w:r>
          <w:rPr>
            <w:noProof/>
            <w:webHidden/>
          </w:rPr>
          <w:tab/>
        </w:r>
        <w:r>
          <w:rPr>
            <w:noProof/>
            <w:webHidden/>
          </w:rPr>
          <w:fldChar w:fldCharType="begin"/>
        </w:r>
        <w:r>
          <w:rPr>
            <w:noProof/>
            <w:webHidden/>
          </w:rPr>
          <w:instrText xml:space="preserve"> PAGEREF _Toc209018171 \h </w:instrText>
        </w:r>
        <w:r>
          <w:rPr>
            <w:noProof/>
            <w:webHidden/>
          </w:rPr>
        </w:r>
        <w:r>
          <w:rPr>
            <w:noProof/>
            <w:webHidden/>
          </w:rPr>
          <w:fldChar w:fldCharType="separate"/>
        </w:r>
        <w:r>
          <w:rPr>
            <w:noProof/>
            <w:webHidden/>
          </w:rPr>
          <w:t>40</w:t>
        </w:r>
        <w:r>
          <w:rPr>
            <w:noProof/>
            <w:webHidden/>
          </w:rPr>
          <w:fldChar w:fldCharType="end"/>
        </w:r>
      </w:hyperlink>
    </w:p>
    <w:p w14:paraId="05988AE7" w14:textId="2C6A0A4D"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2" w:history="1">
        <w:r w:rsidRPr="0009413F">
          <w:rPr>
            <w:rStyle w:val="Hypertextovodkaz"/>
            <w:noProof/>
          </w:rPr>
          <w:t>Část druhá</w:t>
        </w:r>
        <w:r>
          <w:rPr>
            <w:noProof/>
            <w:webHidden/>
          </w:rPr>
          <w:tab/>
        </w:r>
        <w:r>
          <w:rPr>
            <w:noProof/>
            <w:webHidden/>
          </w:rPr>
          <w:fldChar w:fldCharType="begin"/>
        </w:r>
        <w:r>
          <w:rPr>
            <w:noProof/>
            <w:webHidden/>
          </w:rPr>
          <w:instrText xml:space="preserve"> PAGEREF _Toc209018172 \h </w:instrText>
        </w:r>
        <w:r>
          <w:rPr>
            <w:noProof/>
            <w:webHidden/>
          </w:rPr>
        </w:r>
        <w:r>
          <w:rPr>
            <w:noProof/>
            <w:webHidden/>
          </w:rPr>
          <w:fldChar w:fldCharType="separate"/>
        </w:r>
        <w:r>
          <w:rPr>
            <w:noProof/>
            <w:webHidden/>
          </w:rPr>
          <w:t>41</w:t>
        </w:r>
        <w:r>
          <w:rPr>
            <w:noProof/>
            <w:webHidden/>
          </w:rPr>
          <w:fldChar w:fldCharType="end"/>
        </w:r>
      </w:hyperlink>
    </w:p>
    <w:p w14:paraId="48157651" w14:textId="2C6CDBA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3" w:history="1">
        <w:r w:rsidRPr="0009413F">
          <w:rPr>
            <w:rStyle w:val="Hypertextovodkaz"/>
            <w:noProof/>
          </w:rPr>
          <w:t>Zásady účtů</w:t>
        </w:r>
        <w:r>
          <w:rPr>
            <w:noProof/>
            <w:webHidden/>
          </w:rPr>
          <w:tab/>
        </w:r>
        <w:r>
          <w:rPr>
            <w:noProof/>
            <w:webHidden/>
          </w:rPr>
          <w:fldChar w:fldCharType="begin"/>
        </w:r>
        <w:r>
          <w:rPr>
            <w:noProof/>
            <w:webHidden/>
          </w:rPr>
          <w:instrText xml:space="preserve"> PAGEREF _Toc209018173 \h </w:instrText>
        </w:r>
        <w:r>
          <w:rPr>
            <w:noProof/>
            <w:webHidden/>
          </w:rPr>
        </w:r>
        <w:r>
          <w:rPr>
            <w:noProof/>
            <w:webHidden/>
          </w:rPr>
          <w:fldChar w:fldCharType="separate"/>
        </w:r>
        <w:r>
          <w:rPr>
            <w:noProof/>
            <w:webHidden/>
          </w:rPr>
          <w:t>41</w:t>
        </w:r>
        <w:r>
          <w:rPr>
            <w:noProof/>
            <w:webHidden/>
          </w:rPr>
          <w:fldChar w:fldCharType="end"/>
        </w:r>
      </w:hyperlink>
    </w:p>
    <w:p w14:paraId="7A68D651" w14:textId="170AC15D" w:rsidR="006D3FED" w:rsidRDefault="006D3FED">
      <w:pPr>
        <w:pStyle w:val="Obsah3"/>
        <w:tabs>
          <w:tab w:val="right" w:leader="dot" w:pos="9062"/>
        </w:tabs>
        <w:rPr>
          <w:noProof/>
          <w:kern w:val="2"/>
          <w:sz w:val="24"/>
          <w:szCs w:val="24"/>
          <w14:ligatures w14:val="standardContextual"/>
        </w:rPr>
      </w:pPr>
      <w:hyperlink w:anchor="_Toc209018174" w:history="1">
        <w:r w:rsidRPr="0009413F">
          <w:rPr>
            <w:rStyle w:val="Hypertextovodkaz"/>
            <w:noProof/>
          </w:rPr>
          <w:t>Zásady hesla</w:t>
        </w:r>
        <w:r>
          <w:rPr>
            <w:noProof/>
            <w:webHidden/>
          </w:rPr>
          <w:tab/>
        </w:r>
        <w:r>
          <w:rPr>
            <w:noProof/>
            <w:webHidden/>
          </w:rPr>
          <w:fldChar w:fldCharType="begin"/>
        </w:r>
        <w:r>
          <w:rPr>
            <w:noProof/>
            <w:webHidden/>
          </w:rPr>
          <w:instrText xml:space="preserve"> PAGEREF _Toc209018174 \h </w:instrText>
        </w:r>
        <w:r>
          <w:rPr>
            <w:noProof/>
            <w:webHidden/>
          </w:rPr>
        </w:r>
        <w:r>
          <w:rPr>
            <w:noProof/>
            <w:webHidden/>
          </w:rPr>
          <w:fldChar w:fldCharType="separate"/>
        </w:r>
        <w:r>
          <w:rPr>
            <w:noProof/>
            <w:webHidden/>
          </w:rPr>
          <w:t>41</w:t>
        </w:r>
        <w:r>
          <w:rPr>
            <w:noProof/>
            <w:webHidden/>
          </w:rPr>
          <w:fldChar w:fldCharType="end"/>
        </w:r>
      </w:hyperlink>
    </w:p>
    <w:p w14:paraId="22F2D9EA" w14:textId="732EAA9B" w:rsidR="006D3FED" w:rsidRDefault="006D3FED">
      <w:pPr>
        <w:pStyle w:val="Obsah3"/>
        <w:tabs>
          <w:tab w:val="right" w:leader="dot" w:pos="9062"/>
        </w:tabs>
        <w:rPr>
          <w:noProof/>
          <w:kern w:val="2"/>
          <w:sz w:val="24"/>
          <w:szCs w:val="24"/>
          <w14:ligatures w14:val="standardContextual"/>
        </w:rPr>
      </w:pPr>
      <w:hyperlink w:anchor="_Toc209018175" w:history="1">
        <w:r w:rsidRPr="0009413F">
          <w:rPr>
            <w:rStyle w:val="Hypertextovodkaz"/>
            <w:noProof/>
          </w:rPr>
          <w:t>Zásady uzamčení účtů</w:t>
        </w:r>
        <w:r>
          <w:rPr>
            <w:noProof/>
            <w:webHidden/>
          </w:rPr>
          <w:tab/>
        </w:r>
        <w:r>
          <w:rPr>
            <w:noProof/>
            <w:webHidden/>
          </w:rPr>
          <w:fldChar w:fldCharType="begin"/>
        </w:r>
        <w:r>
          <w:rPr>
            <w:noProof/>
            <w:webHidden/>
          </w:rPr>
          <w:instrText xml:space="preserve"> PAGEREF _Toc209018175 \h </w:instrText>
        </w:r>
        <w:r>
          <w:rPr>
            <w:noProof/>
            <w:webHidden/>
          </w:rPr>
        </w:r>
        <w:r>
          <w:rPr>
            <w:noProof/>
            <w:webHidden/>
          </w:rPr>
          <w:fldChar w:fldCharType="separate"/>
        </w:r>
        <w:r>
          <w:rPr>
            <w:noProof/>
            <w:webHidden/>
          </w:rPr>
          <w:t>42</w:t>
        </w:r>
        <w:r>
          <w:rPr>
            <w:noProof/>
            <w:webHidden/>
          </w:rPr>
          <w:fldChar w:fldCharType="end"/>
        </w:r>
      </w:hyperlink>
    </w:p>
    <w:p w14:paraId="599E9C7B" w14:textId="10C60272"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6" w:history="1">
        <w:r w:rsidRPr="0009413F">
          <w:rPr>
            <w:rStyle w:val="Hypertextovodkaz"/>
            <w:noProof/>
          </w:rPr>
          <w:t>Část třetí</w:t>
        </w:r>
        <w:r>
          <w:rPr>
            <w:noProof/>
            <w:webHidden/>
          </w:rPr>
          <w:tab/>
        </w:r>
        <w:r>
          <w:rPr>
            <w:noProof/>
            <w:webHidden/>
          </w:rPr>
          <w:fldChar w:fldCharType="begin"/>
        </w:r>
        <w:r>
          <w:rPr>
            <w:noProof/>
            <w:webHidden/>
          </w:rPr>
          <w:instrText xml:space="preserve"> PAGEREF _Toc209018176 \h </w:instrText>
        </w:r>
        <w:r>
          <w:rPr>
            <w:noProof/>
            <w:webHidden/>
          </w:rPr>
        </w:r>
        <w:r>
          <w:rPr>
            <w:noProof/>
            <w:webHidden/>
          </w:rPr>
          <w:fldChar w:fldCharType="separate"/>
        </w:r>
        <w:r>
          <w:rPr>
            <w:noProof/>
            <w:webHidden/>
          </w:rPr>
          <w:t>42</w:t>
        </w:r>
        <w:r>
          <w:rPr>
            <w:noProof/>
            <w:webHidden/>
          </w:rPr>
          <w:fldChar w:fldCharType="end"/>
        </w:r>
      </w:hyperlink>
    </w:p>
    <w:p w14:paraId="34E5F68C" w14:textId="382F672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77" w:history="1">
        <w:r w:rsidRPr="0009413F">
          <w:rPr>
            <w:rStyle w:val="Hypertextovodkaz"/>
            <w:noProof/>
          </w:rPr>
          <w:t>Místní zásady</w:t>
        </w:r>
        <w:r>
          <w:rPr>
            <w:noProof/>
            <w:webHidden/>
          </w:rPr>
          <w:tab/>
        </w:r>
        <w:r>
          <w:rPr>
            <w:noProof/>
            <w:webHidden/>
          </w:rPr>
          <w:fldChar w:fldCharType="begin"/>
        </w:r>
        <w:r>
          <w:rPr>
            <w:noProof/>
            <w:webHidden/>
          </w:rPr>
          <w:instrText xml:space="preserve"> PAGEREF _Toc209018177 \h </w:instrText>
        </w:r>
        <w:r>
          <w:rPr>
            <w:noProof/>
            <w:webHidden/>
          </w:rPr>
        </w:r>
        <w:r>
          <w:rPr>
            <w:noProof/>
            <w:webHidden/>
          </w:rPr>
          <w:fldChar w:fldCharType="separate"/>
        </w:r>
        <w:r>
          <w:rPr>
            <w:noProof/>
            <w:webHidden/>
          </w:rPr>
          <w:t>42</w:t>
        </w:r>
        <w:r>
          <w:rPr>
            <w:noProof/>
            <w:webHidden/>
          </w:rPr>
          <w:fldChar w:fldCharType="end"/>
        </w:r>
      </w:hyperlink>
    </w:p>
    <w:p w14:paraId="753026DB" w14:textId="59A17FE5" w:rsidR="006D3FED" w:rsidRDefault="006D3FED">
      <w:pPr>
        <w:pStyle w:val="Obsah3"/>
        <w:tabs>
          <w:tab w:val="right" w:leader="dot" w:pos="9062"/>
        </w:tabs>
        <w:rPr>
          <w:noProof/>
          <w:kern w:val="2"/>
          <w:sz w:val="24"/>
          <w:szCs w:val="24"/>
          <w14:ligatures w14:val="standardContextual"/>
        </w:rPr>
      </w:pPr>
      <w:hyperlink w:anchor="_Toc209018178" w:history="1">
        <w:r w:rsidRPr="0009413F">
          <w:rPr>
            <w:rStyle w:val="Hypertextovodkaz"/>
            <w:noProof/>
          </w:rPr>
          <w:t>Zásady auditu</w:t>
        </w:r>
        <w:r>
          <w:rPr>
            <w:noProof/>
            <w:webHidden/>
          </w:rPr>
          <w:tab/>
        </w:r>
        <w:r>
          <w:rPr>
            <w:noProof/>
            <w:webHidden/>
          </w:rPr>
          <w:fldChar w:fldCharType="begin"/>
        </w:r>
        <w:r>
          <w:rPr>
            <w:noProof/>
            <w:webHidden/>
          </w:rPr>
          <w:instrText xml:space="preserve"> PAGEREF _Toc209018178 \h </w:instrText>
        </w:r>
        <w:r>
          <w:rPr>
            <w:noProof/>
            <w:webHidden/>
          </w:rPr>
        </w:r>
        <w:r>
          <w:rPr>
            <w:noProof/>
            <w:webHidden/>
          </w:rPr>
          <w:fldChar w:fldCharType="separate"/>
        </w:r>
        <w:r>
          <w:rPr>
            <w:noProof/>
            <w:webHidden/>
          </w:rPr>
          <w:t>42</w:t>
        </w:r>
        <w:r>
          <w:rPr>
            <w:noProof/>
            <w:webHidden/>
          </w:rPr>
          <w:fldChar w:fldCharType="end"/>
        </w:r>
      </w:hyperlink>
    </w:p>
    <w:p w14:paraId="534FA322" w14:textId="59DCDB27" w:rsidR="006D3FED" w:rsidRDefault="006D3FED">
      <w:pPr>
        <w:pStyle w:val="Obsah3"/>
        <w:tabs>
          <w:tab w:val="right" w:leader="dot" w:pos="9062"/>
        </w:tabs>
        <w:rPr>
          <w:noProof/>
          <w:kern w:val="2"/>
          <w:sz w:val="24"/>
          <w:szCs w:val="24"/>
          <w14:ligatures w14:val="standardContextual"/>
        </w:rPr>
      </w:pPr>
      <w:hyperlink w:anchor="_Toc209018179" w:history="1">
        <w:r w:rsidRPr="0009413F">
          <w:rPr>
            <w:rStyle w:val="Hypertextovodkaz"/>
            <w:noProof/>
          </w:rPr>
          <w:t>Přiřazení uživatelských práv</w:t>
        </w:r>
        <w:r>
          <w:rPr>
            <w:noProof/>
            <w:webHidden/>
          </w:rPr>
          <w:tab/>
        </w:r>
        <w:r>
          <w:rPr>
            <w:noProof/>
            <w:webHidden/>
          </w:rPr>
          <w:fldChar w:fldCharType="begin"/>
        </w:r>
        <w:r>
          <w:rPr>
            <w:noProof/>
            <w:webHidden/>
          </w:rPr>
          <w:instrText xml:space="preserve"> PAGEREF _Toc209018179 \h </w:instrText>
        </w:r>
        <w:r>
          <w:rPr>
            <w:noProof/>
            <w:webHidden/>
          </w:rPr>
        </w:r>
        <w:r>
          <w:rPr>
            <w:noProof/>
            <w:webHidden/>
          </w:rPr>
          <w:fldChar w:fldCharType="separate"/>
        </w:r>
        <w:r>
          <w:rPr>
            <w:noProof/>
            <w:webHidden/>
          </w:rPr>
          <w:t>44</w:t>
        </w:r>
        <w:r>
          <w:rPr>
            <w:noProof/>
            <w:webHidden/>
          </w:rPr>
          <w:fldChar w:fldCharType="end"/>
        </w:r>
      </w:hyperlink>
    </w:p>
    <w:p w14:paraId="313227B1" w14:textId="37B12308" w:rsidR="006D3FED" w:rsidRDefault="006D3FED">
      <w:pPr>
        <w:pStyle w:val="Obsah3"/>
        <w:tabs>
          <w:tab w:val="right" w:leader="dot" w:pos="9062"/>
        </w:tabs>
        <w:rPr>
          <w:noProof/>
          <w:kern w:val="2"/>
          <w:sz w:val="24"/>
          <w:szCs w:val="24"/>
          <w14:ligatures w14:val="standardContextual"/>
        </w:rPr>
      </w:pPr>
      <w:hyperlink w:anchor="_Toc209018180" w:history="1">
        <w:r w:rsidRPr="0009413F">
          <w:rPr>
            <w:rStyle w:val="Hypertextovodkaz"/>
            <w:noProof/>
          </w:rPr>
          <w:t>Možnosti zabezpečení</w:t>
        </w:r>
        <w:r>
          <w:rPr>
            <w:noProof/>
            <w:webHidden/>
          </w:rPr>
          <w:tab/>
        </w:r>
        <w:r>
          <w:rPr>
            <w:noProof/>
            <w:webHidden/>
          </w:rPr>
          <w:fldChar w:fldCharType="begin"/>
        </w:r>
        <w:r>
          <w:rPr>
            <w:noProof/>
            <w:webHidden/>
          </w:rPr>
          <w:instrText xml:space="preserve"> PAGEREF _Toc209018180 \h </w:instrText>
        </w:r>
        <w:r>
          <w:rPr>
            <w:noProof/>
            <w:webHidden/>
          </w:rPr>
        </w:r>
        <w:r>
          <w:rPr>
            <w:noProof/>
            <w:webHidden/>
          </w:rPr>
          <w:fldChar w:fldCharType="separate"/>
        </w:r>
        <w:r>
          <w:rPr>
            <w:noProof/>
            <w:webHidden/>
          </w:rPr>
          <w:t>45</w:t>
        </w:r>
        <w:r>
          <w:rPr>
            <w:noProof/>
            <w:webHidden/>
          </w:rPr>
          <w:fldChar w:fldCharType="end"/>
        </w:r>
      </w:hyperlink>
    </w:p>
    <w:p w14:paraId="6C29910F" w14:textId="1F1794AE"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1" w:history="1">
        <w:r w:rsidRPr="0009413F">
          <w:rPr>
            <w:rStyle w:val="Hypertextovodkaz"/>
            <w:noProof/>
          </w:rPr>
          <w:t>Část čtvrtá</w:t>
        </w:r>
        <w:r>
          <w:rPr>
            <w:noProof/>
            <w:webHidden/>
          </w:rPr>
          <w:tab/>
        </w:r>
        <w:r>
          <w:rPr>
            <w:noProof/>
            <w:webHidden/>
          </w:rPr>
          <w:fldChar w:fldCharType="begin"/>
        </w:r>
        <w:r>
          <w:rPr>
            <w:noProof/>
            <w:webHidden/>
          </w:rPr>
          <w:instrText xml:space="preserve"> PAGEREF _Toc209018181 \h </w:instrText>
        </w:r>
        <w:r>
          <w:rPr>
            <w:noProof/>
            <w:webHidden/>
          </w:rPr>
        </w:r>
        <w:r>
          <w:rPr>
            <w:noProof/>
            <w:webHidden/>
          </w:rPr>
          <w:fldChar w:fldCharType="separate"/>
        </w:r>
        <w:r>
          <w:rPr>
            <w:noProof/>
            <w:webHidden/>
          </w:rPr>
          <w:t>51</w:t>
        </w:r>
        <w:r>
          <w:rPr>
            <w:noProof/>
            <w:webHidden/>
          </w:rPr>
          <w:fldChar w:fldCharType="end"/>
        </w:r>
      </w:hyperlink>
    </w:p>
    <w:p w14:paraId="11AECB89" w14:textId="77B03060"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2" w:history="1">
        <w:r w:rsidRPr="0009413F">
          <w:rPr>
            <w:rStyle w:val="Hypertextovodkaz"/>
            <w:noProof/>
          </w:rPr>
          <w:t>Služba protokolu událostí</w:t>
        </w:r>
        <w:r>
          <w:rPr>
            <w:noProof/>
            <w:webHidden/>
          </w:rPr>
          <w:tab/>
        </w:r>
        <w:r>
          <w:rPr>
            <w:noProof/>
            <w:webHidden/>
          </w:rPr>
          <w:fldChar w:fldCharType="begin"/>
        </w:r>
        <w:r>
          <w:rPr>
            <w:noProof/>
            <w:webHidden/>
          </w:rPr>
          <w:instrText xml:space="preserve"> PAGEREF _Toc209018182 \h </w:instrText>
        </w:r>
        <w:r>
          <w:rPr>
            <w:noProof/>
            <w:webHidden/>
          </w:rPr>
        </w:r>
        <w:r>
          <w:rPr>
            <w:noProof/>
            <w:webHidden/>
          </w:rPr>
          <w:fldChar w:fldCharType="separate"/>
        </w:r>
        <w:r>
          <w:rPr>
            <w:noProof/>
            <w:webHidden/>
          </w:rPr>
          <w:t>51</w:t>
        </w:r>
        <w:r>
          <w:rPr>
            <w:noProof/>
            <w:webHidden/>
          </w:rPr>
          <w:fldChar w:fldCharType="end"/>
        </w:r>
      </w:hyperlink>
    </w:p>
    <w:p w14:paraId="79C30D93" w14:textId="5D784641" w:rsidR="006D3FED" w:rsidRDefault="006D3FED">
      <w:pPr>
        <w:pStyle w:val="Obsah3"/>
        <w:tabs>
          <w:tab w:val="right" w:leader="dot" w:pos="9062"/>
        </w:tabs>
        <w:rPr>
          <w:noProof/>
          <w:kern w:val="2"/>
          <w:sz w:val="24"/>
          <w:szCs w:val="24"/>
          <w14:ligatures w14:val="standardContextual"/>
        </w:rPr>
      </w:pPr>
      <w:hyperlink w:anchor="_Toc209018183" w:history="1">
        <w:r w:rsidRPr="0009413F">
          <w:rPr>
            <w:rStyle w:val="Hypertextovodkaz"/>
            <w:noProof/>
          </w:rPr>
          <w:t>Místní počítač – zásady / Konfigurace počítače / Šablony pro správu /</w:t>
        </w:r>
        <w:r>
          <w:rPr>
            <w:noProof/>
            <w:webHidden/>
          </w:rPr>
          <w:tab/>
        </w:r>
        <w:r>
          <w:rPr>
            <w:noProof/>
            <w:webHidden/>
          </w:rPr>
          <w:fldChar w:fldCharType="begin"/>
        </w:r>
        <w:r>
          <w:rPr>
            <w:noProof/>
            <w:webHidden/>
          </w:rPr>
          <w:instrText xml:space="preserve"> PAGEREF _Toc209018183 \h </w:instrText>
        </w:r>
        <w:r>
          <w:rPr>
            <w:noProof/>
            <w:webHidden/>
          </w:rPr>
        </w:r>
        <w:r>
          <w:rPr>
            <w:noProof/>
            <w:webHidden/>
          </w:rPr>
          <w:fldChar w:fldCharType="separate"/>
        </w:r>
        <w:r>
          <w:rPr>
            <w:noProof/>
            <w:webHidden/>
          </w:rPr>
          <w:t>51</w:t>
        </w:r>
        <w:r>
          <w:rPr>
            <w:noProof/>
            <w:webHidden/>
          </w:rPr>
          <w:fldChar w:fldCharType="end"/>
        </w:r>
      </w:hyperlink>
    </w:p>
    <w:p w14:paraId="4AECB331" w14:textId="39E1F663" w:rsidR="006D3FED" w:rsidRDefault="006D3FED">
      <w:pPr>
        <w:pStyle w:val="Obsah3"/>
        <w:tabs>
          <w:tab w:val="right" w:leader="dot" w:pos="9062"/>
        </w:tabs>
        <w:rPr>
          <w:noProof/>
          <w:kern w:val="2"/>
          <w:sz w:val="24"/>
          <w:szCs w:val="24"/>
          <w14:ligatures w14:val="standardContextual"/>
        </w:rPr>
      </w:pPr>
      <w:hyperlink w:anchor="_Toc209018184" w:history="1">
        <w:r w:rsidRPr="0009413F">
          <w:rPr>
            <w:rStyle w:val="Hypertextovodkaz"/>
            <w:noProof/>
          </w:rPr>
          <w:t>Součásti systému Windows / Služba protokolu událostí</w:t>
        </w:r>
        <w:r>
          <w:rPr>
            <w:noProof/>
            <w:webHidden/>
          </w:rPr>
          <w:tab/>
        </w:r>
        <w:r>
          <w:rPr>
            <w:noProof/>
            <w:webHidden/>
          </w:rPr>
          <w:fldChar w:fldCharType="begin"/>
        </w:r>
        <w:r>
          <w:rPr>
            <w:noProof/>
            <w:webHidden/>
          </w:rPr>
          <w:instrText xml:space="preserve"> PAGEREF _Toc209018184 \h </w:instrText>
        </w:r>
        <w:r>
          <w:rPr>
            <w:noProof/>
            <w:webHidden/>
          </w:rPr>
        </w:r>
        <w:r>
          <w:rPr>
            <w:noProof/>
            <w:webHidden/>
          </w:rPr>
          <w:fldChar w:fldCharType="separate"/>
        </w:r>
        <w:r>
          <w:rPr>
            <w:noProof/>
            <w:webHidden/>
          </w:rPr>
          <w:t>51</w:t>
        </w:r>
        <w:r>
          <w:rPr>
            <w:noProof/>
            <w:webHidden/>
          </w:rPr>
          <w:fldChar w:fldCharType="end"/>
        </w:r>
      </w:hyperlink>
    </w:p>
    <w:p w14:paraId="75A34320" w14:textId="5BEC6FA8"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5" w:history="1">
        <w:r w:rsidRPr="0009413F">
          <w:rPr>
            <w:rStyle w:val="Hypertextovodkaz"/>
            <w:noProof/>
          </w:rPr>
          <w:t>Část pátá</w:t>
        </w:r>
        <w:r>
          <w:rPr>
            <w:noProof/>
            <w:webHidden/>
          </w:rPr>
          <w:tab/>
        </w:r>
        <w:r>
          <w:rPr>
            <w:noProof/>
            <w:webHidden/>
          </w:rPr>
          <w:fldChar w:fldCharType="begin"/>
        </w:r>
        <w:r>
          <w:rPr>
            <w:noProof/>
            <w:webHidden/>
          </w:rPr>
          <w:instrText xml:space="preserve"> PAGEREF _Toc209018185 \h </w:instrText>
        </w:r>
        <w:r>
          <w:rPr>
            <w:noProof/>
            <w:webHidden/>
          </w:rPr>
        </w:r>
        <w:r>
          <w:rPr>
            <w:noProof/>
            <w:webHidden/>
          </w:rPr>
          <w:fldChar w:fldCharType="separate"/>
        </w:r>
        <w:r>
          <w:rPr>
            <w:noProof/>
            <w:webHidden/>
          </w:rPr>
          <w:t>53</w:t>
        </w:r>
        <w:r>
          <w:rPr>
            <w:noProof/>
            <w:webHidden/>
          </w:rPr>
          <w:fldChar w:fldCharType="end"/>
        </w:r>
      </w:hyperlink>
    </w:p>
    <w:p w14:paraId="13532B26" w14:textId="2C5E04C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186" w:history="1">
        <w:r w:rsidRPr="0009413F">
          <w:rPr>
            <w:rStyle w:val="Hypertextovodkaz"/>
            <w:noProof/>
          </w:rPr>
          <w:t>Šablony pro správu – konfigurace počítače</w:t>
        </w:r>
        <w:r>
          <w:rPr>
            <w:noProof/>
            <w:webHidden/>
          </w:rPr>
          <w:tab/>
        </w:r>
        <w:r>
          <w:rPr>
            <w:noProof/>
            <w:webHidden/>
          </w:rPr>
          <w:fldChar w:fldCharType="begin"/>
        </w:r>
        <w:r>
          <w:rPr>
            <w:noProof/>
            <w:webHidden/>
          </w:rPr>
          <w:instrText xml:space="preserve"> PAGEREF _Toc209018186 \h </w:instrText>
        </w:r>
        <w:r>
          <w:rPr>
            <w:noProof/>
            <w:webHidden/>
          </w:rPr>
        </w:r>
        <w:r>
          <w:rPr>
            <w:noProof/>
            <w:webHidden/>
          </w:rPr>
          <w:fldChar w:fldCharType="separate"/>
        </w:r>
        <w:r>
          <w:rPr>
            <w:noProof/>
            <w:webHidden/>
          </w:rPr>
          <w:t>53</w:t>
        </w:r>
        <w:r>
          <w:rPr>
            <w:noProof/>
            <w:webHidden/>
          </w:rPr>
          <w:fldChar w:fldCharType="end"/>
        </w:r>
      </w:hyperlink>
    </w:p>
    <w:p w14:paraId="78AB027B" w14:textId="3636EB51" w:rsidR="006D3FED" w:rsidRDefault="006D3FED">
      <w:pPr>
        <w:pStyle w:val="Obsah3"/>
        <w:tabs>
          <w:tab w:val="right" w:leader="dot" w:pos="9062"/>
        </w:tabs>
        <w:rPr>
          <w:noProof/>
          <w:kern w:val="2"/>
          <w:sz w:val="24"/>
          <w:szCs w:val="24"/>
          <w14:ligatures w14:val="standardContextual"/>
        </w:rPr>
      </w:pPr>
      <w:hyperlink w:anchor="_Toc209018187" w:history="1">
        <w:r w:rsidRPr="0009413F">
          <w:rPr>
            <w:rStyle w:val="Hypertextovodkaz"/>
            <w:noProof/>
          </w:rPr>
          <w:t>Součásti systému Windows / Možnost přihlášení k systému Windows</w:t>
        </w:r>
        <w:r>
          <w:rPr>
            <w:noProof/>
            <w:webHidden/>
          </w:rPr>
          <w:tab/>
        </w:r>
        <w:r>
          <w:rPr>
            <w:noProof/>
            <w:webHidden/>
          </w:rPr>
          <w:fldChar w:fldCharType="begin"/>
        </w:r>
        <w:r>
          <w:rPr>
            <w:noProof/>
            <w:webHidden/>
          </w:rPr>
          <w:instrText xml:space="preserve"> PAGEREF _Toc209018187 \h </w:instrText>
        </w:r>
        <w:r>
          <w:rPr>
            <w:noProof/>
            <w:webHidden/>
          </w:rPr>
        </w:r>
        <w:r>
          <w:rPr>
            <w:noProof/>
            <w:webHidden/>
          </w:rPr>
          <w:fldChar w:fldCharType="separate"/>
        </w:r>
        <w:r>
          <w:rPr>
            <w:noProof/>
            <w:webHidden/>
          </w:rPr>
          <w:t>53</w:t>
        </w:r>
        <w:r>
          <w:rPr>
            <w:noProof/>
            <w:webHidden/>
          </w:rPr>
          <w:fldChar w:fldCharType="end"/>
        </w:r>
      </w:hyperlink>
    </w:p>
    <w:p w14:paraId="538B12EE" w14:textId="19119CFE" w:rsidR="006D3FED" w:rsidRDefault="006D3FED">
      <w:pPr>
        <w:pStyle w:val="Obsah3"/>
        <w:tabs>
          <w:tab w:val="right" w:leader="dot" w:pos="9062"/>
        </w:tabs>
        <w:rPr>
          <w:noProof/>
          <w:kern w:val="2"/>
          <w:sz w:val="24"/>
          <w:szCs w:val="24"/>
          <w14:ligatures w14:val="standardContextual"/>
        </w:rPr>
      </w:pPr>
      <w:hyperlink w:anchor="_Toc209018188" w:history="1">
        <w:r w:rsidRPr="0009413F">
          <w:rPr>
            <w:rStyle w:val="Hypertextovodkaz"/>
            <w:noProof/>
          </w:rPr>
          <w:t>Windows Components / Windows Logon Options</w:t>
        </w:r>
        <w:r>
          <w:rPr>
            <w:noProof/>
            <w:webHidden/>
          </w:rPr>
          <w:tab/>
        </w:r>
        <w:r>
          <w:rPr>
            <w:noProof/>
            <w:webHidden/>
          </w:rPr>
          <w:fldChar w:fldCharType="begin"/>
        </w:r>
        <w:r>
          <w:rPr>
            <w:noProof/>
            <w:webHidden/>
          </w:rPr>
          <w:instrText xml:space="preserve"> PAGEREF _Toc209018188 \h </w:instrText>
        </w:r>
        <w:r>
          <w:rPr>
            <w:noProof/>
            <w:webHidden/>
          </w:rPr>
        </w:r>
        <w:r>
          <w:rPr>
            <w:noProof/>
            <w:webHidden/>
          </w:rPr>
          <w:fldChar w:fldCharType="separate"/>
        </w:r>
        <w:r>
          <w:rPr>
            <w:noProof/>
            <w:webHidden/>
          </w:rPr>
          <w:t>53</w:t>
        </w:r>
        <w:r>
          <w:rPr>
            <w:noProof/>
            <w:webHidden/>
          </w:rPr>
          <w:fldChar w:fldCharType="end"/>
        </w:r>
      </w:hyperlink>
    </w:p>
    <w:p w14:paraId="1962242F" w14:textId="1949A1E4" w:rsidR="006D3FED" w:rsidRDefault="006D3FED">
      <w:pPr>
        <w:pStyle w:val="Obsah3"/>
        <w:tabs>
          <w:tab w:val="right" w:leader="dot" w:pos="9062"/>
        </w:tabs>
        <w:rPr>
          <w:noProof/>
          <w:kern w:val="2"/>
          <w:sz w:val="24"/>
          <w:szCs w:val="24"/>
          <w14:ligatures w14:val="standardContextual"/>
        </w:rPr>
      </w:pPr>
      <w:hyperlink w:anchor="_Toc209018189" w:history="1">
        <w:r w:rsidRPr="0009413F">
          <w:rPr>
            <w:rStyle w:val="Hypertextovodkaz"/>
            <w:noProof/>
          </w:rPr>
          <w:t>Součásti systému Windows / OneDrive</w:t>
        </w:r>
        <w:r>
          <w:rPr>
            <w:noProof/>
            <w:webHidden/>
          </w:rPr>
          <w:tab/>
        </w:r>
        <w:r>
          <w:rPr>
            <w:noProof/>
            <w:webHidden/>
          </w:rPr>
          <w:fldChar w:fldCharType="begin"/>
        </w:r>
        <w:r>
          <w:rPr>
            <w:noProof/>
            <w:webHidden/>
          </w:rPr>
          <w:instrText xml:space="preserve"> PAGEREF _Toc209018189 \h </w:instrText>
        </w:r>
        <w:r>
          <w:rPr>
            <w:noProof/>
            <w:webHidden/>
          </w:rPr>
        </w:r>
        <w:r>
          <w:rPr>
            <w:noProof/>
            <w:webHidden/>
          </w:rPr>
          <w:fldChar w:fldCharType="separate"/>
        </w:r>
        <w:r>
          <w:rPr>
            <w:noProof/>
            <w:webHidden/>
          </w:rPr>
          <w:t>54</w:t>
        </w:r>
        <w:r>
          <w:rPr>
            <w:noProof/>
            <w:webHidden/>
          </w:rPr>
          <w:fldChar w:fldCharType="end"/>
        </w:r>
      </w:hyperlink>
    </w:p>
    <w:p w14:paraId="6512CBE1" w14:textId="452A17BC" w:rsidR="006D3FED" w:rsidRDefault="006D3FED">
      <w:pPr>
        <w:pStyle w:val="Obsah3"/>
        <w:tabs>
          <w:tab w:val="right" w:leader="dot" w:pos="9062"/>
        </w:tabs>
        <w:rPr>
          <w:noProof/>
          <w:kern w:val="2"/>
          <w:sz w:val="24"/>
          <w:szCs w:val="24"/>
          <w14:ligatures w14:val="standardContextual"/>
        </w:rPr>
      </w:pPr>
      <w:hyperlink w:anchor="_Toc209018190" w:history="1">
        <w:r w:rsidRPr="0009413F">
          <w:rPr>
            <w:rStyle w:val="Hypertextovodkaz"/>
            <w:noProof/>
          </w:rPr>
          <w:t>Windows Components / OneDrive</w:t>
        </w:r>
        <w:r>
          <w:rPr>
            <w:noProof/>
            <w:webHidden/>
          </w:rPr>
          <w:tab/>
        </w:r>
        <w:r>
          <w:rPr>
            <w:noProof/>
            <w:webHidden/>
          </w:rPr>
          <w:fldChar w:fldCharType="begin"/>
        </w:r>
        <w:r>
          <w:rPr>
            <w:noProof/>
            <w:webHidden/>
          </w:rPr>
          <w:instrText xml:space="preserve"> PAGEREF _Toc209018190 \h </w:instrText>
        </w:r>
        <w:r>
          <w:rPr>
            <w:noProof/>
            <w:webHidden/>
          </w:rPr>
        </w:r>
        <w:r>
          <w:rPr>
            <w:noProof/>
            <w:webHidden/>
          </w:rPr>
          <w:fldChar w:fldCharType="separate"/>
        </w:r>
        <w:r>
          <w:rPr>
            <w:noProof/>
            <w:webHidden/>
          </w:rPr>
          <w:t>54</w:t>
        </w:r>
        <w:r>
          <w:rPr>
            <w:noProof/>
            <w:webHidden/>
          </w:rPr>
          <w:fldChar w:fldCharType="end"/>
        </w:r>
      </w:hyperlink>
    </w:p>
    <w:p w14:paraId="1D246868" w14:textId="1771A995" w:rsidR="006D3FED" w:rsidRDefault="006D3FED">
      <w:pPr>
        <w:pStyle w:val="Obsah3"/>
        <w:tabs>
          <w:tab w:val="right" w:leader="dot" w:pos="9062"/>
        </w:tabs>
        <w:rPr>
          <w:noProof/>
          <w:kern w:val="2"/>
          <w:sz w:val="24"/>
          <w:szCs w:val="24"/>
          <w14:ligatures w14:val="standardContextual"/>
        </w:rPr>
      </w:pPr>
      <w:hyperlink w:anchor="_Toc209018191" w:history="1">
        <w:r w:rsidRPr="0009413F">
          <w:rPr>
            <w:rStyle w:val="Hypertextovodkaz"/>
            <w:noProof/>
          </w:rPr>
          <w:t>Součásti systému Windows / Uživatelské rozhraní pověření</w:t>
        </w:r>
        <w:r>
          <w:rPr>
            <w:noProof/>
            <w:webHidden/>
          </w:rPr>
          <w:tab/>
        </w:r>
        <w:r>
          <w:rPr>
            <w:noProof/>
            <w:webHidden/>
          </w:rPr>
          <w:fldChar w:fldCharType="begin"/>
        </w:r>
        <w:r>
          <w:rPr>
            <w:noProof/>
            <w:webHidden/>
          </w:rPr>
          <w:instrText xml:space="preserve"> PAGEREF _Toc209018191 \h </w:instrText>
        </w:r>
        <w:r>
          <w:rPr>
            <w:noProof/>
            <w:webHidden/>
          </w:rPr>
        </w:r>
        <w:r>
          <w:rPr>
            <w:noProof/>
            <w:webHidden/>
          </w:rPr>
          <w:fldChar w:fldCharType="separate"/>
        </w:r>
        <w:r>
          <w:rPr>
            <w:noProof/>
            <w:webHidden/>
          </w:rPr>
          <w:t>54</w:t>
        </w:r>
        <w:r>
          <w:rPr>
            <w:noProof/>
            <w:webHidden/>
          </w:rPr>
          <w:fldChar w:fldCharType="end"/>
        </w:r>
      </w:hyperlink>
    </w:p>
    <w:p w14:paraId="18C62651" w14:textId="15402D15" w:rsidR="006D3FED" w:rsidRDefault="006D3FED">
      <w:pPr>
        <w:pStyle w:val="Obsah3"/>
        <w:tabs>
          <w:tab w:val="right" w:leader="dot" w:pos="9062"/>
        </w:tabs>
        <w:rPr>
          <w:noProof/>
          <w:kern w:val="2"/>
          <w:sz w:val="24"/>
          <w:szCs w:val="24"/>
          <w14:ligatures w14:val="standardContextual"/>
        </w:rPr>
      </w:pPr>
      <w:hyperlink w:anchor="_Toc209018192" w:history="1">
        <w:r w:rsidRPr="0009413F">
          <w:rPr>
            <w:rStyle w:val="Hypertextovodkaz"/>
            <w:noProof/>
          </w:rPr>
          <w:t>Windows Components / Credential User Interface</w:t>
        </w:r>
        <w:r>
          <w:rPr>
            <w:noProof/>
            <w:webHidden/>
          </w:rPr>
          <w:tab/>
        </w:r>
        <w:r>
          <w:rPr>
            <w:noProof/>
            <w:webHidden/>
          </w:rPr>
          <w:fldChar w:fldCharType="begin"/>
        </w:r>
        <w:r>
          <w:rPr>
            <w:noProof/>
            <w:webHidden/>
          </w:rPr>
          <w:instrText xml:space="preserve"> PAGEREF _Toc209018192 \h </w:instrText>
        </w:r>
        <w:r>
          <w:rPr>
            <w:noProof/>
            <w:webHidden/>
          </w:rPr>
        </w:r>
        <w:r>
          <w:rPr>
            <w:noProof/>
            <w:webHidden/>
          </w:rPr>
          <w:fldChar w:fldCharType="separate"/>
        </w:r>
        <w:r>
          <w:rPr>
            <w:noProof/>
            <w:webHidden/>
          </w:rPr>
          <w:t>54</w:t>
        </w:r>
        <w:r>
          <w:rPr>
            <w:noProof/>
            <w:webHidden/>
          </w:rPr>
          <w:fldChar w:fldCharType="end"/>
        </w:r>
      </w:hyperlink>
    </w:p>
    <w:p w14:paraId="04B89E50" w14:textId="715F5C8B" w:rsidR="006D3FED" w:rsidRDefault="006D3FED">
      <w:pPr>
        <w:pStyle w:val="Obsah3"/>
        <w:tabs>
          <w:tab w:val="right" w:leader="dot" w:pos="9062"/>
        </w:tabs>
        <w:rPr>
          <w:noProof/>
          <w:kern w:val="2"/>
          <w:sz w:val="24"/>
          <w:szCs w:val="24"/>
          <w14:ligatures w14:val="standardContextual"/>
        </w:rPr>
      </w:pPr>
      <w:hyperlink w:anchor="_Toc209018193" w:history="1">
        <w:r w:rsidRPr="0009413F">
          <w:rPr>
            <w:rStyle w:val="Hypertextovodkaz"/>
            <w:noProof/>
          </w:rPr>
          <w:t>Součásti systému Windows / Zásady automatického přehrávání</w:t>
        </w:r>
        <w:r>
          <w:rPr>
            <w:noProof/>
            <w:webHidden/>
          </w:rPr>
          <w:tab/>
        </w:r>
        <w:r>
          <w:rPr>
            <w:noProof/>
            <w:webHidden/>
          </w:rPr>
          <w:fldChar w:fldCharType="begin"/>
        </w:r>
        <w:r>
          <w:rPr>
            <w:noProof/>
            <w:webHidden/>
          </w:rPr>
          <w:instrText xml:space="preserve"> PAGEREF _Toc209018193 \h </w:instrText>
        </w:r>
        <w:r>
          <w:rPr>
            <w:noProof/>
            <w:webHidden/>
          </w:rPr>
        </w:r>
        <w:r>
          <w:rPr>
            <w:noProof/>
            <w:webHidden/>
          </w:rPr>
          <w:fldChar w:fldCharType="separate"/>
        </w:r>
        <w:r>
          <w:rPr>
            <w:noProof/>
            <w:webHidden/>
          </w:rPr>
          <w:t>54</w:t>
        </w:r>
        <w:r>
          <w:rPr>
            <w:noProof/>
            <w:webHidden/>
          </w:rPr>
          <w:fldChar w:fldCharType="end"/>
        </w:r>
      </w:hyperlink>
    </w:p>
    <w:p w14:paraId="399E0EF9" w14:textId="06D25186" w:rsidR="006D3FED" w:rsidRDefault="006D3FED">
      <w:pPr>
        <w:pStyle w:val="Obsah3"/>
        <w:tabs>
          <w:tab w:val="right" w:leader="dot" w:pos="9062"/>
        </w:tabs>
        <w:rPr>
          <w:noProof/>
          <w:kern w:val="2"/>
          <w:sz w:val="24"/>
          <w:szCs w:val="24"/>
          <w14:ligatures w14:val="standardContextual"/>
        </w:rPr>
      </w:pPr>
      <w:hyperlink w:anchor="_Toc209018194" w:history="1">
        <w:r w:rsidRPr="0009413F">
          <w:rPr>
            <w:rStyle w:val="Hypertextovodkaz"/>
            <w:noProof/>
          </w:rPr>
          <w:t>Windows Components / Autoplay Policies</w:t>
        </w:r>
        <w:r>
          <w:rPr>
            <w:noProof/>
            <w:webHidden/>
          </w:rPr>
          <w:tab/>
        </w:r>
        <w:r>
          <w:rPr>
            <w:noProof/>
            <w:webHidden/>
          </w:rPr>
          <w:fldChar w:fldCharType="begin"/>
        </w:r>
        <w:r>
          <w:rPr>
            <w:noProof/>
            <w:webHidden/>
          </w:rPr>
          <w:instrText xml:space="preserve"> PAGEREF _Toc209018194 \h </w:instrText>
        </w:r>
        <w:r>
          <w:rPr>
            <w:noProof/>
            <w:webHidden/>
          </w:rPr>
        </w:r>
        <w:r>
          <w:rPr>
            <w:noProof/>
            <w:webHidden/>
          </w:rPr>
          <w:fldChar w:fldCharType="separate"/>
        </w:r>
        <w:r>
          <w:rPr>
            <w:noProof/>
            <w:webHidden/>
          </w:rPr>
          <w:t>54</w:t>
        </w:r>
        <w:r>
          <w:rPr>
            <w:noProof/>
            <w:webHidden/>
          </w:rPr>
          <w:fldChar w:fldCharType="end"/>
        </w:r>
      </w:hyperlink>
    </w:p>
    <w:p w14:paraId="7FB12ADD" w14:textId="658E3AB3" w:rsidR="006D3FED" w:rsidRDefault="006D3FED">
      <w:pPr>
        <w:pStyle w:val="Obsah3"/>
        <w:tabs>
          <w:tab w:val="right" w:leader="dot" w:pos="9062"/>
        </w:tabs>
        <w:rPr>
          <w:noProof/>
          <w:kern w:val="2"/>
          <w:sz w:val="24"/>
          <w:szCs w:val="24"/>
          <w14:ligatures w14:val="standardContextual"/>
        </w:rPr>
      </w:pPr>
      <w:hyperlink w:anchor="_Toc209018195" w:history="1">
        <w:r w:rsidRPr="0009413F">
          <w:rPr>
            <w:rStyle w:val="Hypertextovodkaz"/>
            <w:noProof/>
          </w:rPr>
          <w:t>Systém / Přihlášení</w:t>
        </w:r>
        <w:r>
          <w:rPr>
            <w:noProof/>
            <w:webHidden/>
          </w:rPr>
          <w:tab/>
        </w:r>
        <w:r>
          <w:rPr>
            <w:noProof/>
            <w:webHidden/>
          </w:rPr>
          <w:fldChar w:fldCharType="begin"/>
        </w:r>
        <w:r>
          <w:rPr>
            <w:noProof/>
            <w:webHidden/>
          </w:rPr>
          <w:instrText xml:space="preserve"> PAGEREF _Toc209018195 \h </w:instrText>
        </w:r>
        <w:r>
          <w:rPr>
            <w:noProof/>
            <w:webHidden/>
          </w:rPr>
        </w:r>
        <w:r>
          <w:rPr>
            <w:noProof/>
            <w:webHidden/>
          </w:rPr>
          <w:fldChar w:fldCharType="separate"/>
        </w:r>
        <w:r>
          <w:rPr>
            <w:noProof/>
            <w:webHidden/>
          </w:rPr>
          <w:t>55</w:t>
        </w:r>
        <w:r>
          <w:rPr>
            <w:noProof/>
            <w:webHidden/>
          </w:rPr>
          <w:fldChar w:fldCharType="end"/>
        </w:r>
      </w:hyperlink>
    </w:p>
    <w:p w14:paraId="4AC65A45" w14:textId="615208A9" w:rsidR="006D3FED" w:rsidRDefault="006D3FED">
      <w:pPr>
        <w:pStyle w:val="Obsah3"/>
        <w:tabs>
          <w:tab w:val="right" w:leader="dot" w:pos="9062"/>
        </w:tabs>
        <w:rPr>
          <w:noProof/>
          <w:kern w:val="2"/>
          <w:sz w:val="24"/>
          <w:szCs w:val="24"/>
          <w14:ligatures w14:val="standardContextual"/>
        </w:rPr>
      </w:pPr>
      <w:hyperlink w:anchor="_Toc209018196" w:history="1">
        <w:r w:rsidRPr="0009413F">
          <w:rPr>
            <w:rStyle w:val="Hypertextovodkaz"/>
            <w:noProof/>
          </w:rPr>
          <w:t>System / Logon</w:t>
        </w:r>
        <w:r>
          <w:rPr>
            <w:noProof/>
            <w:webHidden/>
          </w:rPr>
          <w:tab/>
        </w:r>
        <w:r>
          <w:rPr>
            <w:noProof/>
            <w:webHidden/>
          </w:rPr>
          <w:fldChar w:fldCharType="begin"/>
        </w:r>
        <w:r>
          <w:rPr>
            <w:noProof/>
            <w:webHidden/>
          </w:rPr>
          <w:instrText xml:space="preserve"> PAGEREF _Toc209018196 \h </w:instrText>
        </w:r>
        <w:r>
          <w:rPr>
            <w:noProof/>
            <w:webHidden/>
          </w:rPr>
        </w:r>
        <w:r>
          <w:rPr>
            <w:noProof/>
            <w:webHidden/>
          </w:rPr>
          <w:fldChar w:fldCharType="separate"/>
        </w:r>
        <w:r>
          <w:rPr>
            <w:noProof/>
            <w:webHidden/>
          </w:rPr>
          <w:t>55</w:t>
        </w:r>
        <w:r>
          <w:rPr>
            <w:noProof/>
            <w:webHidden/>
          </w:rPr>
          <w:fldChar w:fldCharType="end"/>
        </w:r>
      </w:hyperlink>
    </w:p>
    <w:p w14:paraId="3681D7D1" w14:textId="17BE04C2" w:rsidR="006D3FED" w:rsidRDefault="006D3FED">
      <w:pPr>
        <w:pStyle w:val="Obsah3"/>
        <w:tabs>
          <w:tab w:val="right" w:leader="dot" w:pos="9062"/>
        </w:tabs>
        <w:rPr>
          <w:noProof/>
          <w:kern w:val="2"/>
          <w:sz w:val="24"/>
          <w:szCs w:val="24"/>
          <w14:ligatures w14:val="standardContextual"/>
        </w:rPr>
      </w:pPr>
      <w:hyperlink w:anchor="_Toc209018197" w:history="1">
        <w:r w:rsidRPr="0009413F">
          <w:rPr>
            <w:rStyle w:val="Hypertextovodkaz"/>
            <w:noProof/>
          </w:rPr>
          <w:t>Systém / Zásady skupiny</w:t>
        </w:r>
        <w:r>
          <w:rPr>
            <w:noProof/>
            <w:webHidden/>
          </w:rPr>
          <w:tab/>
        </w:r>
        <w:r>
          <w:rPr>
            <w:noProof/>
            <w:webHidden/>
          </w:rPr>
          <w:fldChar w:fldCharType="begin"/>
        </w:r>
        <w:r>
          <w:rPr>
            <w:noProof/>
            <w:webHidden/>
          </w:rPr>
          <w:instrText xml:space="preserve"> PAGEREF _Toc209018197 \h </w:instrText>
        </w:r>
        <w:r>
          <w:rPr>
            <w:noProof/>
            <w:webHidden/>
          </w:rPr>
        </w:r>
        <w:r>
          <w:rPr>
            <w:noProof/>
            <w:webHidden/>
          </w:rPr>
          <w:fldChar w:fldCharType="separate"/>
        </w:r>
        <w:r>
          <w:rPr>
            <w:noProof/>
            <w:webHidden/>
          </w:rPr>
          <w:t>55</w:t>
        </w:r>
        <w:r>
          <w:rPr>
            <w:noProof/>
            <w:webHidden/>
          </w:rPr>
          <w:fldChar w:fldCharType="end"/>
        </w:r>
      </w:hyperlink>
    </w:p>
    <w:p w14:paraId="2E414318" w14:textId="19A96A4F" w:rsidR="006D3FED" w:rsidRDefault="006D3FED">
      <w:pPr>
        <w:pStyle w:val="Obsah3"/>
        <w:tabs>
          <w:tab w:val="right" w:leader="dot" w:pos="9062"/>
        </w:tabs>
        <w:rPr>
          <w:noProof/>
          <w:kern w:val="2"/>
          <w:sz w:val="24"/>
          <w:szCs w:val="24"/>
          <w14:ligatures w14:val="standardContextual"/>
        </w:rPr>
      </w:pPr>
      <w:hyperlink w:anchor="_Toc209018198" w:history="1">
        <w:r w:rsidRPr="0009413F">
          <w:rPr>
            <w:rStyle w:val="Hypertextovodkaz"/>
            <w:noProof/>
          </w:rPr>
          <w:t>System / Group Policy</w:t>
        </w:r>
        <w:r>
          <w:rPr>
            <w:noProof/>
            <w:webHidden/>
          </w:rPr>
          <w:tab/>
        </w:r>
        <w:r>
          <w:rPr>
            <w:noProof/>
            <w:webHidden/>
          </w:rPr>
          <w:fldChar w:fldCharType="begin"/>
        </w:r>
        <w:r>
          <w:rPr>
            <w:noProof/>
            <w:webHidden/>
          </w:rPr>
          <w:instrText xml:space="preserve"> PAGEREF _Toc209018198 \h </w:instrText>
        </w:r>
        <w:r>
          <w:rPr>
            <w:noProof/>
            <w:webHidden/>
          </w:rPr>
        </w:r>
        <w:r>
          <w:rPr>
            <w:noProof/>
            <w:webHidden/>
          </w:rPr>
          <w:fldChar w:fldCharType="separate"/>
        </w:r>
        <w:r>
          <w:rPr>
            <w:noProof/>
            <w:webHidden/>
          </w:rPr>
          <w:t>55</w:t>
        </w:r>
        <w:r>
          <w:rPr>
            <w:noProof/>
            <w:webHidden/>
          </w:rPr>
          <w:fldChar w:fldCharType="end"/>
        </w:r>
      </w:hyperlink>
    </w:p>
    <w:p w14:paraId="18B7C537" w14:textId="6A40C3AB" w:rsidR="006D3FED" w:rsidRDefault="006D3FED">
      <w:pPr>
        <w:pStyle w:val="Obsah3"/>
        <w:tabs>
          <w:tab w:val="right" w:leader="dot" w:pos="9062"/>
        </w:tabs>
        <w:rPr>
          <w:noProof/>
          <w:kern w:val="2"/>
          <w:sz w:val="24"/>
          <w:szCs w:val="24"/>
          <w14:ligatures w14:val="standardContextual"/>
        </w:rPr>
      </w:pPr>
      <w:hyperlink w:anchor="_Toc209018199" w:history="1">
        <w:r w:rsidRPr="0009413F">
          <w:rPr>
            <w:rStyle w:val="Hypertextovodkaz"/>
            <w:noProof/>
          </w:rPr>
          <w:t>Systém / Instalace zařízení / Omezení pro instalaci zařízení</w:t>
        </w:r>
        <w:r>
          <w:rPr>
            <w:noProof/>
            <w:webHidden/>
          </w:rPr>
          <w:tab/>
        </w:r>
        <w:r>
          <w:rPr>
            <w:noProof/>
            <w:webHidden/>
          </w:rPr>
          <w:fldChar w:fldCharType="begin"/>
        </w:r>
        <w:r>
          <w:rPr>
            <w:noProof/>
            <w:webHidden/>
          </w:rPr>
          <w:instrText xml:space="preserve"> PAGEREF _Toc209018199 \h </w:instrText>
        </w:r>
        <w:r>
          <w:rPr>
            <w:noProof/>
            <w:webHidden/>
          </w:rPr>
        </w:r>
        <w:r>
          <w:rPr>
            <w:noProof/>
            <w:webHidden/>
          </w:rPr>
          <w:fldChar w:fldCharType="separate"/>
        </w:r>
        <w:r>
          <w:rPr>
            <w:noProof/>
            <w:webHidden/>
          </w:rPr>
          <w:t>56</w:t>
        </w:r>
        <w:r>
          <w:rPr>
            <w:noProof/>
            <w:webHidden/>
          </w:rPr>
          <w:fldChar w:fldCharType="end"/>
        </w:r>
      </w:hyperlink>
    </w:p>
    <w:p w14:paraId="5D158C1F" w14:textId="6AA95FBD" w:rsidR="006D3FED" w:rsidRDefault="006D3FED">
      <w:pPr>
        <w:pStyle w:val="Obsah3"/>
        <w:tabs>
          <w:tab w:val="right" w:leader="dot" w:pos="9062"/>
        </w:tabs>
        <w:rPr>
          <w:noProof/>
          <w:kern w:val="2"/>
          <w:sz w:val="24"/>
          <w:szCs w:val="24"/>
          <w14:ligatures w14:val="standardContextual"/>
        </w:rPr>
      </w:pPr>
      <w:hyperlink w:anchor="_Toc209018200" w:history="1">
        <w:r w:rsidRPr="0009413F">
          <w:rPr>
            <w:rStyle w:val="Hypertextovodkaz"/>
            <w:noProof/>
          </w:rPr>
          <w:t>System / Device Installation / Device Installation Restrictions</w:t>
        </w:r>
        <w:r>
          <w:rPr>
            <w:noProof/>
            <w:webHidden/>
          </w:rPr>
          <w:tab/>
        </w:r>
        <w:r>
          <w:rPr>
            <w:noProof/>
            <w:webHidden/>
          </w:rPr>
          <w:fldChar w:fldCharType="begin"/>
        </w:r>
        <w:r>
          <w:rPr>
            <w:noProof/>
            <w:webHidden/>
          </w:rPr>
          <w:instrText xml:space="preserve"> PAGEREF _Toc209018200 \h </w:instrText>
        </w:r>
        <w:r>
          <w:rPr>
            <w:noProof/>
            <w:webHidden/>
          </w:rPr>
        </w:r>
        <w:r>
          <w:rPr>
            <w:noProof/>
            <w:webHidden/>
          </w:rPr>
          <w:fldChar w:fldCharType="separate"/>
        </w:r>
        <w:r>
          <w:rPr>
            <w:noProof/>
            <w:webHidden/>
          </w:rPr>
          <w:t>56</w:t>
        </w:r>
        <w:r>
          <w:rPr>
            <w:noProof/>
            <w:webHidden/>
          </w:rPr>
          <w:fldChar w:fldCharType="end"/>
        </w:r>
      </w:hyperlink>
    </w:p>
    <w:p w14:paraId="1EAD637F" w14:textId="466FD179" w:rsidR="006D3FED" w:rsidRDefault="006D3FED">
      <w:pPr>
        <w:pStyle w:val="Obsah3"/>
        <w:tabs>
          <w:tab w:val="right" w:leader="dot" w:pos="9062"/>
        </w:tabs>
        <w:rPr>
          <w:noProof/>
          <w:kern w:val="2"/>
          <w:sz w:val="24"/>
          <w:szCs w:val="24"/>
          <w14:ligatures w14:val="standardContextual"/>
        </w:rPr>
      </w:pPr>
      <w:hyperlink w:anchor="_Toc209018201" w:history="1">
        <w:r w:rsidRPr="0009413F">
          <w:rPr>
            <w:rStyle w:val="Hypertextovodkaz"/>
            <w:noProof/>
          </w:rPr>
          <w:t>Systém / Přístup k vyměnitelnému úložišti</w:t>
        </w:r>
        <w:r>
          <w:rPr>
            <w:noProof/>
            <w:webHidden/>
          </w:rPr>
          <w:tab/>
        </w:r>
        <w:r>
          <w:rPr>
            <w:noProof/>
            <w:webHidden/>
          </w:rPr>
          <w:fldChar w:fldCharType="begin"/>
        </w:r>
        <w:r>
          <w:rPr>
            <w:noProof/>
            <w:webHidden/>
          </w:rPr>
          <w:instrText xml:space="preserve"> PAGEREF _Toc209018201 \h </w:instrText>
        </w:r>
        <w:r>
          <w:rPr>
            <w:noProof/>
            <w:webHidden/>
          </w:rPr>
        </w:r>
        <w:r>
          <w:rPr>
            <w:noProof/>
            <w:webHidden/>
          </w:rPr>
          <w:fldChar w:fldCharType="separate"/>
        </w:r>
        <w:r>
          <w:rPr>
            <w:noProof/>
            <w:webHidden/>
          </w:rPr>
          <w:t>57</w:t>
        </w:r>
        <w:r>
          <w:rPr>
            <w:noProof/>
            <w:webHidden/>
          </w:rPr>
          <w:fldChar w:fldCharType="end"/>
        </w:r>
      </w:hyperlink>
    </w:p>
    <w:p w14:paraId="7CCEB7A1" w14:textId="5B338FD8" w:rsidR="006D3FED" w:rsidRDefault="006D3FED">
      <w:pPr>
        <w:pStyle w:val="Obsah3"/>
        <w:tabs>
          <w:tab w:val="right" w:leader="dot" w:pos="9062"/>
        </w:tabs>
        <w:rPr>
          <w:noProof/>
          <w:kern w:val="2"/>
          <w:sz w:val="24"/>
          <w:szCs w:val="24"/>
          <w14:ligatures w14:val="standardContextual"/>
        </w:rPr>
      </w:pPr>
      <w:hyperlink w:anchor="_Toc209018202" w:history="1">
        <w:r w:rsidRPr="0009413F">
          <w:rPr>
            <w:rStyle w:val="Hypertextovodkaz"/>
            <w:noProof/>
          </w:rPr>
          <w:t>System / Removable Storage Access</w:t>
        </w:r>
        <w:r>
          <w:rPr>
            <w:noProof/>
            <w:webHidden/>
          </w:rPr>
          <w:tab/>
        </w:r>
        <w:r>
          <w:rPr>
            <w:noProof/>
            <w:webHidden/>
          </w:rPr>
          <w:fldChar w:fldCharType="begin"/>
        </w:r>
        <w:r>
          <w:rPr>
            <w:noProof/>
            <w:webHidden/>
          </w:rPr>
          <w:instrText xml:space="preserve"> PAGEREF _Toc209018202 \h </w:instrText>
        </w:r>
        <w:r>
          <w:rPr>
            <w:noProof/>
            <w:webHidden/>
          </w:rPr>
        </w:r>
        <w:r>
          <w:rPr>
            <w:noProof/>
            <w:webHidden/>
          </w:rPr>
          <w:fldChar w:fldCharType="separate"/>
        </w:r>
        <w:r>
          <w:rPr>
            <w:noProof/>
            <w:webHidden/>
          </w:rPr>
          <w:t>57</w:t>
        </w:r>
        <w:r>
          <w:rPr>
            <w:noProof/>
            <w:webHidden/>
          </w:rPr>
          <w:fldChar w:fldCharType="end"/>
        </w:r>
      </w:hyperlink>
    </w:p>
    <w:p w14:paraId="21679A0B" w14:textId="1267D363" w:rsidR="006D3FED" w:rsidRDefault="006D3FED">
      <w:pPr>
        <w:pStyle w:val="Obsah3"/>
        <w:tabs>
          <w:tab w:val="right" w:leader="dot" w:pos="9062"/>
        </w:tabs>
        <w:rPr>
          <w:noProof/>
          <w:kern w:val="2"/>
          <w:sz w:val="24"/>
          <w:szCs w:val="24"/>
          <w14:ligatures w14:val="standardContextual"/>
        </w:rPr>
      </w:pPr>
      <w:hyperlink w:anchor="_Toc209018203" w:history="1">
        <w:r w:rsidRPr="0009413F">
          <w:rPr>
            <w:rStyle w:val="Hypertextovodkaz"/>
            <w:noProof/>
          </w:rPr>
          <w:t>Ruční nastavení restrikcí pro USB zařízení typu Mass Storage</w:t>
        </w:r>
        <w:r>
          <w:rPr>
            <w:noProof/>
            <w:webHidden/>
          </w:rPr>
          <w:tab/>
        </w:r>
        <w:r>
          <w:rPr>
            <w:noProof/>
            <w:webHidden/>
          </w:rPr>
          <w:fldChar w:fldCharType="begin"/>
        </w:r>
        <w:r>
          <w:rPr>
            <w:noProof/>
            <w:webHidden/>
          </w:rPr>
          <w:instrText xml:space="preserve"> PAGEREF _Toc209018203 \h </w:instrText>
        </w:r>
        <w:r>
          <w:rPr>
            <w:noProof/>
            <w:webHidden/>
          </w:rPr>
        </w:r>
        <w:r>
          <w:rPr>
            <w:noProof/>
            <w:webHidden/>
          </w:rPr>
          <w:fldChar w:fldCharType="separate"/>
        </w:r>
        <w:r>
          <w:rPr>
            <w:noProof/>
            <w:webHidden/>
          </w:rPr>
          <w:t>59</w:t>
        </w:r>
        <w:r>
          <w:rPr>
            <w:noProof/>
            <w:webHidden/>
          </w:rPr>
          <w:fldChar w:fldCharType="end"/>
        </w:r>
      </w:hyperlink>
    </w:p>
    <w:p w14:paraId="1E8D69E5" w14:textId="10A0BDA9" w:rsidR="006D3FED" w:rsidRDefault="006D3FED">
      <w:pPr>
        <w:pStyle w:val="Obsah3"/>
        <w:tabs>
          <w:tab w:val="right" w:leader="dot" w:pos="9062"/>
        </w:tabs>
        <w:rPr>
          <w:noProof/>
          <w:kern w:val="2"/>
          <w:sz w:val="24"/>
          <w:szCs w:val="24"/>
          <w14:ligatures w14:val="standardContextual"/>
        </w:rPr>
      </w:pPr>
      <w:hyperlink w:anchor="_Toc209018204" w:history="1">
        <w:r w:rsidRPr="0009413F">
          <w:rPr>
            <w:rStyle w:val="Hypertextovodkaz"/>
            <w:noProof/>
          </w:rPr>
          <w:t>Automatické nastavení restrikcí pro USB zařízení typu Mass Storage</w:t>
        </w:r>
        <w:r>
          <w:rPr>
            <w:noProof/>
            <w:webHidden/>
          </w:rPr>
          <w:tab/>
        </w:r>
        <w:r>
          <w:rPr>
            <w:noProof/>
            <w:webHidden/>
          </w:rPr>
          <w:fldChar w:fldCharType="begin"/>
        </w:r>
        <w:r>
          <w:rPr>
            <w:noProof/>
            <w:webHidden/>
          </w:rPr>
          <w:instrText xml:space="preserve"> PAGEREF _Toc209018204 \h </w:instrText>
        </w:r>
        <w:r>
          <w:rPr>
            <w:noProof/>
            <w:webHidden/>
          </w:rPr>
        </w:r>
        <w:r>
          <w:rPr>
            <w:noProof/>
            <w:webHidden/>
          </w:rPr>
          <w:fldChar w:fldCharType="separate"/>
        </w:r>
        <w:r>
          <w:rPr>
            <w:noProof/>
            <w:webHidden/>
          </w:rPr>
          <w:t>60</w:t>
        </w:r>
        <w:r>
          <w:rPr>
            <w:noProof/>
            <w:webHidden/>
          </w:rPr>
          <w:fldChar w:fldCharType="end"/>
        </w:r>
      </w:hyperlink>
    </w:p>
    <w:p w14:paraId="32243E20" w14:textId="58132188" w:rsidR="006D3FED" w:rsidRDefault="006D3FED">
      <w:pPr>
        <w:pStyle w:val="Obsah3"/>
        <w:tabs>
          <w:tab w:val="right" w:leader="dot" w:pos="9062"/>
        </w:tabs>
        <w:rPr>
          <w:noProof/>
          <w:kern w:val="2"/>
          <w:sz w:val="24"/>
          <w:szCs w:val="24"/>
          <w14:ligatures w14:val="standardContextual"/>
        </w:rPr>
      </w:pPr>
      <w:hyperlink w:anchor="_Toc209018205" w:history="1">
        <w:r w:rsidRPr="0009413F">
          <w:rPr>
            <w:rStyle w:val="Hypertextovodkaz"/>
            <w:noProof/>
          </w:rPr>
          <w:t>Systém / Obnovení</w:t>
        </w:r>
        <w:r>
          <w:rPr>
            <w:noProof/>
            <w:webHidden/>
          </w:rPr>
          <w:tab/>
        </w:r>
        <w:r>
          <w:rPr>
            <w:noProof/>
            <w:webHidden/>
          </w:rPr>
          <w:fldChar w:fldCharType="begin"/>
        </w:r>
        <w:r>
          <w:rPr>
            <w:noProof/>
            <w:webHidden/>
          </w:rPr>
          <w:instrText xml:space="preserve"> PAGEREF _Toc209018205 \h </w:instrText>
        </w:r>
        <w:r>
          <w:rPr>
            <w:noProof/>
            <w:webHidden/>
          </w:rPr>
        </w:r>
        <w:r>
          <w:rPr>
            <w:noProof/>
            <w:webHidden/>
          </w:rPr>
          <w:fldChar w:fldCharType="separate"/>
        </w:r>
        <w:r>
          <w:rPr>
            <w:noProof/>
            <w:webHidden/>
          </w:rPr>
          <w:t>60</w:t>
        </w:r>
        <w:r>
          <w:rPr>
            <w:noProof/>
            <w:webHidden/>
          </w:rPr>
          <w:fldChar w:fldCharType="end"/>
        </w:r>
      </w:hyperlink>
    </w:p>
    <w:p w14:paraId="3370137D" w14:textId="4938B270" w:rsidR="006D3FED" w:rsidRDefault="006D3FED">
      <w:pPr>
        <w:pStyle w:val="Obsah3"/>
        <w:tabs>
          <w:tab w:val="right" w:leader="dot" w:pos="9062"/>
        </w:tabs>
        <w:rPr>
          <w:noProof/>
          <w:kern w:val="2"/>
          <w:sz w:val="24"/>
          <w:szCs w:val="24"/>
          <w14:ligatures w14:val="standardContextual"/>
        </w:rPr>
      </w:pPr>
      <w:hyperlink w:anchor="_Toc209018206" w:history="1">
        <w:r w:rsidRPr="0009413F">
          <w:rPr>
            <w:rStyle w:val="Hypertextovodkaz"/>
            <w:noProof/>
          </w:rPr>
          <w:t>System / Recovery</w:t>
        </w:r>
        <w:r>
          <w:rPr>
            <w:noProof/>
            <w:webHidden/>
          </w:rPr>
          <w:tab/>
        </w:r>
        <w:r>
          <w:rPr>
            <w:noProof/>
            <w:webHidden/>
          </w:rPr>
          <w:fldChar w:fldCharType="begin"/>
        </w:r>
        <w:r>
          <w:rPr>
            <w:noProof/>
            <w:webHidden/>
          </w:rPr>
          <w:instrText xml:space="preserve"> PAGEREF _Toc209018206 \h </w:instrText>
        </w:r>
        <w:r>
          <w:rPr>
            <w:noProof/>
            <w:webHidden/>
          </w:rPr>
        </w:r>
        <w:r>
          <w:rPr>
            <w:noProof/>
            <w:webHidden/>
          </w:rPr>
          <w:fldChar w:fldCharType="separate"/>
        </w:r>
        <w:r>
          <w:rPr>
            <w:noProof/>
            <w:webHidden/>
          </w:rPr>
          <w:t>60</w:t>
        </w:r>
        <w:r>
          <w:rPr>
            <w:noProof/>
            <w:webHidden/>
          </w:rPr>
          <w:fldChar w:fldCharType="end"/>
        </w:r>
      </w:hyperlink>
    </w:p>
    <w:p w14:paraId="6DA86F49" w14:textId="0268A283" w:rsidR="006D3FED" w:rsidRDefault="006D3FED">
      <w:pPr>
        <w:pStyle w:val="Obsah3"/>
        <w:tabs>
          <w:tab w:val="right" w:leader="dot" w:pos="9062"/>
        </w:tabs>
        <w:rPr>
          <w:noProof/>
          <w:kern w:val="2"/>
          <w:sz w:val="24"/>
          <w:szCs w:val="24"/>
          <w14:ligatures w14:val="standardContextual"/>
        </w:rPr>
      </w:pPr>
      <w:hyperlink w:anchor="_Toc209018207" w:history="1">
        <w:r w:rsidRPr="0009413F">
          <w:rPr>
            <w:rStyle w:val="Hypertextovodkaz"/>
            <w:noProof/>
          </w:rPr>
          <w:t>Systém / Obnovení systému</w:t>
        </w:r>
        <w:r>
          <w:rPr>
            <w:noProof/>
            <w:webHidden/>
          </w:rPr>
          <w:tab/>
        </w:r>
        <w:r>
          <w:rPr>
            <w:noProof/>
            <w:webHidden/>
          </w:rPr>
          <w:fldChar w:fldCharType="begin"/>
        </w:r>
        <w:r>
          <w:rPr>
            <w:noProof/>
            <w:webHidden/>
          </w:rPr>
          <w:instrText xml:space="preserve"> PAGEREF _Toc209018207 \h </w:instrText>
        </w:r>
        <w:r>
          <w:rPr>
            <w:noProof/>
            <w:webHidden/>
          </w:rPr>
        </w:r>
        <w:r>
          <w:rPr>
            <w:noProof/>
            <w:webHidden/>
          </w:rPr>
          <w:fldChar w:fldCharType="separate"/>
        </w:r>
        <w:r>
          <w:rPr>
            <w:noProof/>
            <w:webHidden/>
          </w:rPr>
          <w:t>60</w:t>
        </w:r>
        <w:r>
          <w:rPr>
            <w:noProof/>
            <w:webHidden/>
          </w:rPr>
          <w:fldChar w:fldCharType="end"/>
        </w:r>
      </w:hyperlink>
    </w:p>
    <w:p w14:paraId="71C22B4B" w14:textId="43363BF9" w:rsidR="006D3FED" w:rsidRDefault="006D3FED">
      <w:pPr>
        <w:pStyle w:val="Obsah3"/>
        <w:tabs>
          <w:tab w:val="right" w:leader="dot" w:pos="9062"/>
        </w:tabs>
        <w:rPr>
          <w:noProof/>
          <w:kern w:val="2"/>
          <w:sz w:val="24"/>
          <w:szCs w:val="24"/>
          <w14:ligatures w14:val="standardContextual"/>
        </w:rPr>
      </w:pPr>
      <w:hyperlink w:anchor="_Toc209018208" w:history="1">
        <w:r w:rsidRPr="0009413F">
          <w:rPr>
            <w:rStyle w:val="Hypertextovodkaz"/>
            <w:noProof/>
          </w:rPr>
          <w:t>System / System Restore</w:t>
        </w:r>
        <w:r>
          <w:rPr>
            <w:noProof/>
            <w:webHidden/>
          </w:rPr>
          <w:tab/>
        </w:r>
        <w:r>
          <w:rPr>
            <w:noProof/>
            <w:webHidden/>
          </w:rPr>
          <w:fldChar w:fldCharType="begin"/>
        </w:r>
        <w:r>
          <w:rPr>
            <w:noProof/>
            <w:webHidden/>
          </w:rPr>
          <w:instrText xml:space="preserve"> PAGEREF _Toc209018208 \h </w:instrText>
        </w:r>
        <w:r>
          <w:rPr>
            <w:noProof/>
            <w:webHidden/>
          </w:rPr>
        </w:r>
        <w:r>
          <w:rPr>
            <w:noProof/>
            <w:webHidden/>
          </w:rPr>
          <w:fldChar w:fldCharType="separate"/>
        </w:r>
        <w:r>
          <w:rPr>
            <w:noProof/>
            <w:webHidden/>
          </w:rPr>
          <w:t>60</w:t>
        </w:r>
        <w:r>
          <w:rPr>
            <w:noProof/>
            <w:webHidden/>
          </w:rPr>
          <w:fldChar w:fldCharType="end"/>
        </w:r>
      </w:hyperlink>
    </w:p>
    <w:p w14:paraId="4103CC1D" w14:textId="41B0C7C9" w:rsidR="006D3FED" w:rsidRDefault="006D3FED">
      <w:pPr>
        <w:pStyle w:val="Obsah3"/>
        <w:tabs>
          <w:tab w:val="right" w:leader="dot" w:pos="9062"/>
        </w:tabs>
        <w:rPr>
          <w:noProof/>
          <w:kern w:val="2"/>
          <w:sz w:val="24"/>
          <w:szCs w:val="24"/>
          <w14:ligatures w14:val="standardContextual"/>
        </w:rPr>
      </w:pPr>
      <w:hyperlink w:anchor="_Toc209018209" w:history="1">
        <w:r w:rsidRPr="0009413F">
          <w:rPr>
            <w:rStyle w:val="Hypertextovodkaz"/>
            <w:noProof/>
          </w:rPr>
          <w:t>Ovládací panely / Přizpůsobení</w:t>
        </w:r>
        <w:r>
          <w:rPr>
            <w:noProof/>
            <w:webHidden/>
          </w:rPr>
          <w:tab/>
        </w:r>
        <w:r>
          <w:rPr>
            <w:noProof/>
            <w:webHidden/>
          </w:rPr>
          <w:fldChar w:fldCharType="begin"/>
        </w:r>
        <w:r>
          <w:rPr>
            <w:noProof/>
            <w:webHidden/>
          </w:rPr>
          <w:instrText xml:space="preserve"> PAGEREF _Toc209018209 \h </w:instrText>
        </w:r>
        <w:r>
          <w:rPr>
            <w:noProof/>
            <w:webHidden/>
          </w:rPr>
        </w:r>
        <w:r>
          <w:rPr>
            <w:noProof/>
            <w:webHidden/>
          </w:rPr>
          <w:fldChar w:fldCharType="separate"/>
        </w:r>
        <w:r>
          <w:rPr>
            <w:noProof/>
            <w:webHidden/>
          </w:rPr>
          <w:t>61</w:t>
        </w:r>
        <w:r>
          <w:rPr>
            <w:noProof/>
            <w:webHidden/>
          </w:rPr>
          <w:fldChar w:fldCharType="end"/>
        </w:r>
      </w:hyperlink>
    </w:p>
    <w:p w14:paraId="49BA55B8" w14:textId="6A70BF2B" w:rsidR="006D3FED" w:rsidRDefault="006D3FED">
      <w:pPr>
        <w:pStyle w:val="Obsah3"/>
        <w:tabs>
          <w:tab w:val="right" w:leader="dot" w:pos="9062"/>
        </w:tabs>
        <w:rPr>
          <w:noProof/>
          <w:kern w:val="2"/>
          <w:sz w:val="24"/>
          <w:szCs w:val="24"/>
          <w14:ligatures w14:val="standardContextual"/>
        </w:rPr>
      </w:pPr>
      <w:hyperlink w:anchor="_Toc209018210" w:history="1">
        <w:r w:rsidRPr="0009413F">
          <w:rPr>
            <w:rStyle w:val="Hypertextovodkaz"/>
            <w:noProof/>
          </w:rPr>
          <w:t>Control Panel / Personalization</w:t>
        </w:r>
        <w:r>
          <w:rPr>
            <w:noProof/>
            <w:webHidden/>
          </w:rPr>
          <w:tab/>
        </w:r>
        <w:r>
          <w:rPr>
            <w:noProof/>
            <w:webHidden/>
          </w:rPr>
          <w:fldChar w:fldCharType="begin"/>
        </w:r>
        <w:r>
          <w:rPr>
            <w:noProof/>
            <w:webHidden/>
          </w:rPr>
          <w:instrText xml:space="preserve"> PAGEREF _Toc209018210 \h </w:instrText>
        </w:r>
        <w:r>
          <w:rPr>
            <w:noProof/>
            <w:webHidden/>
          </w:rPr>
        </w:r>
        <w:r>
          <w:rPr>
            <w:noProof/>
            <w:webHidden/>
          </w:rPr>
          <w:fldChar w:fldCharType="separate"/>
        </w:r>
        <w:r>
          <w:rPr>
            <w:noProof/>
            <w:webHidden/>
          </w:rPr>
          <w:t>61</w:t>
        </w:r>
        <w:r>
          <w:rPr>
            <w:noProof/>
            <w:webHidden/>
          </w:rPr>
          <w:fldChar w:fldCharType="end"/>
        </w:r>
      </w:hyperlink>
    </w:p>
    <w:p w14:paraId="0C773DE0" w14:textId="236EE121"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1" w:history="1">
        <w:r w:rsidRPr="0009413F">
          <w:rPr>
            <w:rStyle w:val="Hypertextovodkaz"/>
            <w:noProof/>
          </w:rPr>
          <w:t>Část šestá</w:t>
        </w:r>
        <w:r>
          <w:rPr>
            <w:noProof/>
            <w:webHidden/>
          </w:rPr>
          <w:tab/>
        </w:r>
        <w:r>
          <w:rPr>
            <w:noProof/>
            <w:webHidden/>
          </w:rPr>
          <w:fldChar w:fldCharType="begin"/>
        </w:r>
        <w:r>
          <w:rPr>
            <w:noProof/>
            <w:webHidden/>
          </w:rPr>
          <w:instrText xml:space="preserve"> PAGEREF _Toc209018211 \h </w:instrText>
        </w:r>
        <w:r>
          <w:rPr>
            <w:noProof/>
            <w:webHidden/>
          </w:rPr>
        </w:r>
        <w:r>
          <w:rPr>
            <w:noProof/>
            <w:webHidden/>
          </w:rPr>
          <w:fldChar w:fldCharType="separate"/>
        </w:r>
        <w:r>
          <w:rPr>
            <w:noProof/>
            <w:webHidden/>
          </w:rPr>
          <w:t>61</w:t>
        </w:r>
        <w:r>
          <w:rPr>
            <w:noProof/>
            <w:webHidden/>
          </w:rPr>
          <w:fldChar w:fldCharType="end"/>
        </w:r>
      </w:hyperlink>
    </w:p>
    <w:p w14:paraId="558D7F88" w14:textId="1FC64EA7"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2" w:history="1">
        <w:r w:rsidRPr="0009413F">
          <w:rPr>
            <w:rStyle w:val="Hypertextovodkaz"/>
            <w:noProof/>
          </w:rPr>
          <w:t>Šablony pro správu – konfigurace uživatele</w:t>
        </w:r>
        <w:r>
          <w:rPr>
            <w:noProof/>
            <w:webHidden/>
          </w:rPr>
          <w:tab/>
        </w:r>
        <w:r>
          <w:rPr>
            <w:noProof/>
            <w:webHidden/>
          </w:rPr>
          <w:fldChar w:fldCharType="begin"/>
        </w:r>
        <w:r>
          <w:rPr>
            <w:noProof/>
            <w:webHidden/>
          </w:rPr>
          <w:instrText xml:space="preserve"> PAGEREF _Toc209018212 \h </w:instrText>
        </w:r>
        <w:r>
          <w:rPr>
            <w:noProof/>
            <w:webHidden/>
          </w:rPr>
        </w:r>
        <w:r>
          <w:rPr>
            <w:noProof/>
            <w:webHidden/>
          </w:rPr>
          <w:fldChar w:fldCharType="separate"/>
        </w:r>
        <w:r>
          <w:rPr>
            <w:noProof/>
            <w:webHidden/>
          </w:rPr>
          <w:t>61</w:t>
        </w:r>
        <w:r>
          <w:rPr>
            <w:noProof/>
            <w:webHidden/>
          </w:rPr>
          <w:fldChar w:fldCharType="end"/>
        </w:r>
      </w:hyperlink>
    </w:p>
    <w:p w14:paraId="30627759" w14:textId="20750D0B" w:rsidR="006D3FED" w:rsidRDefault="006D3FED">
      <w:pPr>
        <w:pStyle w:val="Obsah3"/>
        <w:tabs>
          <w:tab w:val="right" w:leader="dot" w:pos="9062"/>
        </w:tabs>
        <w:rPr>
          <w:noProof/>
          <w:kern w:val="2"/>
          <w:sz w:val="24"/>
          <w:szCs w:val="24"/>
          <w14:ligatures w14:val="standardContextual"/>
        </w:rPr>
      </w:pPr>
      <w:hyperlink w:anchor="_Toc209018213" w:history="1">
        <w:r w:rsidRPr="0009413F">
          <w:rPr>
            <w:rStyle w:val="Hypertextovodkaz"/>
            <w:noProof/>
          </w:rPr>
          <w:t>Ovládací panely / Přizpůsobení</w:t>
        </w:r>
        <w:r>
          <w:rPr>
            <w:noProof/>
            <w:webHidden/>
          </w:rPr>
          <w:tab/>
        </w:r>
        <w:r>
          <w:rPr>
            <w:noProof/>
            <w:webHidden/>
          </w:rPr>
          <w:fldChar w:fldCharType="begin"/>
        </w:r>
        <w:r>
          <w:rPr>
            <w:noProof/>
            <w:webHidden/>
          </w:rPr>
          <w:instrText xml:space="preserve"> PAGEREF _Toc209018213 \h </w:instrText>
        </w:r>
        <w:r>
          <w:rPr>
            <w:noProof/>
            <w:webHidden/>
          </w:rPr>
        </w:r>
        <w:r>
          <w:rPr>
            <w:noProof/>
            <w:webHidden/>
          </w:rPr>
          <w:fldChar w:fldCharType="separate"/>
        </w:r>
        <w:r>
          <w:rPr>
            <w:noProof/>
            <w:webHidden/>
          </w:rPr>
          <w:t>61</w:t>
        </w:r>
        <w:r>
          <w:rPr>
            <w:noProof/>
            <w:webHidden/>
          </w:rPr>
          <w:fldChar w:fldCharType="end"/>
        </w:r>
      </w:hyperlink>
    </w:p>
    <w:p w14:paraId="4C895D3C" w14:textId="2C0B269C" w:rsidR="006D3FED" w:rsidRDefault="006D3FED">
      <w:pPr>
        <w:pStyle w:val="Obsah3"/>
        <w:tabs>
          <w:tab w:val="right" w:leader="dot" w:pos="9062"/>
        </w:tabs>
        <w:rPr>
          <w:noProof/>
          <w:kern w:val="2"/>
          <w:sz w:val="24"/>
          <w:szCs w:val="24"/>
          <w14:ligatures w14:val="standardContextual"/>
        </w:rPr>
      </w:pPr>
      <w:hyperlink w:anchor="_Toc209018214" w:history="1">
        <w:r w:rsidRPr="0009413F">
          <w:rPr>
            <w:rStyle w:val="Hypertextovodkaz"/>
            <w:noProof/>
          </w:rPr>
          <w:t>Control Panel / Personalization</w:t>
        </w:r>
        <w:r>
          <w:rPr>
            <w:noProof/>
            <w:webHidden/>
          </w:rPr>
          <w:tab/>
        </w:r>
        <w:r>
          <w:rPr>
            <w:noProof/>
            <w:webHidden/>
          </w:rPr>
          <w:fldChar w:fldCharType="begin"/>
        </w:r>
        <w:r>
          <w:rPr>
            <w:noProof/>
            <w:webHidden/>
          </w:rPr>
          <w:instrText xml:space="preserve"> PAGEREF _Toc209018214 \h </w:instrText>
        </w:r>
        <w:r>
          <w:rPr>
            <w:noProof/>
            <w:webHidden/>
          </w:rPr>
        </w:r>
        <w:r>
          <w:rPr>
            <w:noProof/>
            <w:webHidden/>
          </w:rPr>
          <w:fldChar w:fldCharType="separate"/>
        </w:r>
        <w:r>
          <w:rPr>
            <w:noProof/>
            <w:webHidden/>
          </w:rPr>
          <w:t>61</w:t>
        </w:r>
        <w:r>
          <w:rPr>
            <w:noProof/>
            <w:webHidden/>
          </w:rPr>
          <w:fldChar w:fldCharType="end"/>
        </w:r>
      </w:hyperlink>
    </w:p>
    <w:p w14:paraId="4CCAA0B6" w14:textId="00F0E40F" w:rsidR="006D3FED" w:rsidRDefault="006D3FED">
      <w:pPr>
        <w:pStyle w:val="Obsah3"/>
        <w:tabs>
          <w:tab w:val="right" w:leader="dot" w:pos="9062"/>
        </w:tabs>
        <w:rPr>
          <w:noProof/>
          <w:kern w:val="2"/>
          <w:sz w:val="24"/>
          <w:szCs w:val="24"/>
          <w14:ligatures w14:val="standardContextual"/>
        </w:rPr>
      </w:pPr>
      <w:hyperlink w:anchor="_Toc209018215" w:history="1">
        <w:r w:rsidRPr="0009413F">
          <w:rPr>
            <w:rStyle w:val="Hypertextovodkaz"/>
            <w:noProof/>
          </w:rPr>
          <w:t>Součásti systému Windows / Průzkumník Windows /</w:t>
        </w:r>
        <w:r>
          <w:rPr>
            <w:noProof/>
            <w:webHidden/>
          </w:rPr>
          <w:tab/>
        </w:r>
        <w:r>
          <w:rPr>
            <w:noProof/>
            <w:webHidden/>
          </w:rPr>
          <w:fldChar w:fldCharType="begin"/>
        </w:r>
        <w:r>
          <w:rPr>
            <w:noProof/>
            <w:webHidden/>
          </w:rPr>
          <w:instrText xml:space="preserve"> PAGEREF _Toc209018215 \h </w:instrText>
        </w:r>
        <w:r>
          <w:rPr>
            <w:noProof/>
            <w:webHidden/>
          </w:rPr>
        </w:r>
        <w:r>
          <w:rPr>
            <w:noProof/>
            <w:webHidden/>
          </w:rPr>
          <w:fldChar w:fldCharType="separate"/>
        </w:r>
        <w:r>
          <w:rPr>
            <w:noProof/>
            <w:webHidden/>
          </w:rPr>
          <w:t>62</w:t>
        </w:r>
        <w:r>
          <w:rPr>
            <w:noProof/>
            <w:webHidden/>
          </w:rPr>
          <w:fldChar w:fldCharType="end"/>
        </w:r>
      </w:hyperlink>
    </w:p>
    <w:p w14:paraId="14843EC3" w14:textId="5AB0705F" w:rsidR="006D3FED" w:rsidRDefault="006D3FED">
      <w:pPr>
        <w:pStyle w:val="Obsah3"/>
        <w:tabs>
          <w:tab w:val="right" w:leader="dot" w:pos="9062"/>
        </w:tabs>
        <w:rPr>
          <w:noProof/>
          <w:kern w:val="2"/>
          <w:sz w:val="24"/>
          <w:szCs w:val="24"/>
          <w14:ligatures w14:val="standardContextual"/>
        </w:rPr>
      </w:pPr>
      <w:hyperlink w:anchor="_Toc209018216" w:history="1">
        <w:r w:rsidRPr="0009413F">
          <w:rPr>
            <w:rStyle w:val="Hypertextovodkaz"/>
            <w:noProof/>
          </w:rPr>
          <w:t>Windows Components / File Explorer</w:t>
        </w:r>
        <w:r>
          <w:rPr>
            <w:noProof/>
            <w:webHidden/>
          </w:rPr>
          <w:tab/>
        </w:r>
        <w:r>
          <w:rPr>
            <w:noProof/>
            <w:webHidden/>
          </w:rPr>
          <w:fldChar w:fldCharType="begin"/>
        </w:r>
        <w:r>
          <w:rPr>
            <w:noProof/>
            <w:webHidden/>
          </w:rPr>
          <w:instrText xml:space="preserve"> PAGEREF _Toc209018216 \h </w:instrText>
        </w:r>
        <w:r>
          <w:rPr>
            <w:noProof/>
            <w:webHidden/>
          </w:rPr>
        </w:r>
        <w:r>
          <w:rPr>
            <w:noProof/>
            <w:webHidden/>
          </w:rPr>
          <w:fldChar w:fldCharType="separate"/>
        </w:r>
        <w:r>
          <w:rPr>
            <w:noProof/>
            <w:webHidden/>
          </w:rPr>
          <w:t>62</w:t>
        </w:r>
        <w:r>
          <w:rPr>
            <w:noProof/>
            <w:webHidden/>
          </w:rPr>
          <w:fldChar w:fldCharType="end"/>
        </w:r>
      </w:hyperlink>
    </w:p>
    <w:p w14:paraId="30686DBF" w14:textId="016E80D6"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7" w:history="1">
        <w:r w:rsidRPr="0009413F">
          <w:rPr>
            <w:rStyle w:val="Hypertextovodkaz"/>
            <w:noProof/>
          </w:rPr>
          <w:t>Část sedmá</w:t>
        </w:r>
        <w:r>
          <w:rPr>
            <w:noProof/>
            <w:webHidden/>
          </w:rPr>
          <w:tab/>
        </w:r>
        <w:r>
          <w:rPr>
            <w:noProof/>
            <w:webHidden/>
          </w:rPr>
          <w:fldChar w:fldCharType="begin"/>
        </w:r>
        <w:r>
          <w:rPr>
            <w:noProof/>
            <w:webHidden/>
          </w:rPr>
          <w:instrText xml:space="preserve"> PAGEREF _Toc209018217 \h </w:instrText>
        </w:r>
        <w:r>
          <w:rPr>
            <w:noProof/>
            <w:webHidden/>
          </w:rPr>
        </w:r>
        <w:r>
          <w:rPr>
            <w:noProof/>
            <w:webHidden/>
          </w:rPr>
          <w:fldChar w:fldCharType="separate"/>
        </w:r>
        <w:r>
          <w:rPr>
            <w:noProof/>
            <w:webHidden/>
          </w:rPr>
          <w:t>62</w:t>
        </w:r>
        <w:r>
          <w:rPr>
            <w:noProof/>
            <w:webHidden/>
          </w:rPr>
          <w:fldChar w:fldCharType="end"/>
        </w:r>
      </w:hyperlink>
    </w:p>
    <w:p w14:paraId="314706FD" w14:textId="50C5AA74"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18" w:history="1">
        <w:r w:rsidRPr="0009413F">
          <w:rPr>
            <w:rStyle w:val="Hypertextovodkaz"/>
            <w:noProof/>
          </w:rPr>
          <w:t>Aktivace OS Windows 10 bez připojení k Internetu</w:t>
        </w:r>
        <w:r>
          <w:rPr>
            <w:noProof/>
            <w:webHidden/>
          </w:rPr>
          <w:tab/>
        </w:r>
        <w:r>
          <w:rPr>
            <w:noProof/>
            <w:webHidden/>
          </w:rPr>
          <w:fldChar w:fldCharType="begin"/>
        </w:r>
        <w:r>
          <w:rPr>
            <w:noProof/>
            <w:webHidden/>
          </w:rPr>
          <w:instrText xml:space="preserve"> PAGEREF _Toc209018218 \h </w:instrText>
        </w:r>
        <w:r>
          <w:rPr>
            <w:noProof/>
            <w:webHidden/>
          </w:rPr>
        </w:r>
        <w:r>
          <w:rPr>
            <w:noProof/>
            <w:webHidden/>
          </w:rPr>
          <w:fldChar w:fldCharType="separate"/>
        </w:r>
        <w:r>
          <w:rPr>
            <w:noProof/>
            <w:webHidden/>
          </w:rPr>
          <w:t>62</w:t>
        </w:r>
        <w:r>
          <w:rPr>
            <w:noProof/>
            <w:webHidden/>
          </w:rPr>
          <w:fldChar w:fldCharType="end"/>
        </w:r>
      </w:hyperlink>
    </w:p>
    <w:p w14:paraId="0CE3E025" w14:textId="200ABA53" w:rsidR="006D3FED" w:rsidRDefault="006D3FED">
      <w:pPr>
        <w:pStyle w:val="Obsah3"/>
        <w:tabs>
          <w:tab w:val="right" w:leader="dot" w:pos="9062"/>
        </w:tabs>
        <w:rPr>
          <w:noProof/>
          <w:kern w:val="2"/>
          <w:sz w:val="24"/>
          <w:szCs w:val="24"/>
          <w14:ligatures w14:val="standardContextual"/>
        </w:rPr>
      </w:pPr>
      <w:hyperlink w:anchor="_Toc209018219" w:history="1">
        <w:r w:rsidRPr="0009413F">
          <w:rPr>
            <w:rStyle w:val="Hypertextovodkaz"/>
            <w:noProof/>
          </w:rPr>
          <w:t>Postup aktivace</w:t>
        </w:r>
        <w:r>
          <w:rPr>
            <w:noProof/>
            <w:webHidden/>
          </w:rPr>
          <w:tab/>
        </w:r>
        <w:r>
          <w:rPr>
            <w:noProof/>
            <w:webHidden/>
          </w:rPr>
          <w:fldChar w:fldCharType="begin"/>
        </w:r>
        <w:r>
          <w:rPr>
            <w:noProof/>
            <w:webHidden/>
          </w:rPr>
          <w:instrText xml:space="preserve"> PAGEREF _Toc209018219 \h </w:instrText>
        </w:r>
        <w:r>
          <w:rPr>
            <w:noProof/>
            <w:webHidden/>
          </w:rPr>
        </w:r>
        <w:r>
          <w:rPr>
            <w:noProof/>
            <w:webHidden/>
          </w:rPr>
          <w:fldChar w:fldCharType="separate"/>
        </w:r>
        <w:r>
          <w:rPr>
            <w:noProof/>
            <w:webHidden/>
          </w:rPr>
          <w:t>62</w:t>
        </w:r>
        <w:r>
          <w:rPr>
            <w:noProof/>
            <w:webHidden/>
          </w:rPr>
          <w:fldChar w:fldCharType="end"/>
        </w:r>
      </w:hyperlink>
    </w:p>
    <w:p w14:paraId="1D1AA2D1" w14:textId="0A6FD98F"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20" w:history="1">
        <w:r w:rsidRPr="0009413F">
          <w:rPr>
            <w:rStyle w:val="Hypertextovodkaz"/>
            <w:noProof/>
          </w:rPr>
          <w:t>Část osmá</w:t>
        </w:r>
        <w:r>
          <w:rPr>
            <w:noProof/>
            <w:webHidden/>
          </w:rPr>
          <w:tab/>
        </w:r>
        <w:r>
          <w:rPr>
            <w:noProof/>
            <w:webHidden/>
          </w:rPr>
          <w:fldChar w:fldCharType="begin"/>
        </w:r>
        <w:r>
          <w:rPr>
            <w:noProof/>
            <w:webHidden/>
          </w:rPr>
          <w:instrText xml:space="preserve"> PAGEREF _Toc209018220 \h </w:instrText>
        </w:r>
        <w:r>
          <w:rPr>
            <w:noProof/>
            <w:webHidden/>
          </w:rPr>
        </w:r>
        <w:r>
          <w:rPr>
            <w:noProof/>
            <w:webHidden/>
          </w:rPr>
          <w:fldChar w:fldCharType="separate"/>
        </w:r>
        <w:r>
          <w:rPr>
            <w:noProof/>
            <w:webHidden/>
          </w:rPr>
          <w:t>63</w:t>
        </w:r>
        <w:r>
          <w:rPr>
            <w:noProof/>
            <w:webHidden/>
          </w:rPr>
          <w:fldChar w:fldCharType="end"/>
        </w:r>
      </w:hyperlink>
    </w:p>
    <w:p w14:paraId="21E4E852" w14:textId="31D197E5" w:rsidR="006D3FED" w:rsidRDefault="006D3FED">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209018221" w:history="1">
        <w:r w:rsidRPr="0009413F">
          <w:rPr>
            <w:rStyle w:val="Hypertextovodkaz"/>
            <w:noProof/>
          </w:rPr>
          <w:t>Aktualizace OS Windows 10 bez připojení k Internetu</w:t>
        </w:r>
        <w:r>
          <w:rPr>
            <w:noProof/>
            <w:webHidden/>
          </w:rPr>
          <w:tab/>
        </w:r>
        <w:r>
          <w:rPr>
            <w:noProof/>
            <w:webHidden/>
          </w:rPr>
          <w:fldChar w:fldCharType="begin"/>
        </w:r>
        <w:r>
          <w:rPr>
            <w:noProof/>
            <w:webHidden/>
          </w:rPr>
          <w:instrText xml:space="preserve"> PAGEREF _Toc209018221 \h </w:instrText>
        </w:r>
        <w:r>
          <w:rPr>
            <w:noProof/>
            <w:webHidden/>
          </w:rPr>
        </w:r>
        <w:r>
          <w:rPr>
            <w:noProof/>
            <w:webHidden/>
          </w:rPr>
          <w:fldChar w:fldCharType="separate"/>
        </w:r>
        <w:r>
          <w:rPr>
            <w:noProof/>
            <w:webHidden/>
          </w:rPr>
          <w:t>63</w:t>
        </w:r>
        <w:r>
          <w:rPr>
            <w:noProof/>
            <w:webHidden/>
          </w:rPr>
          <w:fldChar w:fldCharType="end"/>
        </w:r>
      </w:hyperlink>
    </w:p>
    <w:p w14:paraId="65B154B3" w14:textId="7B83D645" w:rsidR="006D3FED" w:rsidRDefault="006D3FED">
      <w:pPr>
        <w:pStyle w:val="Obsah3"/>
        <w:tabs>
          <w:tab w:val="right" w:leader="dot" w:pos="9062"/>
        </w:tabs>
        <w:rPr>
          <w:noProof/>
          <w:kern w:val="2"/>
          <w:sz w:val="24"/>
          <w:szCs w:val="24"/>
          <w14:ligatures w14:val="standardContextual"/>
        </w:rPr>
      </w:pPr>
      <w:hyperlink w:anchor="_Toc209018222" w:history="1">
        <w:r w:rsidRPr="0009413F">
          <w:rPr>
            <w:rStyle w:val="Hypertextovodkaz"/>
            <w:noProof/>
          </w:rPr>
          <w:t>Příprava aktualizačního média</w:t>
        </w:r>
        <w:r>
          <w:rPr>
            <w:noProof/>
            <w:webHidden/>
          </w:rPr>
          <w:tab/>
        </w:r>
        <w:r>
          <w:rPr>
            <w:noProof/>
            <w:webHidden/>
          </w:rPr>
          <w:fldChar w:fldCharType="begin"/>
        </w:r>
        <w:r>
          <w:rPr>
            <w:noProof/>
            <w:webHidden/>
          </w:rPr>
          <w:instrText xml:space="preserve"> PAGEREF _Toc209018222 \h </w:instrText>
        </w:r>
        <w:r>
          <w:rPr>
            <w:noProof/>
            <w:webHidden/>
          </w:rPr>
        </w:r>
        <w:r>
          <w:rPr>
            <w:noProof/>
            <w:webHidden/>
          </w:rPr>
          <w:fldChar w:fldCharType="separate"/>
        </w:r>
        <w:r>
          <w:rPr>
            <w:noProof/>
            <w:webHidden/>
          </w:rPr>
          <w:t>63</w:t>
        </w:r>
        <w:r>
          <w:rPr>
            <w:noProof/>
            <w:webHidden/>
          </w:rPr>
          <w:fldChar w:fldCharType="end"/>
        </w:r>
      </w:hyperlink>
    </w:p>
    <w:p w14:paraId="5F0B38BB" w14:textId="60E621DE" w:rsidR="006D3FED" w:rsidRDefault="006D3FED">
      <w:pPr>
        <w:pStyle w:val="Obsah3"/>
        <w:tabs>
          <w:tab w:val="right" w:leader="dot" w:pos="9062"/>
        </w:tabs>
        <w:rPr>
          <w:noProof/>
          <w:kern w:val="2"/>
          <w:sz w:val="24"/>
          <w:szCs w:val="24"/>
          <w14:ligatures w14:val="standardContextual"/>
        </w:rPr>
      </w:pPr>
      <w:hyperlink w:anchor="_Toc209018223" w:history="1">
        <w:r w:rsidRPr="0009413F">
          <w:rPr>
            <w:rStyle w:val="Hypertextovodkaz"/>
            <w:noProof/>
          </w:rPr>
          <w:t>Vlastní aktualizace OS Windows 10 pomocí DVD</w:t>
        </w:r>
        <w:r>
          <w:rPr>
            <w:noProof/>
            <w:webHidden/>
          </w:rPr>
          <w:tab/>
        </w:r>
        <w:r>
          <w:rPr>
            <w:noProof/>
            <w:webHidden/>
          </w:rPr>
          <w:fldChar w:fldCharType="begin"/>
        </w:r>
        <w:r>
          <w:rPr>
            <w:noProof/>
            <w:webHidden/>
          </w:rPr>
          <w:instrText xml:space="preserve"> PAGEREF _Toc209018223 \h </w:instrText>
        </w:r>
        <w:r>
          <w:rPr>
            <w:noProof/>
            <w:webHidden/>
          </w:rPr>
        </w:r>
        <w:r>
          <w:rPr>
            <w:noProof/>
            <w:webHidden/>
          </w:rPr>
          <w:fldChar w:fldCharType="separate"/>
        </w:r>
        <w:r>
          <w:rPr>
            <w:noProof/>
            <w:webHidden/>
          </w:rPr>
          <w:t>64</w:t>
        </w:r>
        <w:r>
          <w:rPr>
            <w:noProof/>
            <w:webHidden/>
          </w:rPr>
          <w:fldChar w:fldCharType="end"/>
        </w:r>
      </w:hyperlink>
    </w:p>
    <w:p w14:paraId="4C8C58BE" w14:textId="6E3EB21F" w:rsidR="006D3FED" w:rsidRDefault="006D3FED">
      <w:pPr>
        <w:pStyle w:val="Obsah3"/>
        <w:tabs>
          <w:tab w:val="right" w:leader="dot" w:pos="9062"/>
        </w:tabs>
        <w:rPr>
          <w:noProof/>
          <w:kern w:val="2"/>
          <w:sz w:val="24"/>
          <w:szCs w:val="24"/>
          <w14:ligatures w14:val="standardContextual"/>
        </w:rPr>
      </w:pPr>
      <w:hyperlink w:anchor="_Toc209018224" w:history="1">
        <w:r w:rsidRPr="0009413F">
          <w:rPr>
            <w:rStyle w:val="Hypertextovodkaz"/>
            <w:noProof/>
          </w:rPr>
          <w:t>Vlastní aktualizace OS Windows 10 pomocí USB flash disku</w:t>
        </w:r>
        <w:r>
          <w:rPr>
            <w:noProof/>
            <w:webHidden/>
          </w:rPr>
          <w:tab/>
        </w:r>
        <w:r>
          <w:rPr>
            <w:noProof/>
            <w:webHidden/>
          </w:rPr>
          <w:fldChar w:fldCharType="begin"/>
        </w:r>
        <w:r>
          <w:rPr>
            <w:noProof/>
            <w:webHidden/>
          </w:rPr>
          <w:instrText xml:space="preserve"> PAGEREF _Toc209018224 \h </w:instrText>
        </w:r>
        <w:r>
          <w:rPr>
            <w:noProof/>
            <w:webHidden/>
          </w:rPr>
        </w:r>
        <w:r>
          <w:rPr>
            <w:noProof/>
            <w:webHidden/>
          </w:rPr>
          <w:fldChar w:fldCharType="separate"/>
        </w:r>
        <w:r>
          <w:rPr>
            <w:noProof/>
            <w:webHidden/>
          </w:rPr>
          <w:t>64</w:t>
        </w:r>
        <w:r>
          <w:rPr>
            <w:noProof/>
            <w:webHidden/>
          </w:rPr>
          <w:fldChar w:fldCharType="end"/>
        </w:r>
      </w:hyperlink>
    </w:p>
    <w:p w14:paraId="3F353FB3" w14:textId="340B6C9A"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25" w:history="1">
        <w:r w:rsidRPr="0009413F">
          <w:rPr>
            <w:rStyle w:val="Hypertextovodkaz"/>
            <w:noProof/>
          </w:rPr>
          <w:t>DOKUMENTACE K BEZPEČNOSTNÍM TESTŮM</w:t>
        </w:r>
        <w:r>
          <w:rPr>
            <w:noProof/>
            <w:webHidden/>
          </w:rPr>
          <w:tab/>
        </w:r>
        <w:r>
          <w:rPr>
            <w:noProof/>
            <w:webHidden/>
          </w:rPr>
          <w:fldChar w:fldCharType="begin"/>
        </w:r>
        <w:r>
          <w:rPr>
            <w:noProof/>
            <w:webHidden/>
          </w:rPr>
          <w:instrText xml:space="preserve"> PAGEREF _Toc209018225 \h </w:instrText>
        </w:r>
        <w:r>
          <w:rPr>
            <w:noProof/>
            <w:webHidden/>
          </w:rPr>
        </w:r>
        <w:r>
          <w:rPr>
            <w:noProof/>
            <w:webHidden/>
          </w:rPr>
          <w:fldChar w:fldCharType="separate"/>
        </w:r>
        <w:r>
          <w:rPr>
            <w:noProof/>
            <w:webHidden/>
          </w:rPr>
          <w:t>65</w:t>
        </w:r>
        <w:r>
          <w:rPr>
            <w:noProof/>
            <w:webHidden/>
          </w:rPr>
          <w:fldChar w:fldCharType="end"/>
        </w:r>
      </w:hyperlink>
    </w:p>
    <w:p w14:paraId="78D98539" w14:textId="2A08ED7D"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26" w:history="1">
        <w:r w:rsidRPr="0009413F">
          <w:rPr>
            <w:rStyle w:val="Hypertextovodkaz"/>
            <w:noProof/>
          </w:rPr>
          <w:t>HLAVA DRUHÁ: PROVOZNÍ BEZPEČNOSTNÍ DOKUMENTACE</w:t>
        </w:r>
        <w:r>
          <w:rPr>
            <w:noProof/>
            <w:webHidden/>
          </w:rPr>
          <w:tab/>
        </w:r>
        <w:r>
          <w:rPr>
            <w:noProof/>
            <w:webHidden/>
          </w:rPr>
          <w:fldChar w:fldCharType="begin"/>
        </w:r>
        <w:r>
          <w:rPr>
            <w:noProof/>
            <w:webHidden/>
          </w:rPr>
          <w:instrText xml:space="preserve"> PAGEREF _Toc209018226 \h </w:instrText>
        </w:r>
        <w:r>
          <w:rPr>
            <w:noProof/>
            <w:webHidden/>
          </w:rPr>
        </w:r>
        <w:r>
          <w:rPr>
            <w:noProof/>
            <w:webHidden/>
          </w:rPr>
          <w:fldChar w:fldCharType="separate"/>
        </w:r>
        <w:r>
          <w:rPr>
            <w:noProof/>
            <w:webHidden/>
          </w:rPr>
          <w:t>66</w:t>
        </w:r>
        <w:r>
          <w:rPr>
            <w:noProof/>
            <w:webHidden/>
          </w:rPr>
          <w:fldChar w:fldCharType="end"/>
        </w:r>
      </w:hyperlink>
    </w:p>
    <w:p w14:paraId="4BD8DBAF" w14:textId="0F3E6F38"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27" w:history="1">
        <w:r w:rsidRPr="0009413F">
          <w:rPr>
            <w:rStyle w:val="Hypertextovodkaz"/>
            <w:noProof/>
          </w:rPr>
          <w:t>SMĚRNICE BEZPEČNOSTNÍHO SPRÁVCE</w:t>
        </w:r>
        <w:r>
          <w:rPr>
            <w:noProof/>
            <w:webHidden/>
          </w:rPr>
          <w:tab/>
        </w:r>
        <w:r>
          <w:rPr>
            <w:noProof/>
            <w:webHidden/>
          </w:rPr>
          <w:fldChar w:fldCharType="begin"/>
        </w:r>
        <w:r>
          <w:rPr>
            <w:noProof/>
            <w:webHidden/>
          </w:rPr>
          <w:instrText xml:space="preserve"> PAGEREF _Toc209018227 \h </w:instrText>
        </w:r>
        <w:r>
          <w:rPr>
            <w:noProof/>
            <w:webHidden/>
          </w:rPr>
        </w:r>
        <w:r>
          <w:rPr>
            <w:noProof/>
            <w:webHidden/>
          </w:rPr>
          <w:fldChar w:fldCharType="separate"/>
        </w:r>
        <w:r>
          <w:rPr>
            <w:noProof/>
            <w:webHidden/>
          </w:rPr>
          <w:t>66</w:t>
        </w:r>
        <w:r>
          <w:rPr>
            <w:noProof/>
            <w:webHidden/>
          </w:rPr>
          <w:fldChar w:fldCharType="end"/>
        </w:r>
      </w:hyperlink>
    </w:p>
    <w:p w14:paraId="5970ABB4" w14:textId="773A294C" w:rsidR="006D3FED" w:rsidRDefault="006D3FED">
      <w:pPr>
        <w:pStyle w:val="Obsah3"/>
        <w:tabs>
          <w:tab w:val="right" w:leader="dot" w:pos="9062"/>
        </w:tabs>
        <w:rPr>
          <w:noProof/>
          <w:kern w:val="2"/>
          <w:sz w:val="24"/>
          <w:szCs w:val="24"/>
          <w14:ligatures w14:val="standardContextual"/>
        </w:rPr>
      </w:pPr>
      <w:hyperlink w:anchor="_Toc209018228"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_Toc209018228 \h </w:instrText>
        </w:r>
        <w:r>
          <w:rPr>
            <w:noProof/>
            <w:webHidden/>
          </w:rPr>
        </w:r>
        <w:r>
          <w:rPr>
            <w:noProof/>
            <w:webHidden/>
          </w:rPr>
          <w:fldChar w:fldCharType="separate"/>
        </w:r>
        <w:r>
          <w:rPr>
            <w:noProof/>
            <w:webHidden/>
          </w:rPr>
          <w:t>66</w:t>
        </w:r>
        <w:r>
          <w:rPr>
            <w:noProof/>
            <w:webHidden/>
          </w:rPr>
          <w:fldChar w:fldCharType="end"/>
        </w:r>
      </w:hyperlink>
    </w:p>
    <w:p w14:paraId="5277FE24" w14:textId="36CE581E" w:rsidR="006D3FED" w:rsidRDefault="006D3FED">
      <w:pPr>
        <w:pStyle w:val="Obsah3"/>
        <w:tabs>
          <w:tab w:val="right" w:leader="dot" w:pos="9062"/>
        </w:tabs>
        <w:rPr>
          <w:noProof/>
          <w:kern w:val="2"/>
          <w:sz w:val="24"/>
          <w:szCs w:val="24"/>
          <w14:ligatures w14:val="standardContextual"/>
        </w:rPr>
      </w:pPr>
      <w:hyperlink w:anchor="_Toc209018229" w:history="1">
        <w:r w:rsidRPr="0009413F">
          <w:rPr>
            <w:rStyle w:val="Hypertextovodkaz"/>
            <w:noProof/>
          </w:rPr>
          <w:t>Povinnosti bezpečnostního správce</w:t>
        </w:r>
        <w:r>
          <w:rPr>
            <w:noProof/>
            <w:webHidden/>
          </w:rPr>
          <w:tab/>
        </w:r>
        <w:r>
          <w:rPr>
            <w:noProof/>
            <w:webHidden/>
          </w:rPr>
          <w:fldChar w:fldCharType="begin"/>
        </w:r>
        <w:r>
          <w:rPr>
            <w:noProof/>
            <w:webHidden/>
          </w:rPr>
          <w:instrText xml:space="preserve"> PAGEREF _Toc209018229 \h </w:instrText>
        </w:r>
        <w:r>
          <w:rPr>
            <w:noProof/>
            <w:webHidden/>
          </w:rPr>
        </w:r>
        <w:r>
          <w:rPr>
            <w:noProof/>
            <w:webHidden/>
          </w:rPr>
          <w:fldChar w:fldCharType="separate"/>
        </w:r>
        <w:r>
          <w:rPr>
            <w:noProof/>
            <w:webHidden/>
          </w:rPr>
          <w:t>66</w:t>
        </w:r>
        <w:r>
          <w:rPr>
            <w:noProof/>
            <w:webHidden/>
          </w:rPr>
          <w:fldChar w:fldCharType="end"/>
        </w:r>
      </w:hyperlink>
    </w:p>
    <w:p w14:paraId="605D9E8A" w14:textId="0BBA863D"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30" w:history="1">
        <w:r w:rsidRPr="0009413F">
          <w:rPr>
            <w:rStyle w:val="Hypertextovodkaz"/>
            <w:noProof/>
          </w:rPr>
          <w:t>SMĚRNICE PROVOZNÍHO SPRÁVCE</w:t>
        </w:r>
        <w:r>
          <w:rPr>
            <w:noProof/>
            <w:webHidden/>
          </w:rPr>
          <w:tab/>
        </w:r>
        <w:r>
          <w:rPr>
            <w:noProof/>
            <w:webHidden/>
          </w:rPr>
          <w:fldChar w:fldCharType="begin"/>
        </w:r>
        <w:r>
          <w:rPr>
            <w:noProof/>
            <w:webHidden/>
          </w:rPr>
          <w:instrText xml:space="preserve"> PAGEREF _Toc209018230 \h </w:instrText>
        </w:r>
        <w:r>
          <w:rPr>
            <w:noProof/>
            <w:webHidden/>
          </w:rPr>
        </w:r>
        <w:r>
          <w:rPr>
            <w:noProof/>
            <w:webHidden/>
          </w:rPr>
          <w:fldChar w:fldCharType="separate"/>
        </w:r>
        <w:r>
          <w:rPr>
            <w:noProof/>
            <w:webHidden/>
          </w:rPr>
          <w:t>68</w:t>
        </w:r>
        <w:r>
          <w:rPr>
            <w:noProof/>
            <w:webHidden/>
          </w:rPr>
          <w:fldChar w:fldCharType="end"/>
        </w:r>
      </w:hyperlink>
    </w:p>
    <w:p w14:paraId="029810D1" w14:textId="15FA9D65" w:rsidR="006D3FED" w:rsidRDefault="006D3FED">
      <w:pPr>
        <w:pStyle w:val="Obsah3"/>
        <w:tabs>
          <w:tab w:val="right" w:leader="dot" w:pos="9062"/>
        </w:tabs>
        <w:rPr>
          <w:noProof/>
          <w:kern w:val="2"/>
          <w:sz w:val="24"/>
          <w:szCs w:val="24"/>
          <w14:ligatures w14:val="standardContextual"/>
        </w:rPr>
      </w:pPr>
      <w:hyperlink w:anchor="_Toc209018231"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_Toc209018231 \h </w:instrText>
        </w:r>
        <w:r>
          <w:rPr>
            <w:noProof/>
            <w:webHidden/>
          </w:rPr>
        </w:r>
        <w:r>
          <w:rPr>
            <w:noProof/>
            <w:webHidden/>
          </w:rPr>
          <w:fldChar w:fldCharType="separate"/>
        </w:r>
        <w:r>
          <w:rPr>
            <w:noProof/>
            <w:webHidden/>
          </w:rPr>
          <w:t>68</w:t>
        </w:r>
        <w:r>
          <w:rPr>
            <w:noProof/>
            <w:webHidden/>
          </w:rPr>
          <w:fldChar w:fldCharType="end"/>
        </w:r>
      </w:hyperlink>
    </w:p>
    <w:p w14:paraId="1EC9DEFF" w14:textId="043CFCC9" w:rsidR="006D3FED" w:rsidRDefault="006D3FED">
      <w:pPr>
        <w:pStyle w:val="Obsah3"/>
        <w:tabs>
          <w:tab w:val="right" w:leader="dot" w:pos="9062"/>
        </w:tabs>
        <w:rPr>
          <w:noProof/>
          <w:kern w:val="2"/>
          <w:sz w:val="24"/>
          <w:szCs w:val="24"/>
          <w14:ligatures w14:val="standardContextual"/>
        </w:rPr>
      </w:pPr>
      <w:hyperlink w:anchor="_Toc209018232" w:history="1">
        <w:r w:rsidRPr="0009413F">
          <w:rPr>
            <w:rStyle w:val="Hypertextovodkaz"/>
            <w:noProof/>
          </w:rPr>
          <w:t>Povinnosti provozního správce</w:t>
        </w:r>
        <w:r>
          <w:rPr>
            <w:noProof/>
            <w:webHidden/>
          </w:rPr>
          <w:tab/>
        </w:r>
        <w:r>
          <w:rPr>
            <w:noProof/>
            <w:webHidden/>
          </w:rPr>
          <w:fldChar w:fldCharType="begin"/>
        </w:r>
        <w:r>
          <w:rPr>
            <w:noProof/>
            <w:webHidden/>
          </w:rPr>
          <w:instrText xml:space="preserve"> PAGEREF _Toc209018232 \h </w:instrText>
        </w:r>
        <w:r>
          <w:rPr>
            <w:noProof/>
            <w:webHidden/>
          </w:rPr>
        </w:r>
        <w:r>
          <w:rPr>
            <w:noProof/>
            <w:webHidden/>
          </w:rPr>
          <w:fldChar w:fldCharType="separate"/>
        </w:r>
        <w:r>
          <w:rPr>
            <w:noProof/>
            <w:webHidden/>
          </w:rPr>
          <w:t>68</w:t>
        </w:r>
        <w:r>
          <w:rPr>
            <w:noProof/>
            <w:webHidden/>
          </w:rPr>
          <w:fldChar w:fldCharType="end"/>
        </w:r>
      </w:hyperlink>
    </w:p>
    <w:p w14:paraId="417C918A" w14:textId="2FF0C088"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33" w:history="1">
        <w:r w:rsidRPr="0009413F">
          <w:rPr>
            <w:rStyle w:val="Hypertextovodkaz"/>
            <w:noProof/>
          </w:rPr>
          <w:t>SMĚRNICE UŽIVATELE</w:t>
        </w:r>
        <w:r>
          <w:rPr>
            <w:noProof/>
            <w:webHidden/>
          </w:rPr>
          <w:tab/>
        </w:r>
        <w:r>
          <w:rPr>
            <w:noProof/>
            <w:webHidden/>
          </w:rPr>
          <w:fldChar w:fldCharType="begin"/>
        </w:r>
        <w:r>
          <w:rPr>
            <w:noProof/>
            <w:webHidden/>
          </w:rPr>
          <w:instrText xml:space="preserve"> PAGEREF _Toc209018233 \h </w:instrText>
        </w:r>
        <w:r>
          <w:rPr>
            <w:noProof/>
            <w:webHidden/>
          </w:rPr>
        </w:r>
        <w:r>
          <w:rPr>
            <w:noProof/>
            <w:webHidden/>
          </w:rPr>
          <w:fldChar w:fldCharType="separate"/>
        </w:r>
        <w:r>
          <w:rPr>
            <w:noProof/>
            <w:webHidden/>
          </w:rPr>
          <w:t>69</w:t>
        </w:r>
        <w:r>
          <w:rPr>
            <w:noProof/>
            <w:webHidden/>
          </w:rPr>
          <w:fldChar w:fldCharType="end"/>
        </w:r>
      </w:hyperlink>
    </w:p>
    <w:p w14:paraId="62E82EC0" w14:textId="01E608C9" w:rsidR="006D3FED" w:rsidRDefault="006D3FED">
      <w:pPr>
        <w:pStyle w:val="Obsah3"/>
        <w:tabs>
          <w:tab w:val="right" w:leader="dot" w:pos="9062"/>
        </w:tabs>
        <w:rPr>
          <w:noProof/>
          <w:kern w:val="2"/>
          <w:sz w:val="24"/>
          <w:szCs w:val="24"/>
          <w14:ligatures w14:val="standardContextual"/>
        </w:rPr>
      </w:pPr>
      <w:hyperlink w:anchor="_Toc209018234" w:history="1">
        <w:r w:rsidRPr="0009413F">
          <w:rPr>
            <w:rStyle w:val="Hypertextovodkaz"/>
            <w:noProof/>
          </w:rPr>
          <w:t>Úvodní ustanovení</w:t>
        </w:r>
        <w:r>
          <w:rPr>
            <w:noProof/>
            <w:webHidden/>
          </w:rPr>
          <w:tab/>
        </w:r>
        <w:r>
          <w:rPr>
            <w:noProof/>
            <w:webHidden/>
          </w:rPr>
          <w:fldChar w:fldCharType="begin"/>
        </w:r>
        <w:r>
          <w:rPr>
            <w:noProof/>
            <w:webHidden/>
          </w:rPr>
          <w:instrText xml:space="preserve"> PAGEREF _Toc209018234 \h </w:instrText>
        </w:r>
        <w:r>
          <w:rPr>
            <w:noProof/>
            <w:webHidden/>
          </w:rPr>
        </w:r>
        <w:r>
          <w:rPr>
            <w:noProof/>
            <w:webHidden/>
          </w:rPr>
          <w:fldChar w:fldCharType="separate"/>
        </w:r>
        <w:r>
          <w:rPr>
            <w:noProof/>
            <w:webHidden/>
          </w:rPr>
          <w:t>69</w:t>
        </w:r>
        <w:r>
          <w:rPr>
            <w:noProof/>
            <w:webHidden/>
          </w:rPr>
          <w:fldChar w:fldCharType="end"/>
        </w:r>
      </w:hyperlink>
    </w:p>
    <w:p w14:paraId="005670DE" w14:textId="1D8C9541" w:rsidR="006D3FED" w:rsidRDefault="006D3FED">
      <w:pPr>
        <w:pStyle w:val="Obsah3"/>
        <w:tabs>
          <w:tab w:val="right" w:leader="dot" w:pos="9062"/>
        </w:tabs>
        <w:rPr>
          <w:noProof/>
          <w:kern w:val="2"/>
          <w:sz w:val="24"/>
          <w:szCs w:val="24"/>
          <w14:ligatures w14:val="standardContextual"/>
        </w:rPr>
      </w:pPr>
      <w:hyperlink w:anchor="_Toc209018235" w:history="1">
        <w:r w:rsidRPr="0009413F">
          <w:rPr>
            <w:rStyle w:val="Hypertextovodkaz"/>
            <w:noProof/>
          </w:rPr>
          <w:t>Povinnosti uživatele</w:t>
        </w:r>
        <w:r>
          <w:rPr>
            <w:noProof/>
            <w:webHidden/>
          </w:rPr>
          <w:tab/>
        </w:r>
        <w:r>
          <w:rPr>
            <w:noProof/>
            <w:webHidden/>
          </w:rPr>
          <w:fldChar w:fldCharType="begin"/>
        </w:r>
        <w:r>
          <w:rPr>
            <w:noProof/>
            <w:webHidden/>
          </w:rPr>
          <w:instrText xml:space="preserve"> PAGEREF _Toc209018235 \h </w:instrText>
        </w:r>
        <w:r>
          <w:rPr>
            <w:noProof/>
            <w:webHidden/>
          </w:rPr>
        </w:r>
        <w:r>
          <w:rPr>
            <w:noProof/>
            <w:webHidden/>
          </w:rPr>
          <w:fldChar w:fldCharType="separate"/>
        </w:r>
        <w:r>
          <w:rPr>
            <w:noProof/>
            <w:webHidden/>
          </w:rPr>
          <w:t>69</w:t>
        </w:r>
        <w:r>
          <w:rPr>
            <w:noProof/>
            <w:webHidden/>
          </w:rPr>
          <w:fldChar w:fldCharType="end"/>
        </w:r>
      </w:hyperlink>
    </w:p>
    <w:p w14:paraId="0F34A475" w14:textId="71D7B193" w:rsidR="006D3FED" w:rsidRDefault="006D3FED">
      <w:pPr>
        <w:pStyle w:val="Obsah3"/>
        <w:tabs>
          <w:tab w:val="right" w:leader="dot" w:pos="9062"/>
        </w:tabs>
        <w:rPr>
          <w:noProof/>
          <w:kern w:val="2"/>
          <w:sz w:val="24"/>
          <w:szCs w:val="24"/>
          <w14:ligatures w14:val="standardContextual"/>
        </w:rPr>
      </w:pPr>
      <w:hyperlink w:anchor="_Toc209018236" w:history="1">
        <w:r w:rsidRPr="0009413F">
          <w:rPr>
            <w:rStyle w:val="Hypertextovodkaz"/>
            <w:noProof/>
          </w:rPr>
          <w:t>Zakázané činnosti uživatele</w:t>
        </w:r>
        <w:r>
          <w:rPr>
            <w:noProof/>
            <w:webHidden/>
          </w:rPr>
          <w:tab/>
        </w:r>
        <w:r>
          <w:rPr>
            <w:noProof/>
            <w:webHidden/>
          </w:rPr>
          <w:fldChar w:fldCharType="begin"/>
        </w:r>
        <w:r>
          <w:rPr>
            <w:noProof/>
            <w:webHidden/>
          </w:rPr>
          <w:instrText xml:space="preserve"> PAGEREF _Toc209018236 \h </w:instrText>
        </w:r>
        <w:r>
          <w:rPr>
            <w:noProof/>
            <w:webHidden/>
          </w:rPr>
        </w:r>
        <w:r>
          <w:rPr>
            <w:noProof/>
            <w:webHidden/>
          </w:rPr>
          <w:fldChar w:fldCharType="separate"/>
        </w:r>
        <w:r>
          <w:rPr>
            <w:noProof/>
            <w:webHidden/>
          </w:rPr>
          <w:t>70</w:t>
        </w:r>
        <w:r>
          <w:rPr>
            <w:noProof/>
            <w:webHidden/>
          </w:rPr>
          <w:fldChar w:fldCharType="end"/>
        </w:r>
      </w:hyperlink>
    </w:p>
    <w:p w14:paraId="7195CBA2" w14:textId="5539FABB" w:rsidR="006D3FED" w:rsidRDefault="006D3FED">
      <w:pPr>
        <w:pStyle w:val="Obsah3"/>
        <w:tabs>
          <w:tab w:val="right" w:leader="dot" w:pos="9062"/>
        </w:tabs>
        <w:rPr>
          <w:noProof/>
          <w:kern w:val="2"/>
          <w:sz w:val="24"/>
          <w:szCs w:val="24"/>
          <w14:ligatures w14:val="standardContextual"/>
        </w:rPr>
      </w:pPr>
      <w:hyperlink w:anchor="_Toc209018237" w:history="1">
        <w:r w:rsidRPr="0009413F">
          <w:rPr>
            <w:rStyle w:val="Hypertextovodkaz"/>
            <w:noProof/>
          </w:rPr>
          <w:t>Přístupové heslo</w:t>
        </w:r>
        <w:r>
          <w:rPr>
            <w:noProof/>
            <w:webHidden/>
          </w:rPr>
          <w:tab/>
        </w:r>
        <w:r>
          <w:rPr>
            <w:noProof/>
            <w:webHidden/>
          </w:rPr>
          <w:fldChar w:fldCharType="begin"/>
        </w:r>
        <w:r>
          <w:rPr>
            <w:noProof/>
            <w:webHidden/>
          </w:rPr>
          <w:instrText xml:space="preserve"> PAGEREF _Toc209018237 \h </w:instrText>
        </w:r>
        <w:r>
          <w:rPr>
            <w:noProof/>
            <w:webHidden/>
          </w:rPr>
        </w:r>
        <w:r>
          <w:rPr>
            <w:noProof/>
            <w:webHidden/>
          </w:rPr>
          <w:fldChar w:fldCharType="separate"/>
        </w:r>
        <w:r>
          <w:rPr>
            <w:noProof/>
            <w:webHidden/>
          </w:rPr>
          <w:t>70</w:t>
        </w:r>
        <w:r>
          <w:rPr>
            <w:noProof/>
            <w:webHidden/>
          </w:rPr>
          <w:fldChar w:fldCharType="end"/>
        </w:r>
      </w:hyperlink>
    </w:p>
    <w:p w14:paraId="1AB1F7BA" w14:textId="4BC6E17A" w:rsidR="006D3FED" w:rsidRDefault="006D3FED">
      <w:pPr>
        <w:pStyle w:val="Obsah3"/>
        <w:tabs>
          <w:tab w:val="right" w:leader="dot" w:pos="9062"/>
        </w:tabs>
        <w:rPr>
          <w:noProof/>
          <w:kern w:val="2"/>
          <w:sz w:val="24"/>
          <w:szCs w:val="24"/>
          <w14:ligatures w14:val="standardContextual"/>
        </w:rPr>
      </w:pPr>
      <w:hyperlink w:anchor="_Toc209018238" w:history="1">
        <w:r w:rsidRPr="0009413F">
          <w:rPr>
            <w:rStyle w:val="Hypertextovodkaz"/>
            <w:noProof/>
          </w:rPr>
          <w:t>Krizové situace a bezpečnostní incidenty</w:t>
        </w:r>
        <w:r>
          <w:rPr>
            <w:noProof/>
            <w:webHidden/>
          </w:rPr>
          <w:tab/>
        </w:r>
        <w:r>
          <w:rPr>
            <w:noProof/>
            <w:webHidden/>
          </w:rPr>
          <w:fldChar w:fldCharType="begin"/>
        </w:r>
        <w:r>
          <w:rPr>
            <w:noProof/>
            <w:webHidden/>
          </w:rPr>
          <w:instrText xml:space="preserve"> PAGEREF _Toc209018238 \h </w:instrText>
        </w:r>
        <w:r>
          <w:rPr>
            <w:noProof/>
            <w:webHidden/>
          </w:rPr>
        </w:r>
        <w:r>
          <w:rPr>
            <w:noProof/>
            <w:webHidden/>
          </w:rPr>
          <w:fldChar w:fldCharType="separate"/>
        </w:r>
        <w:r>
          <w:rPr>
            <w:noProof/>
            <w:webHidden/>
          </w:rPr>
          <w:t>70</w:t>
        </w:r>
        <w:r>
          <w:rPr>
            <w:noProof/>
            <w:webHidden/>
          </w:rPr>
          <w:fldChar w:fldCharType="end"/>
        </w:r>
      </w:hyperlink>
    </w:p>
    <w:p w14:paraId="38795996" w14:textId="45B504F2" w:rsidR="006D3FED" w:rsidRDefault="006D3FED">
      <w:pPr>
        <w:pStyle w:val="Obsah3"/>
        <w:tabs>
          <w:tab w:val="right" w:leader="dot" w:pos="9062"/>
        </w:tabs>
        <w:rPr>
          <w:noProof/>
          <w:kern w:val="2"/>
          <w:sz w:val="24"/>
          <w:szCs w:val="24"/>
          <w14:ligatures w14:val="standardContextual"/>
        </w:rPr>
      </w:pPr>
      <w:hyperlink w:anchor="_Toc209018239" w:history="1">
        <w:r w:rsidRPr="0009413F">
          <w:rPr>
            <w:rStyle w:val="Hypertextovodkaz"/>
            <w:noProof/>
          </w:rPr>
          <w:t>Ukládání a manipulace s vyjímatelnými nosiči utajovaných informací nebo s přenosným PC</w:t>
        </w:r>
        <w:r>
          <w:rPr>
            <w:noProof/>
            <w:webHidden/>
          </w:rPr>
          <w:tab/>
        </w:r>
        <w:r>
          <w:rPr>
            <w:noProof/>
            <w:webHidden/>
          </w:rPr>
          <w:fldChar w:fldCharType="begin"/>
        </w:r>
        <w:r>
          <w:rPr>
            <w:noProof/>
            <w:webHidden/>
          </w:rPr>
          <w:instrText xml:space="preserve"> PAGEREF _Toc209018239 \h </w:instrText>
        </w:r>
        <w:r>
          <w:rPr>
            <w:noProof/>
            <w:webHidden/>
          </w:rPr>
        </w:r>
        <w:r>
          <w:rPr>
            <w:noProof/>
            <w:webHidden/>
          </w:rPr>
          <w:fldChar w:fldCharType="separate"/>
        </w:r>
        <w:r>
          <w:rPr>
            <w:noProof/>
            <w:webHidden/>
          </w:rPr>
          <w:t>71</w:t>
        </w:r>
        <w:r>
          <w:rPr>
            <w:noProof/>
            <w:webHidden/>
          </w:rPr>
          <w:fldChar w:fldCharType="end"/>
        </w:r>
      </w:hyperlink>
    </w:p>
    <w:p w14:paraId="226EA01E" w14:textId="23ED0D8F" w:rsidR="006D3FED" w:rsidRDefault="006D3FED">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209018240" w:history="1">
        <w:r w:rsidRPr="0009413F">
          <w:rPr>
            <w:rStyle w:val="Hypertextovodkaz"/>
            <w:noProof/>
          </w:rPr>
          <w:t>VZORY ADMINISTRATIVNÍCH POMŮCEK</w:t>
        </w:r>
        <w:r>
          <w:rPr>
            <w:noProof/>
            <w:webHidden/>
          </w:rPr>
          <w:tab/>
        </w:r>
        <w:r>
          <w:rPr>
            <w:noProof/>
            <w:webHidden/>
          </w:rPr>
          <w:fldChar w:fldCharType="begin"/>
        </w:r>
        <w:r>
          <w:rPr>
            <w:noProof/>
            <w:webHidden/>
          </w:rPr>
          <w:instrText xml:space="preserve"> PAGEREF _Toc209018240 \h </w:instrText>
        </w:r>
        <w:r>
          <w:rPr>
            <w:noProof/>
            <w:webHidden/>
          </w:rPr>
        </w:r>
        <w:r>
          <w:rPr>
            <w:noProof/>
            <w:webHidden/>
          </w:rPr>
          <w:fldChar w:fldCharType="separate"/>
        </w:r>
        <w:r>
          <w:rPr>
            <w:noProof/>
            <w:webHidden/>
          </w:rPr>
          <w:t>72</w:t>
        </w:r>
        <w:r>
          <w:rPr>
            <w:noProof/>
            <w:webHidden/>
          </w:rPr>
          <w:fldChar w:fldCharType="end"/>
        </w:r>
      </w:hyperlink>
    </w:p>
    <w:p w14:paraId="09016376" w14:textId="7637AA31" w:rsidR="006D3FED" w:rsidRDefault="006D3FED">
      <w:pPr>
        <w:pStyle w:val="Obsah3"/>
        <w:tabs>
          <w:tab w:val="right" w:leader="dot" w:pos="9062"/>
        </w:tabs>
        <w:rPr>
          <w:noProof/>
          <w:kern w:val="2"/>
          <w:sz w:val="24"/>
          <w:szCs w:val="24"/>
          <w14:ligatures w14:val="standardContextual"/>
        </w:rPr>
      </w:pPr>
      <w:hyperlink w:anchor="_Toc209018241" w:history="1">
        <w:r w:rsidRPr="0009413F">
          <w:rPr>
            <w:rStyle w:val="Hypertextovodkaz"/>
            <w:noProof/>
          </w:rPr>
          <w:t>Seznam vzorů</w:t>
        </w:r>
        <w:r>
          <w:rPr>
            <w:noProof/>
            <w:webHidden/>
          </w:rPr>
          <w:tab/>
        </w:r>
        <w:r>
          <w:rPr>
            <w:noProof/>
            <w:webHidden/>
          </w:rPr>
          <w:fldChar w:fldCharType="begin"/>
        </w:r>
        <w:r>
          <w:rPr>
            <w:noProof/>
            <w:webHidden/>
          </w:rPr>
          <w:instrText xml:space="preserve"> PAGEREF _Toc209018241 \h </w:instrText>
        </w:r>
        <w:r>
          <w:rPr>
            <w:noProof/>
            <w:webHidden/>
          </w:rPr>
        </w:r>
        <w:r>
          <w:rPr>
            <w:noProof/>
            <w:webHidden/>
          </w:rPr>
          <w:fldChar w:fldCharType="separate"/>
        </w:r>
        <w:r>
          <w:rPr>
            <w:noProof/>
            <w:webHidden/>
          </w:rPr>
          <w:t>72</w:t>
        </w:r>
        <w:r>
          <w:rPr>
            <w:noProof/>
            <w:webHidden/>
          </w:rPr>
          <w:fldChar w:fldCharType="end"/>
        </w:r>
      </w:hyperlink>
    </w:p>
    <w:p w14:paraId="15516110" w14:textId="3610B19D" w:rsidR="006D3FED" w:rsidRDefault="006D3FED">
      <w:pPr>
        <w:pStyle w:val="Obsah3"/>
        <w:tabs>
          <w:tab w:val="right" w:leader="dot" w:pos="9062"/>
        </w:tabs>
        <w:rPr>
          <w:noProof/>
          <w:kern w:val="2"/>
          <w:sz w:val="24"/>
          <w:szCs w:val="24"/>
          <w14:ligatures w14:val="standardContextual"/>
        </w:rPr>
      </w:pPr>
      <w:hyperlink w:anchor="_Toc209018242" w:history="1">
        <w:r w:rsidRPr="0009413F">
          <w:rPr>
            <w:rStyle w:val="Hypertextovodkaz"/>
            <w:noProof/>
          </w:rPr>
          <w:t>Vzor č. 1: pověření k činnosti</w:t>
        </w:r>
        <w:r>
          <w:rPr>
            <w:noProof/>
            <w:webHidden/>
          </w:rPr>
          <w:tab/>
        </w:r>
        <w:r>
          <w:rPr>
            <w:noProof/>
            <w:webHidden/>
          </w:rPr>
          <w:fldChar w:fldCharType="begin"/>
        </w:r>
        <w:r>
          <w:rPr>
            <w:noProof/>
            <w:webHidden/>
          </w:rPr>
          <w:instrText xml:space="preserve"> PAGEREF _Toc209018242 \h </w:instrText>
        </w:r>
        <w:r>
          <w:rPr>
            <w:noProof/>
            <w:webHidden/>
          </w:rPr>
        </w:r>
        <w:r>
          <w:rPr>
            <w:noProof/>
            <w:webHidden/>
          </w:rPr>
          <w:fldChar w:fldCharType="separate"/>
        </w:r>
        <w:r>
          <w:rPr>
            <w:noProof/>
            <w:webHidden/>
          </w:rPr>
          <w:t>73</w:t>
        </w:r>
        <w:r>
          <w:rPr>
            <w:noProof/>
            <w:webHidden/>
          </w:rPr>
          <w:fldChar w:fldCharType="end"/>
        </w:r>
      </w:hyperlink>
    </w:p>
    <w:p w14:paraId="6E056951" w14:textId="2EFAC3C0" w:rsidR="006D3FED" w:rsidRDefault="006D3FED">
      <w:pPr>
        <w:pStyle w:val="Obsah3"/>
        <w:tabs>
          <w:tab w:val="right" w:leader="dot" w:pos="9062"/>
        </w:tabs>
        <w:rPr>
          <w:noProof/>
          <w:kern w:val="2"/>
          <w:sz w:val="24"/>
          <w:szCs w:val="24"/>
          <w14:ligatures w14:val="standardContextual"/>
        </w:rPr>
      </w:pPr>
      <w:hyperlink w:anchor="_Toc209018243" w:history="1">
        <w:r w:rsidRPr="0009413F">
          <w:rPr>
            <w:rStyle w:val="Hypertextovodkaz"/>
            <w:noProof/>
          </w:rPr>
          <w:t>Vzor č. 2: ukončení pověření k činnosti</w:t>
        </w:r>
        <w:r>
          <w:rPr>
            <w:noProof/>
            <w:webHidden/>
          </w:rPr>
          <w:tab/>
        </w:r>
        <w:r>
          <w:rPr>
            <w:noProof/>
            <w:webHidden/>
          </w:rPr>
          <w:fldChar w:fldCharType="begin"/>
        </w:r>
        <w:r>
          <w:rPr>
            <w:noProof/>
            <w:webHidden/>
          </w:rPr>
          <w:instrText xml:space="preserve"> PAGEREF _Toc209018243 \h </w:instrText>
        </w:r>
        <w:r>
          <w:rPr>
            <w:noProof/>
            <w:webHidden/>
          </w:rPr>
        </w:r>
        <w:r>
          <w:rPr>
            <w:noProof/>
            <w:webHidden/>
          </w:rPr>
          <w:fldChar w:fldCharType="separate"/>
        </w:r>
        <w:r>
          <w:rPr>
            <w:noProof/>
            <w:webHidden/>
          </w:rPr>
          <w:t>74</w:t>
        </w:r>
        <w:r>
          <w:rPr>
            <w:noProof/>
            <w:webHidden/>
          </w:rPr>
          <w:fldChar w:fldCharType="end"/>
        </w:r>
      </w:hyperlink>
    </w:p>
    <w:p w14:paraId="60A645B4" w14:textId="288572BA" w:rsidR="006D3FED" w:rsidRDefault="006D3FED">
      <w:pPr>
        <w:pStyle w:val="Obsah3"/>
        <w:tabs>
          <w:tab w:val="right" w:leader="dot" w:pos="9062"/>
        </w:tabs>
        <w:rPr>
          <w:noProof/>
          <w:kern w:val="2"/>
          <w:sz w:val="24"/>
          <w:szCs w:val="24"/>
          <w14:ligatures w14:val="standardContextual"/>
        </w:rPr>
      </w:pPr>
      <w:hyperlink w:anchor="_Toc209018244" w:history="1">
        <w:r w:rsidRPr="0009413F">
          <w:rPr>
            <w:rStyle w:val="Hypertextovodkaz"/>
            <w:noProof/>
          </w:rPr>
          <w:t>Vzor č. 3: školení uživatelů</w:t>
        </w:r>
        <w:r>
          <w:rPr>
            <w:noProof/>
            <w:webHidden/>
          </w:rPr>
          <w:tab/>
        </w:r>
        <w:r>
          <w:rPr>
            <w:noProof/>
            <w:webHidden/>
          </w:rPr>
          <w:fldChar w:fldCharType="begin"/>
        </w:r>
        <w:r>
          <w:rPr>
            <w:noProof/>
            <w:webHidden/>
          </w:rPr>
          <w:instrText xml:space="preserve"> PAGEREF _Toc209018244 \h </w:instrText>
        </w:r>
        <w:r>
          <w:rPr>
            <w:noProof/>
            <w:webHidden/>
          </w:rPr>
        </w:r>
        <w:r>
          <w:rPr>
            <w:noProof/>
            <w:webHidden/>
          </w:rPr>
          <w:fldChar w:fldCharType="separate"/>
        </w:r>
        <w:r>
          <w:rPr>
            <w:noProof/>
            <w:webHidden/>
          </w:rPr>
          <w:t>75</w:t>
        </w:r>
        <w:r>
          <w:rPr>
            <w:noProof/>
            <w:webHidden/>
          </w:rPr>
          <w:fldChar w:fldCharType="end"/>
        </w:r>
      </w:hyperlink>
    </w:p>
    <w:p w14:paraId="65CCFF34" w14:textId="673D311A" w:rsidR="006D3FED" w:rsidRDefault="006D3FED">
      <w:pPr>
        <w:pStyle w:val="Obsah3"/>
        <w:tabs>
          <w:tab w:val="right" w:leader="dot" w:pos="9062"/>
        </w:tabs>
        <w:rPr>
          <w:noProof/>
          <w:kern w:val="2"/>
          <w:sz w:val="24"/>
          <w:szCs w:val="24"/>
          <w14:ligatures w14:val="standardContextual"/>
        </w:rPr>
      </w:pPr>
      <w:hyperlink w:anchor="_Toc209018245" w:history="1">
        <w:r w:rsidRPr="0009413F">
          <w:rPr>
            <w:rStyle w:val="Hypertextovodkaz"/>
            <w:noProof/>
          </w:rPr>
          <w:t>Vzor č. 4: evidence uživatelů</w:t>
        </w:r>
        <w:r>
          <w:rPr>
            <w:noProof/>
            <w:webHidden/>
          </w:rPr>
          <w:tab/>
        </w:r>
        <w:r>
          <w:rPr>
            <w:noProof/>
            <w:webHidden/>
          </w:rPr>
          <w:fldChar w:fldCharType="begin"/>
        </w:r>
        <w:r>
          <w:rPr>
            <w:noProof/>
            <w:webHidden/>
          </w:rPr>
          <w:instrText xml:space="preserve"> PAGEREF _Toc209018245 \h </w:instrText>
        </w:r>
        <w:r>
          <w:rPr>
            <w:noProof/>
            <w:webHidden/>
          </w:rPr>
        </w:r>
        <w:r>
          <w:rPr>
            <w:noProof/>
            <w:webHidden/>
          </w:rPr>
          <w:fldChar w:fldCharType="separate"/>
        </w:r>
        <w:r>
          <w:rPr>
            <w:noProof/>
            <w:webHidden/>
          </w:rPr>
          <w:t>76</w:t>
        </w:r>
        <w:r>
          <w:rPr>
            <w:noProof/>
            <w:webHidden/>
          </w:rPr>
          <w:fldChar w:fldCharType="end"/>
        </w:r>
      </w:hyperlink>
    </w:p>
    <w:p w14:paraId="04674E8D" w14:textId="38DC3164" w:rsidR="006D3FED" w:rsidRDefault="006D3FED">
      <w:pPr>
        <w:pStyle w:val="Obsah3"/>
        <w:tabs>
          <w:tab w:val="right" w:leader="dot" w:pos="9062"/>
        </w:tabs>
        <w:rPr>
          <w:noProof/>
          <w:kern w:val="2"/>
          <w:sz w:val="24"/>
          <w:szCs w:val="24"/>
          <w14:ligatures w14:val="standardContextual"/>
        </w:rPr>
      </w:pPr>
      <w:hyperlink w:anchor="_Toc209018246" w:history="1">
        <w:r w:rsidRPr="0009413F">
          <w:rPr>
            <w:rStyle w:val="Hypertextovodkaz"/>
            <w:noProof/>
          </w:rPr>
          <w:t>Vzor č. 5: evidence nosičů informací</w:t>
        </w:r>
        <w:r>
          <w:rPr>
            <w:noProof/>
            <w:webHidden/>
          </w:rPr>
          <w:tab/>
        </w:r>
        <w:r>
          <w:rPr>
            <w:noProof/>
            <w:webHidden/>
          </w:rPr>
          <w:fldChar w:fldCharType="begin"/>
        </w:r>
        <w:r>
          <w:rPr>
            <w:noProof/>
            <w:webHidden/>
          </w:rPr>
          <w:instrText xml:space="preserve"> PAGEREF _Toc209018246 \h </w:instrText>
        </w:r>
        <w:r>
          <w:rPr>
            <w:noProof/>
            <w:webHidden/>
          </w:rPr>
        </w:r>
        <w:r>
          <w:rPr>
            <w:noProof/>
            <w:webHidden/>
          </w:rPr>
          <w:fldChar w:fldCharType="separate"/>
        </w:r>
        <w:r>
          <w:rPr>
            <w:noProof/>
            <w:webHidden/>
          </w:rPr>
          <w:t>78</w:t>
        </w:r>
        <w:r>
          <w:rPr>
            <w:noProof/>
            <w:webHidden/>
          </w:rPr>
          <w:fldChar w:fldCharType="end"/>
        </w:r>
      </w:hyperlink>
    </w:p>
    <w:p w14:paraId="0A3D36D7" w14:textId="564C0519" w:rsidR="006D3FED" w:rsidRDefault="006D3FED">
      <w:pPr>
        <w:pStyle w:val="Obsah3"/>
        <w:tabs>
          <w:tab w:val="right" w:leader="dot" w:pos="9062"/>
        </w:tabs>
        <w:rPr>
          <w:noProof/>
          <w:kern w:val="2"/>
          <w:sz w:val="24"/>
          <w:szCs w:val="24"/>
          <w14:ligatures w14:val="standardContextual"/>
        </w:rPr>
      </w:pPr>
      <w:hyperlink w:anchor="_Toc209018247" w:history="1">
        <w:r w:rsidRPr="0009413F">
          <w:rPr>
            <w:rStyle w:val="Hypertextovodkaz"/>
            <w:noProof/>
          </w:rPr>
          <w:t>Vzor č. 6: evidence příjmu a výdeje nosičů informací</w:t>
        </w:r>
        <w:r>
          <w:rPr>
            <w:noProof/>
            <w:webHidden/>
          </w:rPr>
          <w:tab/>
        </w:r>
        <w:r>
          <w:rPr>
            <w:noProof/>
            <w:webHidden/>
          </w:rPr>
          <w:fldChar w:fldCharType="begin"/>
        </w:r>
        <w:r>
          <w:rPr>
            <w:noProof/>
            <w:webHidden/>
          </w:rPr>
          <w:instrText xml:space="preserve"> PAGEREF _Toc209018247 \h </w:instrText>
        </w:r>
        <w:r>
          <w:rPr>
            <w:noProof/>
            <w:webHidden/>
          </w:rPr>
        </w:r>
        <w:r>
          <w:rPr>
            <w:noProof/>
            <w:webHidden/>
          </w:rPr>
          <w:fldChar w:fldCharType="separate"/>
        </w:r>
        <w:r>
          <w:rPr>
            <w:noProof/>
            <w:webHidden/>
          </w:rPr>
          <w:t>80</w:t>
        </w:r>
        <w:r>
          <w:rPr>
            <w:noProof/>
            <w:webHidden/>
          </w:rPr>
          <w:fldChar w:fldCharType="end"/>
        </w:r>
      </w:hyperlink>
    </w:p>
    <w:p w14:paraId="696D91BF" w14:textId="064D3033" w:rsidR="006D3FED" w:rsidRDefault="006D3FED">
      <w:pPr>
        <w:pStyle w:val="Obsah3"/>
        <w:tabs>
          <w:tab w:val="right" w:leader="dot" w:pos="9062"/>
        </w:tabs>
        <w:rPr>
          <w:noProof/>
          <w:kern w:val="2"/>
          <w:sz w:val="24"/>
          <w:szCs w:val="24"/>
          <w14:ligatures w14:val="standardContextual"/>
        </w:rPr>
      </w:pPr>
      <w:hyperlink w:anchor="_Toc209018248" w:history="1">
        <w:r w:rsidRPr="0009413F">
          <w:rPr>
            <w:rStyle w:val="Hypertextovodkaz"/>
            <w:noProof/>
          </w:rPr>
          <w:t>Vzor č. 7: provozní deník pracoviště</w:t>
        </w:r>
        <w:r>
          <w:rPr>
            <w:noProof/>
            <w:webHidden/>
          </w:rPr>
          <w:tab/>
        </w:r>
        <w:r>
          <w:rPr>
            <w:noProof/>
            <w:webHidden/>
          </w:rPr>
          <w:fldChar w:fldCharType="begin"/>
        </w:r>
        <w:r>
          <w:rPr>
            <w:noProof/>
            <w:webHidden/>
          </w:rPr>
          <w:instrText xml:space="preserve"> PAGEREF _Toc209018248 \h </w:instrText>
        </w:r>
        <w:r>
          <w:rPr>
            <w:noProof/>
            <w:webHidden/>
          </w:rPr>
        </w:r>
        <w:r>
          <w:rPr>
            <w:noProof/>
            <w:webHidden/>
          </w:rPr>
          <w:fldChar w:fldCharType="separate"/>
        </w:r>
        <w:r>
          <w:rPr>
            <w:noProof/>
            <w:webHidden/>
          </w:rPr>
          <w:t>82</w:t>
        </w:r>
        <w:r>
          <w:rPr>
            <w:noProof/>
            <w:webHidden/>
          </w:rPr>
          <w:fldChar w:fldCharType="end"/>
        </w:r>
      </w:hyperlink>
    </w:p>
    <w:p w14:paraId="2B7D3CB5" w14:textId="350765FC" w:rsidR="006D3FED" w:rsidRDefault="006D3FED">
      <w:pPr>
        <w:pStyle w:val="Obsah3"/>
        <w:tabs>
          <w:tab w:val="right" w:leader="dot" w:pos="9062"/>
        </w:tabs>
        <w:rPr>
          <w:noProof/>
          <w:kern w:val="2"/>
          <w:sz w:val="24"/>
          <w:szCs w:val="24"/>
          <w14:ligatures w14:val="standardContextual"/>
        </w:rPr>
      </w:pPr>
      <w:hyperlink w:anchor="_Toc209018249" w:history="1">
        <w:r w:rsidRPr="0009413F">
          <w:rPr>
            <w:rStyle w:val="Hypertextovodkaz"/>
            <w:noProof/>
          </w:rPr>
          <w:t>Vzor č. 8: specifikační list pracoviště</w:t>
        </w:r>
        <w:r>
          <w:rPr>
            <w:noProof/>
            <w:webHidden/>
          </w:rPr>
          <w:tab/>
        </w:r>
        <w:r>
          <w:rPr>
            <w:noProof/>
            <w:webHidden/>
          </w:rPr>
          <w:fldChar w:fldCharType="begin"/>
        </w:r>
        <w:r>
          <w:rPr>
            <w:noProof/>
            <w:webHidden/>
          </w:rPr>
          <w:instrText xml:space="preserve"> PAGEREF _Toc209018249 \h </w:instrText>
        </w:r>
        <w:r>
          <w:rPr>
            <w:noProof/>
            <w:webHidden/>
          </w:rPr>
        </w:r>
        <w:r>
          <w:rPr>
            <w:noProof/>
            <w:webHidden/>
          </w:rPr>
          <w:fldChar w:fldCharType="separate"/>
        </w:r>
        <w:r>
          <w:rPr>
            <w:noProof/>
            <w:webHidden/>
          </w:rPr>
          <w:t>84</w:t>
        </w:r>
        <w:r>
          <w:rPr>
            <w:noProof/>
            <w:webHidden/>
          </w:rPr>
          <w:fldChar w:fldCharType="end"/>
        </w:r>
      </w:hyperlink>
    </w:p>
    <w:p w14:paraId="7E8EA9F1" w14:textId="72C4824A" w:rsidR="006D3FED" w:rsidRDefault="006D3FED">
      <w:pPr>
        <w:pStyle w:val="Obsah3"/>
        <w:tabs>
          <w:tab w:val="right" w:leader="dot" w:pos="9062"/>
        </w:tabs>
        <w:rPr>
          <w:noProof/>
          <w:kern w:val="2"/>
          <w:sz w:val="24"/>
          <w:szCs w:val="24"/>
          <w14:ligatures w14:val="standardContextual"/>
        </w:rPr>
      </w:pPr>
      <w:hyperlink w:anchor="_Toc209018250" w:history="1">
        <w:r w:rsidRPr="0009413F">
          <w:rPr>
            <w:rStyle w:val="Hypertextovodkaz"/>
            <w:noProof/>
          </w:rPr>
          <w:t>Vzor č. 9: Protokol o provedení testu bezpečnosti</w:t>
        </w:r>
        <w:r>
          <w:rPr>
            <w:noProof/>
            <w:webHidden/>
          </w:rPr>
          <w:tab/>
        </w:r>
        <w:r>
          <w:rPr>
            <w:noProof/>
            <w:webHidden/>
          </w:rPr>
          <w:fldChar w:fldCharType="begin"/>
        </w:r>
        <w:r>
          <w:rPr>
            <w:noProof/>
            <w:webHidden/>
          </w:rPr>
          <w:instrText xml:space="preserve"> PAGEREF _Toc209018250 \h </w:instrText>
        </w:r>
        <w:r>
          <w:rPr>
            <w:noProof/>
            <w:webHidden/>
          </w:rPr>
        </w:r>
        <w:r>
          <w:rPr>
            <w:noProof/>
            <w:webHidden/>
          </w:rPr>
          <w:fldChar w:fldCharType="separate"/>
        </w:r>
        <w:r>
          <w:rPr>
            <w:noProof/>
            <w:webHidden/>
          </w:rPr>
          <w:t>86</w:t>
        </w:r>
        <w:r>
          <w:rPr>
            <w:noProof/>
            <w:webHidden/>
          </w:rPr>
          <w:fldChar w:fldCharType="end"/>
        </w:r>
      </w:hyperlink>
    </w:p>
    <w:p w14:paraId="119B4390" w14:textId="421A799D" w:rsidR="0075612D" w:rsidRDefault="00227607" w:rsidP="00053FE6">
      <w:r>
        <w:fldChar w:fldCharType="end"/>
      </w:r>
      <w:r w:rsidR="0075612D">
        <w:br w:type="page"/>
      </w:r>
    </w:p>
    <w:p w14:paraId="6DD39D08" w14:textId="5884B580" w:rsidR="002A40C8" w:rsidRDefault="006D3FED" w:rsidP="00153A6D">
      <w:pPr>
        <w:pStyle w:val="Normln-nadpis-kap"/>
      </w:pPr>
      <w:bookmarkStart w:id="2" w:name="_Toc209018069"/>
      <w:r>
        <w:lastRenderedPageBreak/>
        <w:t>HLAVA</w:t>
      </w:r>
      <w:r w:rsidR="002A40C8">
        <w:t xml:space="preserve"> PRVNÍ: PROJEKTOVÁ BEZPEČNOSTNÍ DOKUMENTACE</w:t>
      </w:r>
      <w:bookmarkEnd w:id="2"/>
    </w:p>
    <w:p w14:paraId="7E58628D" w14:textId="0E299F5E" w:rsidR="00676D91" w:rsidRDefault="00D7316C" w:rsidP="00153A6D">
      <w:pPr>
        <w:pStyle w:val="Normln-nadpis-kap"/>
      </w:pPr>
      <w:bookmarkStart w:id="3" w:name="_Toc209018070"/>
      <w:r>
        <w:t>B</w:t>
      </w:r>
      <w:r w:rsidR="00676D91">
        <w:t>EZPEČNOSTNÍ POLITIKA</w:t>
      </w:r>
      <w:bookmarkEnd w:id="3"/>
    </w:p>
    <w:p w14:paraId="47811A9E" w14:textId="19C90F1B" w:rsidR="00676D91" w:rsidRDefault="00676D91" w:rsidP="00676D91">
      <w:pPr>
        <w:pStyle w:val="Normln-nadpis14"/>
      </w:pPr>
      <w:r>
        <w:t>informačního systému určeného pro nakládání s utajovanými informacemi do a včetně stupně utajení Vyhrazené</w:t>
      </w:r>
    </w:p>
    <w:p w14:paraId="0C7B9BDF" w14:textId="18E94176" w:rsidR="0012618A" w:rsidRDefault="00A507AA" w:rsidP="004A1F6B">
      <w:pPr>
        <w:pStyle w:val="Normln-nadpis-cast"/>
      </w:pPr>
      <w:bookmarkStart w:id="4" w:name="_Toc209018071"/>
      <w:r>
        <w:t>Ú</w:t>
      </w:r>
      <w:r w:rsidR="004214CC">
        <w:t>vod</w:t>
      </w:r>
      <w:bookmarkEnd w:id="4"/>
    </w:p>
    <w:p w14:paraId="7D176218" w14:textId="77777777" w:rsidR="00E83109" w:rsidRPr="00F176A4" w:rsidRDefault="00E83109" w:rsidP="00F176A4">
      <w:pPr>
        <w:pStyle w:val="Normln-clanek"/>
      </w:pPr>
      <w:bookmarkStart w:id="5" w:name="_Toc443863"/>
      <w:bookmarkEnd w:id="5"/>
    </w:p>
    <w:p w14:paraId="051B39BE" w14:textId="77777777" w:rsidR="005F7242" w:rsidRDefault="005F7242" w:rsidP="005F7242">
      <w:pPr>
        <w:pStyle w:val="Normln-nadpis"/>
      </w:pPr>
      <w:bookmarkStart w:id="6" w:name="_Toc443790"/>
      <w:bookmarkStart w:id="7" w:name="_Toc443955"/>
      <w:bookmarkStart w:id="8" w:name="_Toc209018072"/>
      <w:r w:rsidRPr="005F7242">
        <w:t>Úvodní ustanovení</w:t>
      </w:r>
      <w:bookmarkEnd w:id="6"/>
      <w:bookmarkEnd w:id="7"/>
      <w:bookmarkEnd w:id="8"/>
    </w:p>
    <w:p w14:paraId="0082EDCB" w14:textId="359A948A" w:rsidR="00C85577" w:rsidRDefault="005F7242" w:rsidP="00922A56">
      <w:pPr>
        <w:pStyle w:val="Normln-odstavec-slovan"/>
      </w:pPr>
      <w:r>
        <w:t xml:space="preserve">Bezpečnostní politika </w:t>
      </w:r>
      <w:r w:rsidR="0022564E" w:rsidRPr="0022564E">
        <w:t>informačního systému určeného pro nakládání s utajovanými informacemi do a včetně stupně utajení Vyhrazené</w:t>
      </w:r>
      <w:r w:rsidR="004278C8">
        <w:t xml:space="preserve"> </w:t>
      </w:r>
      <w:r w:rsidR="00C85577">
        <w:t>(dále jen „</w:t>
      </w:r>
      <w:r w:rsidR="00E7134D">
        <w:t>B</w:t>
      </w:r>
      <w:r w:rsidR="00C85577">
        <w:t xml:space="preserve">ezpečnostní politika“) </w:t>
      </w:r>
      <w:r>
        <w:t>je základní</w:t>
      </w:r>
      <w:r w:rsidR="00153A6D">
        <w:t xml:space="preserve"> </w:t>
      </w:r>
      <w:r w:rsidR="00591429">
        <w:t>kapitolou</w:t>
      </w:r>
      <w:r w:rsidR="00153A6D">
        <w:t xml:space="preserve"> </w:t>
      </w:r>
      <w:r>
        <w:t xml:space="preserve">bezpečnostní dokumentace informačního systému </w:t>
      </w:r>
      <w:r w:rsidR="00A6474D" w:rsidRPr="00A26D8C">
        <w:t>určen</w:t>
      </w:r>
      <w:r w:rsidR="0022564E">
        <w:t>ého</w:t>
      </w:r>
      <w:r w:rsidR="00A6474D" w:rsidRPr="00A26D8C">
        <w:t xml:space="preserve"> pro nakládání</w:t>
      </w:r>
      <w:r w:rsidR="00A6474D">
        <w:t xml:space="preserve"> s</w:t>
      </w:r>
      <w:r w:rsidR="00153A6D">
        <w:t> </w:t>
      </w:r>
      <w:r w:rsidR="00A6474D">
        <w:t>utajovanými informacemi do a </w:t>
      </w:r>
      <w:r w:rsidR="00A6474D" w:rsidRPr="00A26D8C">
        <w:t xml:space="preserve">včetně stupně utajení </w:t>
      </w:r>
      <w:r w:rsidR="004278C8">
        <w:t xml:space="preserve">Vyhrazené </w:t>
      </w:r>
      <w:r w:rsidR="004A15FC">
        <w:t>(dále jen “I</w:t>
      </w:r>
      <w:r w:rsidR="00C85577">
        <w:t>nformační systém“).</w:t>
      </w:r>
    </w:p>
    <w:p w14:paraId="39E927F7" w14:textId="77777777" w:rsidR="005F7242" w:rsidRDefault="00C85577" w:rsidP="00922A56">
      <w:pPr>
        <w:pStyle w:val="Normln-odstavec-slovan"/>
      </w:pPr>
      <w:r>
        <w:t xml:space="preserve">Bezpečnostní politika je </w:t>
      </w:r>
      <w:r w:rsidR="005F7242">
        <w:t>tvořena souborem norem, pravidel a postupů vymezující způsob zajištění důvěrnosti, integrity a do</w:t>
      </w:r>
      <w:r w:rsidR="00893D7A">
        <w:t>stupnosti utajovaných informací, dostupnosti služeb informačního systému a odpovědnosti pracovníků v jednotlivých rolích.</w:t>
      </w:r>
    </w:p>
    <w:p w14:paraId="40AEF072" w14:textId="77777777" w:rsidR="00893D7A" w:rsidRPr="005F7242" w:rsidRDefault="00C85577" w:rsidP="00922A56">
      <w:pPr>
        <w:pStyle w:val="Normln-odstavec-slovan"/>
      </w:pPr>
      <w:r>
        <w:t xml:space="preserve">Bezpečnostní politika deklaruje zajištění plnění úkolů vyplývajících </w:t>
      </w:r>
      <w:r w:rsidR="00CE7D47">
        <w:t xml:space="preserve">zejména </w:t>
      </w:r>
      <w:r>
        <w:t>ze zákona</w:t>
      </w:r>
      <w:r w:rsidR="00491F69">
        <w:rPr>
          <w:rStyle w:val="Znakapoznpodarou"/>
        </w:rPr>
        <w:footnoteReference w:id="1"/>
      </w:r>
      <w:r w:rsidR="00491F69" w:rsidRPr="00173952">
        <w:rPr>
          <w:vertAlign w:val="superscript"/>
        </w:rPr>
        <w:t>)</w:t>
      </w:r>
      <w:r>
        <w:t xml:space="preserve"> a vyhlášk</w:t>
      </w:r>
      <w:r w:rsidR="00491F69">
        <w:t>y</w:t>
      </w:r>
      <w:r w:rsidR="00491F69">
        <w:rPr>
          <w:rStyle w:val="Znakapoznpodarou"/>
        </w:rPr>
        <w:footnoteReference w:id="2"/>
      </w:r>
      <w:r w:rsidR="00491F69" w:rsidRPr="00173952">
        <w:rPr>
          <w:vertAlign w:val="superscript"/>
        </w:rPr>
        <w:t>)</w:t>
      </w:r>
      <w:r>
        <w:t xml:space="preserve"> při zpracování utajovaných informací v informační</w:t>
      </w:r>
      <w:r w:rsidR="006553A8">
        <w:t>m</w:t>
      </w:r>
      <w:r>
        <w:t xml:space="preserve"> systém</w:t>
      </w:r>
      <w:r w:rsidR="006553A8">
        <w:t>u</w:t>
      </w:r>
      <w:r>
        <w:t>.</w:t>
      </w:r>
    </w:p>
    <w:p w14:paraId="124B0FD2" w14:textId="77777777" w:rsidR="00D52EC0" w:rsidRPr="00E83109" w:rsidRDefault="00D52EC0" w:rsidP="00E83109">
      <w:pPr>
        <w:pStyle w:val="Normln-clanek"/>
      </w:pPr>
      <w:bookmarkStart w:id="9" w:name="_Toc443864"/>
      <w:bookmarkEnd w:id="9"/>
    </w:p>
    <w:p w14:paraId="64AAACED" w14:textId="77777777" w:rsidR="00893D7A" w:rsidRDefault="00893D7A" w:rsidP="00893D7A">
      <w:pPr>
        <w:pStyle w:val="Normln-nadpis"/>
      </w:pPr>
      <w:bookmarkStart w:id="10" w:name="_Toc443791"/>
      <w:bookmarkStart w:id="11" w:name="_Toc443956"/>
      <w:bookmarkStart w:id="12" w:name="_Toc209018073"/>
      <w:r>
        <w:t>Vymezení pojmů</w:t>
      </w:r>
      <w:bookmarkEnd w:id="10"/>
      <w:bookmarkEnd w:id="11"/>
      <w:bookmarkEnd w:id="12"/>
    </w:p>
    <w:p w14:paraId="02B8DE70" w14:textId="77777777" w:rsidR="00893D7A" w:rsidRDefault="00893D7A" w:rsidP="00922A56">
      <w:pPr>
        <w:pStyle w:val="Normln-odstavec-slovan"/>
      </w:pPr>
      <w:r>
        <w:t>Pro účely tohoto dokumentu se rozumí:</w:t>
      </w:r>
    </w:p>
    <w:p w14:paraId="093A161A" w14:textId="77777777" w:rsidR="007209A0" w:rsidRDefault="007209A0" w:rsidP="00922A56">
      <w:pPr>
        <w:pStyle w:val="Normln-odstavec-odrka"/>
      </w:pPr>
      <w:r w:rsidRPr="007209A0">
        <w:t xml:space="preserve">pracovištěm informačního systému jeden </w:t>
      </w:r>
      <w:r>
        <w:t>samostatný stacionární případně přenosný počítač</w:t>
      </w:r>
      <w:r w:rsidRPr="007209A0">
        <w:t>, je</w:t>
      </w:r>
      <w:r>
        <w:t>ho</w:t>
      </w:r>
      <w:r w:rsidRPr="007209A0">
        <w:t xml:space="preserve"> programové vybavení, k tomu patřící periferní zařízení nebo prostředky schopné provádět sběr, tvorbu, zpracování, ukládání</w:t>
      </w:r>
      <w:r>
        <w:t xml:space="preserve">, </w:t>
      </w:r>
      <w:r w:rsidRPr="007209A0">
        <w:t>zobrazení nebo přenos utajovaných informací, kter</w:t>
      </w:r>
      <w:r>
        <w:t>ý</w:t>
      </w:r>
      <w:r w:rsidRPr="007209A0">
        <w:t xml:space="preserve"> j</w:t>
      </w:r>
      <w:r>
        <w:t>e</w:t>
      </w:r>
      <w:r w:rsidRPr="007209A0">
        <w:t xml:space="preserve"> umístěn v ohraničeném prostoru a </w:t>
      </w:r>
      <w:r>
        <w:t>není propojen s jiným informačním případně komunikačním systémem</w:t>
      </w:r>
      <w:r w:rsidRPr="007209A0">
        <w:t xml:space="preserve"> (dále jen „pracoviště“),</w:t>
      </w:r>
    </w:p>
    <w:p w14:paraId="146EABC2" w14:textId="77777777" w:rsidR="007209A0" w:rsidRDefault="00CE7D47" w:rsidP="00922A56">
      <w:pPr>
        <w:pStyle w:val="Normln-odstavec-odrka"/>
      </w:pPr>
      <w:r>
        <w:t xml:space="preserve">informačním systémem </w:t>
      </w:r>
      <w:r w:rsidR="007209A0" w:rsidRPr="00DF2DF2">
        <w:t xml:space="preserve">jedno </w:t>
      </w:r>
      <w:r w:rsidR="00163649" w:rsidRPr="00163649">
        <w:t>nebo několik samostatných vzájemně nepropojených pracovišť</w:t>
      </w:r>
      <w:r w:rsidR="007209A0">
        <w:t>,</w:t>
      </w:r>
    </w:p>
    <w:p w14:paraId="74BFE072" w14:textId="77777777" w:rsidR="00173952" w:rsidRDefault="00173952" w:rsidP="00922A56">
      <w:pPr>
        <w:pStyle w:val="Normln-odstavec-odrka"/>
      </w:pPr>
      <w:r w:rsidRPr="00173952">
        <w:t xml:space="preserve">rolí souhrn určených činností a potřebných autorizací pro </w:t>
      </w:r>
      <w:r>
        <w:t xml:space="preserve">pracovníka </w:t>
      </w:r>
      <w:r w:rsidRPr="00173952">
        <w:t>působící</w:t>
      </w:r>
      <w:r>
        <w:t>ho</w:t>
      </w:r>
      <w:r w:rsidRPr="00173952">
        <w:t xml:space="preserve"> v</w:t>
      </w:r>
      <w:r w:rsidR="007209A0">
        <w:t> </w:t>
      </w:r>
      <w:r w:rsidRPr="00173952">
        <w:t>informačním systému</w:t>
      </w:r>
      <w:r>
        <w:t>.</w:t>
      </w:r>
      <w:r w:rsidR="005E3815">
        <w:t xml:space="preserve"> </w:t>
      </w:r>
      <w:r w:rsidR="007209A0">
        <w:t>R</w:t>
      </w:r>
      <w:r w:rsidR="005E3815">
        <w:t>ozeznáváme tři základní role: uživatel</w:t>
      </w:r>
      <w:r w:rsidR="007209A0">
        <w:t xml:space="preserve"> informačního systému (dále jen „uživatel“)</w:t>
      </w:r>
      <w:r w:rsidR="005E3815">
        <w:t xml:space="preserve">, bezpečnostní správce </w:t>
      </w:r>
      <w:r w:rsidR="007209A0">
        <w:t xml:space="preserve">informačního systému (dále jen „bezpečnostní správce“) </w:t>
      </w:r>
      <w:r w:rsidR="005E3815">
        <w:t>a provozní správce</w:t>
      </w:r>
      <w:r w:rsidR="007209A0">
        <w:t xml:space="preserve"> informačního systému (dále jen „provozní správce“)</w:t>
      </w:r>
      <w:r w:rsidR="005E3815">
        <w:t>,</w:t>
      </w:r>
    </w:p>
    <w:p w14:paraId="0012621A" w14:textId="77777777" w:rsidR="00163649" w:rsidRDefault="00163649" w:rsidP="00922A56">
      <w:pPr>
        <w:pStyle w:val="Normln-odstavec-odrka"/>
      </w:pPr>
      <w:r w:rsidRPr="00163649">
        <w:t>provozovatelem orgán státu</w:t>
      </w:r>
      <w:r>
        <w:rPr>
          <w:rStyle w:val="Znakapoznpodarou"/>
        </w:rPr>
        <w:footnoteReference w:id="3"/>
      </w:r>
      <w:r w:rsidRPr="00163649">
        <w:rPr>
          <w:vertAlign w:val="superscript"/>
        </w:rPr>
        <w:t>)</w:t>
      </w:r>
      <w:r w:rsidRPr="00163649">
        <w:t>, právnická osoba nebo podnikající fyzická osoba, která je držitelem certifikátu informačního systému.</w:t>
      </w:r>
    </w:p>
    <w:p w14:paraId="5C4A31DF" w14:textId="77777777" w:rsidR="00893D7A" w:rsidRPr="00893D7A" w:rsidRDefault="00893D7A" w:rsidP="000B05F1">
      <w:pPr>
        <w:pStyle w:val="Normln-clanek"/>
      </w:pPr>
      <w:bookmarkStart w:id="13" w:name="_Toc443865"/>
      <w:bookmarkEnd w:id="13"/>
    </w:p>
    <w:p w14:paraId="25681B38" w14:textId="77777777" w:rsidR="00E83109" w:rsidRDefault="00E83109" w:rsidP="00E83109">
      <w:pPr>
        <w:pStyle w:val="Normln-nadpis"/>
      </w:pPr>
      <w:bookmarkStart w:id="14" w:name="_Toc443792"/>
      <w:bookmarkStart w:id="15" w:name="_Toc443957"/>
      <w:bookmarkStart w:id="16" w:name="_Toc209018074"/>
      <w:r>
        <w:t>Bezpečnostní cíle</w:t>
      </w:r>
      <w:bookmarkEnd w:id="14"/>
      <w:bookmarkEnd w:id="15"/>
      <w:bookmarkEnd w:id="16"/>
    </w:p>
    <w:p w14:paraId="25E90757" w14:textId="77777777" w:rsidR="00E83109" w:rsidRDefault="00F176A4" w:rsidP="00922A56">
      <w:pPr>
        <w:pStyle w:val="Normln-odstavec-slovan"/>
      </w:pPr>
      <w:r w:rsidRPr="00F176A4">
        <w:t xml:space="preserve">Informační systém </w:t>
      </w:r>
      <w:r w:rsidR="006553A8">
        <w:t>bude</w:t>
      </w:r>
      <w:r w:rsidRPr="00F176A4">
        <w:t xml:space="preserve"> vytvářet podmínky pro bezpečné zpracovávání utajovaných informací při zajištění jejich důvěrnosti, integrity a dostupnosti</w:t>
      </w:r>
      <w:r>
        <w:t>.</w:t>
      </w:r>
    </w:p>
    <w:p w14:paraId="77CB5FD5" w14:textId="0F3968CF" w:rsidR="00F176A4" w:rsidRPr="00E83109" w:rsidRDefault="00F176A4" w:rsidP="00922A56">
      <w:pPr>
        <w:pStyle w:val="Normln-odstavec-slovan"/>
      </w:pPr>
      <w:r w:rsidRPr="00F176A4">
        <w:t xml:space="preserve">Pro zajištění důvěrnosti, integrity a dostupnosti zpracovávaných informací a služeb informačního systému budou použity bezpečností </w:t>
      </w:r>
      <w:r w:rsidR="002A40C8" w:rsidRPr="00F176A4">
        <w:t>mechanismy</w:t>
      </w:r>
      <w:r w:rsidRPr="00F176A4">
        <w:t xml:space="preserve"> nevyžadující neúměrně komplikovanou obsluhu, která by neúměrně zatěžovala uživatele dodatečnými činnostmi nad rámec nutných úkonů při obsluze informačního systému.</w:t>
      </w:r>
    </w:p>
    <w:p w14:paraId="5028564E" w14:textId="3A17AC4C" w:rsidR="00E83109" w:rsidRDefault="00F176A4" w:rsidP="00922A56">
      <w:pPr>
        <w:pStyle w:val="Normln-odstavec-slovan"/>
      </w:pPr>
      <w:r w:rsidRPr="00F176A4">
        <w:t xml:space="preserve">Bezpečnostní </w:t>
      </w:r>
      <w:r w:rsidR="0086227D" w:rsidRPr="00F176A4">
        <w:t>mechanismy</w:t>
      </w:r>
      <w:r w:rsidRPr="00F176A4">
        <w:t xml:space="preserve"> </w:t>
      </w:r>
      <w:r w:rsidR="006553A8">
        <w:t>budou</w:t>
      </w:r>
      <w:r w:rsidRPr="00F176A4">
        <w:t xml:space="preserve"> zajišťovat odpovědnost uživatelů a dalších osob za jejich činnost v informačním systému</w:t>
      </w:r>
      <w:r>
        <w:t>.</w:t>
      </w:r>
    </w:p>
    <w:p w14:paraId="3683C5C7" w14:textId="77777777" w:rsidR="00F176A4" w:rsidRDefault="00F176A4" w:rsidP="00922A56">
      <w:pPr>
        <w:pStyle w:val="Normln-odstavec-slovan"/>
      </w:pPr>
      <w:r>
        <w:t>O</w:t>
      </w:r>
      <w:r w:rsidRPr="00F176A4">
        <w:t>chran</w:t>
      </w:r>
      <w:r>
        <w:t>a</w:t>
      </w:r>
      <w:r w:rsidRPr="00F176A4">
        <w:t xml:space="preserve"> utajovaných informací </w:t>
      </w:r>
      <w:r>
        <w:t xml:space="preserve">bude zajišťována </w:t>
      </w:r>
      <w:r w:rsidRPr="00F176A4">
        <w:t>v souladu s platnými právními předpisy a interními akty řízení upravujícími ochranu utajovaných informací</w:t>
      </w:r>
      <w:r>
        <w:t>.</w:t>
      </w:r>
    </w:p>
    <w:p w14:paraId="78473C28" w14:textId="77777777" w:rsidR="00F176A4" w:rsidRPr="00E83109" w:rsidRDefault="00F176A4" w:rsidP="00F176A4">
      <w:pPr>
        <w:pStyle w:val="Normln-clanek"/>
      </w:pPr>
      <w:bookmarkStart w:id="17" w:name="_Toc443866"/>
      <w:bookmarkEnd w:id="17"/>
    </w:p>
    <w:p w14:paraId="5FDBB4B4" w14:textId="77777777" w:rsidR="005E3815" w:rsidRDefault="00F176A4" w:rsidP="00F176A4">
      <w:pPr>
        <w:pStyle w:val="Normln-nadpis"/>
      </w:pPr>
      <w:bookmarkStart w:id="18" w:name="_Toc443793"/>
      <w:bookmarkStart w:id="19" w:name="_Toc443958"/>
      <w:bookmarkStart w:id="20" w:name="_Toc209018075"/>
      <w:r>
        <w:t>Předpoklady</w:t>
      </w:r>
      <w:bookmarkEnd w:id="18"/>
      <w:bookmarkEnd w:id="19"/>
      <w:bookmarkEnd w:id="20"/>
    </w:p>
    <w:p w14:paraId="0AB04612" w14:textId="77777777" w:rsidR="00053FE6" w:rsidRDefault="00D3637C" w:rsidP="00922A56">
      <w:pPr>
        <w:pStyle w:val="Normln-odstavec-slovan"/>
      </w:pPr>
      <w:r w:rsidRPr="00D3637C">
        <w:t>Informační systém bude možné provozovat pouze za předpokladu</w:t>
      </w:r>
      <w:r w:rsidR="006553A8">
        <w:t>, že byl řá</w:t>
      </w:r>
      <w:r>
        <w:t xml:space="preserve">dně certifikován Národním úřadem </w:t>
      </w:r>
      <w:r w:rsidR="00BD3583">
        <w:t>pro kybernetickou a informační bezpečnost (dále jen „</w:t>
      </w:r>
      <w:r w:rsidR="00E41FBA">
        <w:t>NÚKIB</w:t>
      </w:r>
      <w:r w:rsidR="00BD3583">
        <w:t>“) a </w:t>
      </w:r>
      <w:r>
        <w:t>schválen do provozu odpovědnou osobou nebo jí pověřenou osobou.</w:t>
      </w:r>
    </w:p>
    <w:p w14:paraId="277CCA80" w14:textId="662CB70A" w:rsidR="00D8659A" w:rsidRDefault="00A26D8C" w:rsidP="00922A56">
      <w:pPr>
        <w:pStyle w:val="Normln-odstavec-slovan"/>
      </w:pPr>
      <w:r>
        <w:t xml:space="preserve">Pro zajištění důvěrnosti, </w:t>
      </w:r>
      <w:r w:rsidRPr="00F176A4">
        <w:t>integrity a dostupnosti zpracovávaných informací a služeb in</w:t>
      </w:r>
      <w:r>
        <w:t>formačního systému budou použita protiopatření navržená v </w:t>
      </w:r>
      <w:r w:rsidR="0086227D">
        <w:t>kapitole</w:t>
      </w:r>
      <w:r>
        <w:t xml:space="preserve"> „</w:t>
      </w:r>
      <w:r w:rsidR="001D198F">
        <w:t>Výsledky a</w:t>
      </w:r>
      <w:r>
        <w:t>nalýz</w:t>
      </w:r>
      <w:r w:rsidR="001D198F">
        <w:t>y</w:t>
      </w:r>
      <w:r>
        <w:t xml:space="preserve"> rizik </w:t>
      </w:r>
      <w:r w:rsidRPr="00A26D8C">
        <w:t>informačníh</w:t>
      </w:r>
      <w:r w:rsidR="00EA77D7">
        <w:t>o</w:t>
      </w:r>
      <w:r w:rsidRPr="00A26D8C">
        <w:t xml:space="preserve"> systém</w:t>
      </w:r>
      <w:r w:rsidR="00EA77D7">
        <w:t>u</w:t>
      </w:r>
      <w:r w:rsidRPr="00A26D8C">
        <w:t xml:space="preserve"> určen</w:t>
      </w:r>
      <w:r w:rsidR="004214CC">
        <w:t>ého</w:t>
      </w:r>
      <w:r w:rsidRPr="00A26D8C">
        <w:t xml:space="preserve"> pro nakládání s utajovanými informacemi do a včetně stupně utajení </w:t>
      </w:r>
      <w:r w:rsidR="004278C8">
        <w:t xml:space="preserve">Vyhrazené </w:t>
      </w:r>
      <w:r>
        <w:t>(dále jen „</w:t>
      </w:r>
      <w:r w:rsidR="004278C8">
        <w:t>Výsledky a</w:t>
      </w:r>
      <w:r>
        <w:t>nalýz</w:t>
      </w:r>
      <w:r w:rsidR="004278C8">
        <w:t>y</w:t>
      </w:r>
      <w:r>
        <w:t xml:space="preserve"> rizik“).</w:t>
      </w:r>
    </w:p>
    <w:p w14:paraId="6DB0B613" w14:textId="1B3C2533" w:rsidR="00036887" w:rsidRPr="00036887" w:rsidRDefault="00D7316C" w:rsidP="00036887">
      <w:pPr>
        <w:pStyle w:val="Normln-nadpis-cast"/>
      </w:pPr>
      <w:bookmarkStart w:id="21" w:name="_Toc443795"/>
      <w:bookmarkStart w:id="22" w:name="_Toc209018076"/>
      <w:r>
        <w:t>O</w:t>
      </w:r>
      <w:r w:rsidR="00036887">
        <w:t>blast personální bezpečnosti</w:t>
      </w:r>
      <w:bookmarkEnd w:id="21"/>
      <w:bookmarkEnd w:id="22"/>
    </w:p>
    <w:p w14:paraId="2F45E9D8" w14:textId="77777777" w:rsidR="00D3637C" w:rsidRDefault="00D3637C" w:rsidP="00D3637C">
      <w:pPr>
        <w:pStyle w:val="Normln-clanek"/>
      </w:pPr>
      <w:bookmarkStart w:id="23" w:name="_Toc443867"/>
      <w:bookmarkEnd w:id="23"/>
    </w:p>
    <w:p w14:paraId="2828CF86" w14:textId="77777777" w:rsidR="00D3637C" w:rsidRDefault="00036887" w:rsidP="00D3637C">
      <w:pPr>
        <w:pStyle w:val="Normln-nadpis"/>
      </w:pPr>
      <w:bookmarkStart w:id="24" w:name="_Toc443796"/>
      <w:bookmarkStart w:id="25" w:name="_Toc443959"/>
      <w:bookmarkStart w:id="26" w:name="_Toc209018077"/>
      <w:r>
        <w:t>Obecné požadavky</w:t>
      </w:r>
      <w:bookmarkEnd w:id="24"/>
      <w:bookmarkEnd w:id="25"/>
      <w:bookmarkEnd w:id="26"/>
    </w:p>
    <w:p w14:paraId="40AE092B" w14:textId="77777777" w:rsidR="00D3637C" w:rsidRDefault="00036887" w:rsidP="00922A56">
      <w:pPr>
        <w:pStyle w:val="Normln-odstavec-slovan"/>
      </w:pPr>
      <w:r w:rsidRPr="00036887">
        <w:t>Uživatelem rozumíme fyzickou osobu, která v rozsahu svého pověření vykonává definované činnosti v informačním systému. Podle rozsahu oprávnění rozeznáváme uživatele koncové a privilegované</w:t>
      </w:r>
      <w:r>
        <w:t>.</w:t>
      </w:r>
    </w:p>
    <w:p w14:paraId="6FA28704" w14:textId="77777777" w:rsidR="00036887" w:rsidRPr="00036887" w:rsidRDefault="00036887" w:rsidP="00922A56">
      <w:pPr>
        <w:pStyle w:val="Normln-odstavec-slovan"/>
      </w:pPr>
      <w:r w:rsidRPr="00036887">
        <w:t>Pracovníkem správy informačního systému</w:t>
      </w:r>
      <w:r>
        <w:t xml:space="preserve"> (dále jen „pracovník správy“)</w:t>
      </w:r>
      <w:r w:rsidRPr="00036887">
        <w:t xml:space="preserve"> rozumíme bezpečnostního nebo provozního správce, kde:</w:t>
      </w:r>
    </w:p>
    <w:p w14:paraId="4922A0D5" w14:textId="77777777" w:rsidR="00036887" w:rsidRDefault="00036887" w:rsidP="00922A56">
      <w:pPr>
        <w:pStyle w:val="Normln-odstavec-odrka"/>
      </w:pPr>
      <w:r w:rsidRPr="00036887">
        <w:t>bezpečnostní správce je privilegovaný uživatel informačního systému v roli vytvořené pro řízení, kontrolu a provádění stanovených činností k zajištění bezpečnosti informačního systému</w:t>
      </w:r>
      <w:r>
        <w:t>,</w:t>
      </w:r>
    </w:p>
    <w:p w14:paraId="5080F94C" w14:textId="77777777" w:rsidR="00036887" w:rsidRDefault="00036887" w:rsidP="00922A56">
      <w:pPr>
        <w:pStyle w:val="Normln-odstavec-odrka"/>
      </w:pPr>
      <w:r w:rsidRPr="00036887">
        <w:t>provozní správce je privilegovaný uživatel informačního systému v roli vytvořené pro zajištění provozu a požadované funkčnosti informačního systému</w:t>
      </w:r>
      <w:r>
        <w:t>.</w:t>
      </w:r>
    </w:p>
    <w:p w14:paraId="7EE8C45A" w14:textId="77777777" w:rsidR="00036887" w:rsidRDefault="00036887" w:rsidP="00922A56">
      <w:pPr>
        <w:pStyle w:val="Normln-odstavec-slovan"/>
      </w:pPr>
      <w:r w:rsidRPr="00036887">
        <w:t xml:space="preserve">Pověření pracovníka do role privilegovaného </w:t>
      </w:r>
      <w:r>
        <w:t xml:space="preserve">uživatele informačního systému (pracovníka správy) </w:t>
      </w:r>
      <w:r w:rsidRPr="00036887">
        <w:t>slouží zároveň jako pověření do role koncového uživatele, pokud není v bezpečnostní dokumentaci informačního systému stanoveno jinak.</w:t>
      </w:r>
    </w:p>
    <w:p w14:paraId="42C1B88A" w14:textId="77777777" w:rsidR="00036887" w:rsidRDefault="00036887" w:rsidP="00922A56">
      <w:pPr>
        <w:pStyle w:val="Normln-odstavec-slovan"/>
      </w:pPr>
      <w:r w:rsidRPr="00036887">
        <w:t xml:space="preserve">Všichni uživatelé informačního systému </w:t>
      </w:r>
      <w:r w:rsidR="006553A8">
        <w:t>budou</w:t>
      </w:r>
      <w:r w:rsidRPr="00036887">
        <w:t>:</w:t>
      </w:r>
    </w:p>
    <w:p w14:paraId="1CD16C1D" w14:textId="77777777" w:rsidR="00036887" w:rsidRDefault="00036887" w:rsidP="00922A56">
      <w:pPr>
        <w:pStyle w:val="Normln-odstavec-odrka"/>
      </w:pPr>
      <w:r w:rsidRPr="00036887">
        <w:lastRenderedPageBreak/>
        <w:t xml:space="preserve">oprávněni k přístupu </w:t>
      </w:r>
      <w:r w:rsidR="006553A8">
        <w:t xml:space="preserve">k utajované informaci </w:t>
      </w:r>
      <w:r w:rsidRPr="00036887">
        <w:t>minimálně pro stupeň utajení</w:t>
      </w:r>
      <w:r w:rsidR="00D83EFC">
        <w:t xml:space="preserve"> </w:t>
      </w:r>
      <w:r w:rsidR="00D83EFC" w:rsidRPr="00D83EFC">
        <w:t>Vyhrazené</w:t>
      </w:r>
      <w:r w:rsidRPr="00036887">
        <w:t>, pokud není stanoveno jinak,</w:t>
      </w:r>
    </w:p>
    <w:p w14:paraId="292D502E" w14:textId="77777777" w:rsidR="00036887" w:rsidRDefault="008561BC" w:rsidP="00922A56">
      <w:pPr>
        <w:pStyle w:val="Normln-odstavec-odrka"/>
      </w:pPr>
      <w:r>
        <w:t xml:space="preserve">písemně </w:t>
      </w:r>
      <w:r w:rsidR="00036887" w:rsidRPr="00036887">
        <w:t>pověřeni do příslušné role v informačním systému</w:t>
      </w:r>
      <w:r w:rsidR="00036887">
        <w:t>,</w:t>
      </w:r>
    </w:p>
    <w:p w14:paraId="4A69BEAA" w14:textId="77777777" w:rsidR="00036887" w:rsidRDefault="00036887" w:rsidP="00922A56">
      <w:pPr>
        <w:pStyle w:val="Normln-odstavec-odrka"/>
      </w:pPr>
      <w:r w:rsidRPr="00036887">
        <w:t>evidováni ve stanovených pomůckách</w:t>
      </w:r>
      <w:r>
        <w:t>,</w:t>
      </w:r>
    </w:p>
    <w:p w14:paraId="55C46450" w14:textId="77777777" w:rsidR="00036887" w:rsidRDefault="00036887" w:rsidP="00922A56">
      <w:pPr>
        <w:pStyle w:val="Normln-odstavec-odrka"/>
      </w:pPr>
      <w:r w:rsidRPr="00036887">
        <w:t>proškoleni v souladu s</w:t>
      </w:r>
      <w:r w:rsidR="006553A8">
        <w:t xml:space="preserve"> vyhláškou</w:t>
      </w:r>
      <w:r w:rsidR="006553A8">
        <w:rPr>
          <w:rStyle w:val="Znakapoznpodarou"/>
        </w:rPr>
        <w:footnoteReference w:id="4"/>
      </w:r>
      <w:r w:rsidR="006553A8" w:rsidRPr="00173952">
        <w:rPr>
          <w:vertAlign w:val="superscript"/>
        </w:rPr>
        <w:t>)</w:t>
      </w:r>
      <w:r>
        <w:t xml:space="preserve"> a </w:t>
      </w:r>
      <w:r w:rsidRPr="00036887">
        <w:t>bezpečnostní dokumentací informačního systému</w:t>
      </w:r>
      <w:r>
        <w:t>.</w:t>
      </w:r>
    </w:p>
    <w:p w14:paraId="6A4921C2" w14:textId="77777777" w:rsidR="005E3F36" w:rsidRDefault="005E3F36" w:rsidP="00036887">
      <w:pPr>
        <w:pStyle w:val="Normln-clanek"/>
      </w:pPr>
      <w:bookmarkStart w:id="27" w:name="_Toc443868"/>
      <w:bookmarkEnd w:id="27"/>
    </w:p>
    <w:p w14:paraId="12A1015F" w14:textId="77777777" w:rsidR="00036887" w:rsidRDefault="00036887" w:rsidP="00036887">
      <w:pPr>
        <w:pStyle w:val="Normln-nadpis"/>
      </w:pPr>
      <w:bookmarkStart w:id="28" w:name="_Toc443797"/>
      <w:bookmarkStart w:id="29" w:name="_Toc443960"/>
      <w:bookmarkStart w:id="30" w:name="_Toc209018078"/>
      <w:r>
        <w:t>Role v informačním systému</w:t>
      </w:r>
      <w:bookmarkEnd w:id="28"/>
      <w:bookmarkEnd w:id="29"/>
      <w:bookmarkEnd w:id="30"/>
    </w:p>
    <w:p w14:paraId="45BE5096" w14:textId="77777777" w:rsidR="008561BC" w:rsidRDefault="008561BC" w:rsidP="00922A56">
      <w:pPr>
        <w:pStyle w:val="Normln-odstavec-slovan"/>
      </w:pPr>
      <w:r>
        <w:t xml:space="preserve">Pro činnost informačního systému </w:t>
      </w:r>
      <w:r w:rsidR="006553A8">
        <w:t>budou</w:t>
      </w:r>
      <w:r>
        <w:t xml:space="preserve"> definovány a personálně obsazeny následující role:</w:t>
      </w:r>
    </w:p>
    <w:p w14:paraId="31265160" w14:textId="77777777" w:rsidR="008561BC" w:rsidRDefault="008561BC" w:rsidP="00922A56">
      <w:pPr>
        <w:pStyle w:val="Normln-odstavec-odrka"/>
      </w:pPr>
      <w:r>
        <w:t>bezpečnostní správce,</w:t>
      </w:r>
    </w:p>
    <w:p w14:paraId="260CA346" w14:textId="77777777" w:rsidR="008561BC" w:rsidRDefault="008561BC" w:rsidP="00922A56">
      <w:pPr>
        <w:pStyle w:val="Normln-odstavec-odrka"/>
      </w:pPr>
      <w:r>
        <w:t>provozní správce,</w:t>
      </w:r>
    </w:p>
    <w:p w14:paraId="4DE06E46" w14:textId="77777777" w:rsidR="008561BC" w:rsidRDefault="008561BC" w:rsidP="00922A56">
      <w:pPr>
        <w:pStyle w:val="Normln-odstavec-odrka"/>
      </w:pPr>
      <w:r>
        <w:t>uživatel.</w:t>
      </w:r>
    </w:p>
    <w:p w14:paraId="35F355F6" w14:textId="77777777" w:rsidR="008561BC" w:rsidRDefault="008561BC" w:rsidP="00922A56">
      <w:pPr>
        <w:pStyle w:val="Normln-odstavec-slovan"/>
      </w:pPr>
      <w:r>
        <w:t>Rol</w:t>
      </w:r>
      <w:r w:rsidR="006553A8">
        <w:t>i</w:t>
      </w:r>
      <w:r>
        <w:t xml:space="preserve"> bezpečnostního a provozního správce </w:t>
      </w:r>
      <w:r w:rsidR="006553A8">
        <w:t>lze</w:t>
      </w:r>
      <w:r>
        <w:t xml:space="preserve"> sloučit.</w:t>
      </w:r>
    </w:p>
    <w:p w14:paraId="533592BC" w14:textId="77777777" w:rsidR="00036887" w:rsidRDefault="008561BC" w:rsidP="00922A56">
      <w:pPr>
        <w:pStyle w:val="Normln-odstavec-slovan"/>
      </w:pPr>
      <w:r>
        <w:t xml:space="preserve">Pro každou definovanou roli v informačním systému </w:t>
      </w:r>
      <w:r w:rsidR="00CE6748">
        <w:t>bude</w:t>
      </w:r>
      <w:r>
        <w:t xml:space="preserve"> vypracován</w:t>
      </w:r>
      <w:r w:rsidR="00CE6748">
        <w:t xml:space="preserve">a </w:t>
      </w:r>
      <w:r>
        <w:t>„Bezpečnostní směrnice“, kde budou přesně definované povinnosti dané role.</w:t>
      </w:r>
    </w:p>
    <w:p w14:paraId="494B245E" w14:textId="77777777" w:rsidR="008561BC" w:rsidRDefault="008561BC" w:rsidP="008561BC">
      <w:pPr>
        <w:pStyle w:val="Normln-clanek"/>
      </w:pPr>
      <w:bookmarkStart w:id="31" w:name="_Toc443869"/>
      <w:bookmarkEnd w:id="31"/>
    </w:p>
    <w:p w14:paraId="62BEFD78" w14:textId="77777777" w:rsidR="008561BC" w:rsidRDefault="008561BC" w:rsidP="008561BC">
      <w:pPr>
        <w:pStyle w:val="Normln-nadpis"/>
      </w:pPr>
      <w:bookmarkStart w:id="32" w:name="_Toc443798"/>
      <w:bookmarkStart w:id="33" w:name="_Toc443961"/>
      <w:bookmarkStart w:id="34" w:name="_Toc209018079"/>
      <w:r>
        <w:t>Bezpečnostní správa</w:t>
      </w:r>
      <w:bookmarkEnd w:id="32"/>
      <w:bookmarkEnd w:id="33"/>
      <w:bookmarkEnd w:id="34"/>
    </w:p>
    <w:p w14:paraId="540EBDD5" w14:textId="77777777" w:rsidR="008561BC" w:rsidRDefault="008561BC" w:rsidP="00922A56">
      <w:pPr>
        <w:pStyle w:val="Normln-odstavec-slovan"/>
      </w:pPr>
      <w:r>
        <w:t>Bezpečnostní správou informačního systému rozumíme výkon role bezpečnostního správce.</w:t>
      </w:r>
    </w:p>
    <w:p w14:paraId="54957B08" w14:textId="77777777" w:rsidR="008561BC" w:rsidRDefault="008561BC" w:rsidP="00922A56">
      <w:pPr>
        <w:pStyle w:val="Normln-odstavec-slovan"/>
      </w:pPr>
      <w:r>
        <w:t xml:space="preserve">Bezpečnostní správce </w:t>
      </w:r>
      <w:r w:rsidR="00E7134D">
        <w:t xml:space="preserve">bude </w:t>
      </w:r>
      <w:r w:rsidR="00E41FBA">
        <w:t xml:space="preserve">zejména </w:t>
      </w:r>
      <w:r>
        <w:t>zajišť</w:t>
      </w:r>
      <w:r w:rsidR="00E7134D">
        <w:t>ovat</w:t>
      </w:r>
      <w:r>
        <w:t xml:space="preserve"> a provád</w:t>
      </w:r>
      <w:r w:rsidR="00E7134D">
        <w:t>ět</w:t>
      </w:r>
      <w:r>
        <w:t>:</w:t>
      </w:r>
    </w:p>
    <w:p w14:paraId="059DB5E8" w14:textId="77777777" w:rsidR="008561BC" w:rsidRDefault="008561BC" w:rsidP="00922A56">
      <w:pPr>
        <w:pStyle w:val="Normln-odstavec-odrka"/>
      </w:pPr>
      <w:r>
        <w:t>bezpečnostní správu,</w:t>
      </w:r>
    </w:p>
    <w:p w14:paraId="0E582A26" w14:textId="77777777" w:rsidR="008561BC" w:rsidRDefault="008561BC" w:rsidP="00922A56">
      <w:pPr>
        <w:pStyle w:val="Normln-odstavec-odrka"/>
      </w:pPr>
      <w:r>
        <w:t>pravidelná roční školení uživatelů.</w:t>
      </w:r>
    </w:p>
    <w:p w14:paraId="6755B55D" w14:textId="77777777" w:rsidR="00036887" w:rsidRDefault="00036887" w:rsidP="008561BC">
      <w:pPr>
        <w:pStyle w:val="Normln-clanek"/>
      </w:pPr>
      <w:bookmarkStart w:id="35" w:name="_Toc443870"/>
      <w:bookmarkEnd w:id="35"/>
    </w:p>
    <w:p w14:paraId="5E1BAE83" w14:textId="77777777" w:rsidR="008561BC" w:rsidRDefault="008561BC" w:rsidP="008561BC">
      <w:pPr>
        <w:pStyle w:val="Normln-nadpis"/>
      </w:pPr>
      <w:bookmarkStart w:id="36" w:name="_Toc443799"/>
      <w:bookmarkStart w:id="37" w:name="_Toc443962"/>
      <w:bookmarkStart w:id="38" w:name="_Toc209018080"/>
      <w:r>
        <w:t>Provozní správa</w:t>
      </w:r>
      <w:bookmarkEnd w:id="36"/>
      <w:bookmarkEnd w:id="37"/>
      <w:bookmarkEnd w:id="38"/>
    </w:p>
    <w:p w14:paraId="6702CFD9" w14:textId="77777777" w:rsidR="008561BC" w:rsidRDefault="008561BC" w:rsidP="00922A56">
      <w:pPr>
        <w:pStyle w:val="Normln-odstavec-slovan"/>
      </w:pPr>
      <w:r>
        <w:t>Provozní správou informačního systému rozumíme výkon role provozního správce.</w:t>
      </w:r>
    </w:p>
    <w:p w14:paraId="71ECA620" w14:textId="77777777" w:rsidR="008561BC" w:rsidRDefault="008561BC" w:rsidP="00922A56">
      <w:pPr>
        <w:pStyle w:val="Normln-odstavec-slovan"/>
      </w:pPr>
      <w:r>
        <w:t xml:space="preserve">Provozní správce </w:t>
      </w:r>
      <w:r w:rsidR="00E7134D">
        <w:t xml:space="preserve">bude </w:t>
      </w:r>
      <w:r w:rsidR="00E41FBA">
        <w:t xml:space="preserve">zejména </w:t>
      </w:r>
      <w:r>
        <w:t>zajišť</w:t>
      </w:r>
      <w:r w:rsidR="00E7134D">
        <w:t>ovat</w:t>
      </w:r>
      <w:r>
        <w:t xml:space="preserve"> a provád</w:t>
      </w:r>
      <w:r w:rsidR="00E7134D">
        <w:t>ět</w:t>
      </w:r>
      <w:r>
        <w:t xml:space="preserve"> provozní správu.</w:t>
      </w:r>
    </w:p>
    <w:p w14:paraId="1489D526" w14:textId="5E273936" w:rsidR="008561BC" w:rsidRDefault="00D7316C" w:rsidP="008561BC">
      <w:pPr>
        <w:pStyle w:val="Normln-nadpis-cast"/>
      </w:pPr>
      <w:bookmarkStart w:id="39" w:name="_Toc443801"/>
      <w:bookmarkStart w:id="40" w:name="_Toc209018081"/>
      <w:r>
        <w:t>O</w:t>
      </w:r>
      <w:r w:rsidR="008561BC">
        <w:t>blast informační bezpečnosti</w:t>
      </w:r>
      <w:bookmarkEnd w:id="39"/>
      <w:bookmarkEnd w:id="40"/>
    </w:p>
    <w:p w14:paraId="74861E14" w14:textId="77777777" w:rsidR="00004FB3" w:rsidRDefault="00004FB3" w:rsidP="00004FB3">
      <w:pPr>
        <w:pStyle w:val="Normln-clanek"/>
      </w:pPr>
    </w:p>
    <w:p w14:paraId="583CD582" w14:textId="4A0BF7C1" w:rsidR="00004FB3" w:rsidRDefault="00004FB3" w:rsidP="00004FB3">
      <w:pPr>
        <w:pStyle w:val="Normln-nadpis"/>
      </w:pPr>
      <w:bookmarkStart w:id="41" w:name="_Toc209018082"/>
      <w:r w:rsidRPr="00004FB3">
        <w:t>Nastavení parametrů BIOS/UEFI</w:t>
      </w:r>
      <w:bookmarkEnd w:id="41"/>
    </w:p>
    <w:p w14:paraId="5F05F51F" w14:textId="6C01FFD9" w:rsidR="00004FB3" w:rsidRDefault="00004FB3" w:rsidP="00922A56">
      <w:pPr>
        <w:pStyle w:val="Normln-odstavec-slovan"/>
      </w:pPr>
      <w:r>
        <w:t>Nastavení parametrů BIOS/UEFI bude provedeno podle doporučení NÚKIB</w:t>
      </w:r>
    </w:p>
    <w:p w14:paraId="23C11EBF" w14:textId="2A5D2488" w:rsidR="00004FB3" w:rsidRDefault="00004FB3" w:rsidP="00922A56">
      <w:pPr>
        <w:pStyle w:val="Normln-odstavec-slovan"/>
      </w:pPr>
      <w:r>
        <w:t>Přístup k BIOS/UEFI bude umožněn pouze po zadání hesla, jehož délka je minimálně 12 znaků.</w:t>
      </w:r>
    </w:p>
    <w:p w14:paraId="100E8ADE" w14:textId="0AA0B42B" w:rsidR="00004FB3" w:rsidRDefault="00004FB3" w:rsidP="00922A56">
      <w:pPr>
        <w:pStyle w:val="Normln-odstavec-slovan"/>
      </w:pPr>
      <w:r>
        <w:t>Bootování bude povoleno pouze z HDD/SSD, který obsahuje systémový oddíl nebo Windows Boot Manager.</w:t>
      </w:r>
    </w:p>
    <w:p w14:paraId="522C7BD5" w14:textId="2A7543DE" w:rsidR="00004FB3" w:rsidRDefault="00004FB3" w:rsidP="00922A56">
      <w:pPr>
        <w:pStyle w:val="Normln-odstavec-slovan"/>
      </w:pPr>
      <w:r>
        <w:lastRenderedPageBreak/>
        <w:t>V případě UEFI bude deaktivována možnost spuštění jednorázového Boot Menu (volba Boot Device List).</w:t>
      </w:r>
    </w:p>
    <w:p w14:paraId="6FB95DA8" w14:textId="569DE693" w:rsidR="00004FB3" w:rsidRDefault="00004FB3" w:rsidP="00922A56">
      <w:pPr>
        <w:pStyle w:val="Normln-odstavec-slovan"/>
      </w:pPr>
      <w:r>
        <w:t>Možnost bootování z ostatních zařízení (LAN, USB, Secure Digital SD apod.) bude zakázána.</w:t>
      </w:r>
    </w:p>
    <w:p w14:paraId="02A3716B" w14:textId="3411D42A" w:rsidR="00004FB3" w:rsidRPr="00004FB3" w:rsidRDefault="00816954" w:rsidP="00922A56">
      <w:pPr>
        <w:pStyle w:val="Normln-odstavec-slovan"/>
      </w:pPr>
      <w:r>
        <w:t>Nepotřebné komunikační a b</w:t>
      </w:r>
      <w:r w:rsidR="00004FB3">
        <w:t xml:space="preserve">ezdrátové </w:t>
      </w:r>
      <w:r>
        <w:t>rozhraní (eSata, ThunderBolt, FireWire, Wireless, Bluetooth apod.) budou zakázány.</w:t>
      </w:r>
    </w:p>
    <w:p w14:paraId="06C2DB30" w14:textId="77777777" w:rsidR="008561BC" w:rsidRDefault="008561BC" w:rsidP="008561BC">
      <w:pPr>
        <w:pStyle w:val="Normln-clanek"/>
      </w:pPr>
      <w:bookmarkStart w:id="42" w:name="_Toc443871"/>
      <w:bookmarkEnd w:id="42"/>
    </w:p>
    <w:p w14:paraId="7C5F85BE" w14:textId="77777777" w:rsidR="006553A8" w:rsidRDefault="006553A8" w:rsidP="006553A8">
      <w:pPr>
        <w:pStyle w:val="Normln-nadpis"/>
      </w:pPr>
      <w:bookmarkStart w:id="43" w:name="_Toc443802"/>
      <w:bookmarkStart w:id="44" w:name="_Toc443963"/>
      <w:bookmarkStart w:id="45" w:name="_Toc209018083"/>
      <w:r>
        <w:t>Minimální požadavky počítačové bezpečnosti</w:t>
      </w:r>
      <w:bookmarkEnd w:id="43"/>
      <w:bookmarkEnd w:id="44"/>
      <w:bookmarkEnd w:id="45"/>
    </w:p>
    <w:p w14:paraId="779ACAE6" w14:textId="77777777" w:rsidR="006553A8" w:rsidRDefault="006553A8" w:rsidP="00922A56">
      <w:pPr>
        <w:pStyle w:val="Normln-odstavec-slovan"/>
      </w:pPr>
      <w:r>
        <w:t xml:space="preserve">Nastavením a prostředky použitého operačního systému </w:t>
      </w:r>
      <w:r w:rsidR="00CE6748">
        <w:t>bude</w:t>
      </w:r>
      <w:r>
        <w:t xml:space="preserve"> v informačním systému zajištěna:</w:t>
      </w:r>
    </w:p>
    <w:p w14:paraId="0866C395" w14:textId="77777777" w:rsidR="006553A8" w:rsidRDefault="006553A8" w:rsidP="00922A56">
      <w:pPr>
        <w:pStyle w:val="Normln-odstavec-odrka"/>
      </w:pPr>
      <w:r>
        <w:t>jednoznačná identifikace a autentizace,</w:t>
      </w:r>
    </w:p>
    <w:p w14:paraId="6969DF80" w14:textId="77777777" w:rsidR="006553A8" w:rsidRDefault="006553A8" w:rsidP="00922A56">
      <w:pPr>
        <w:pStyle w:val="Normln-odstavec-odrka"/>
      </w:pPr>
      <w:r>
        <w:t>volitelné řízení přístupu,</w:t>
      </w:r>
    </w:p>
    <w:p w14:paraId="1DB0306E" w14:textId="77777777" w:rsidR="006553A8" w:rsidRDefault="006553A8" w:rsidP="00922A56">
      <w:pPr>
        <w:pStyle w:val="Normln-odstavec-odrka"/>
      </w:pPr>
      <w:r>
        <w:t>vytváření auditních záznamů,</w:t>
      </w:r>
    </w:p>
    <w:p w14:paraId="0B3EBA44" w14:textId="77777777" w:rsidR="006553A8" w:rsidRDefault="006553A8" w:rsidP="00922A56">
      <w:pPr>
        <w:pStyle w:val="Normln-odstavec-odrka"/>
      </w:pPr>
      <w:r>
        <w:t>ošetření paměťových objektů před jejich dalším použitím.</w:t>
      </w:r>
    </w:p>
    <w:p w14:paraId="007C6F11" w14:textId="77777777" w:rsidR="006553A8" w:rsidRDefault="006553A8" w:rsidP="00922A56">
      <w:pPr>
        <w:pStyle w:val="Normln-odstavec-slovan"/>
      </w:pPr>
      <w:r>
        <w:t>Použití operačních systémů, které nejsou schopny zajistit výše zmíněná nastavení je v informačním systému zakázáno.</w:t>
      </w:r>
    </w:p>
    <w:p w14:paraId="40BD80AB" w14:textId="77777777" w:rsidR="006553A8" w:rsidRDefault="006553A8" w:rsidP="00922A56">
      <w:pPr>
        <w:pStyle w:val="Normln-odstavec-slovan"/>
      </w:pPr>
      <w:r>
        <w:t xml:space="preserve">Pro informační systém </w:t>
      </w:r>
      <w:r w:rsidR="00CE6748">
        <w:t>budou</w:t>
      </w:r>
      <w:r>
        <w:t xml:space="preserve"> stanoveny i další požadavky počítačové bezpečnosti, kterými jsou zejména:</w:t>
      </w:r>
    </w:p>
    <w:p w14:paraId="40FE0161" w14:textId="77777777" w:rsidR="006553A8" w:rsidRDefault="006553A8" w:rsidP="00922A56">
      <w:pPr>
        <w:pStyle w:val="Normln-odstavec-odrka"/>
      </w:pPr>
      <w:r>
        <w:t>tvorba přístupových hesel,</w:t>
      </w:r>
    </w:p>
    <w:p w14:paraId="6B87C2B3" w14:textId="77777777" w:rsidR="006553A8" w:rsidRDefault="006553A8" w:rsidP="00922A56">
      <w:pPr>
        <w:pStyle w:val="Normln-odstavec-odrka"/>
      </w:pPr>
      <w:r>
        <w:t>archivace auditních záznamů,</w:t>
      </w:r>
    </w:p>
    <w:p w14:paraId="52452C69" w14:textId="77777777" w:rsidR="006553A8" w:rsidRDefault="006553A8" w:rsidP="00922A56">
      <w:pPr>
        <w:pStyle w:val="Normln-odstavec-odrka"/>
      </w:pPr>
      <w:r>
        <w:t>bezpečnost V/V portů,</w:t>
      </w:r>
    </w:p>
    <w:p w14:paraId="42C59AD3" w14:textId="77777777" w:rsidR="006553A8" w:rsidRDefault="006553A8" w:rsidP="00922A56">
      <w:pPr>
        <w:pStyle w:val="Normln-odstavec-odrka"/>
      </w:pPr>
      <w:r>
        <w:t>bezpečné mazání informací,</w:t>
      </w:r>
    </w:p>
    <w:p w14:paraId="31D172F6" w14:textId="77777777" w:rsidR="006553A8" w:rsidRDefault="006553A8" w:rsidP="00922A56">
      <w:pPr>
        <w:pStyle w:val="Normln-odstavec-odrka"/>
      </w:pPr>
      <w:r>
        <w:t>antivirová ochrana a aktualizace virových řetězců,</w:t>
      </w:r>
    </w:p>
    <w:p w14:paraId="4B3406D5" w14:textId="77777777" w:rsidR="006553A8" w:rsidRDefault="000B05F1" w:rsidP="00922A56">
      <w:pPr>
        <w:pStyle w:val="Normln-odstavec-odrka"/>
      </w:pPr>
      <w:r>
        <w:t>instalace a používání HW a SW.</w:t>
      </w:r>
    </w:p>
    <w:p w14:paraId="25F6ED73" w14:textId="77777777" w:rsidR="006553A8" w:rsidRDefault="006553A8" w:rsidP="00CE6748">
      <w:pPr>
        <w:pStyle w:val="Normln-clanek"/>
      </w:pPr>
      <w:bookmarkStart w:id="46" w:name="_Toc443872"/>
      <w:bookmarkEnd w:id="46"/>
    </w:p>
    <w:p w14:paraId="0D0026FA" w14:textId="77777777" w:rsidR="00CE6748" w:rsidRDefault="00CE6748" w:rsidP="00CE6748">
      <w:pPr>
        <w:pStyle w:val="Normln-nadpis"/>
      </w:pPr>
      <w:bookmarkStart w:id="47" w:name="_Toc443803"/>
      <w:bookmarkStart w:id="48" w:name="_Toc443964"/>
      <w:bookmarkStart w:id="49" w:name="_Toc209018084"/>
      <w:r>
        <w:t>Tvorba přístupových hesel</w:t>
      </w:r>
      <w:bookmarkEnd w:id="47"/>
      <w:bookmarkEnd w:id="48"/>
      <w:bookmarkEnd w:id="49"/>
    </w:p>
    <w:p w14:paraId="59E40243" w14:textId="5A596BEC" w:rsidR="00CE6748" w:rsidRDefault="00CE6748" w:rsidP="00922A56">
      <w:pPr>
        <w:pStyle w:val="Normln-odstavec-slovan"/>
      </w:pPr>
      <w:r>
        <w:t xml:space="preserve">Přístupové heslo k účtu informačního systému </w:t>
      </w:r>
      <w:r w:rsidR="004214CC">
        <w:t xml:space="preserve">musí být </w:t>
      </w:r>
      <w:r>
        <w:t>chráněno jako utajovaná informace stupně utajení</w:t>
      </w:r>
      <w:r w:rsidR="007E4341">
        <w:t xml:space="preserve"> </w:t>
      </w:r>
      <w:r w:rsidR="007E4341" w:rsidRPr="007E4341">
        <w:t>Vyhrazené</w:t>
      </w:r>
      <w:r>
        <w:t>.</w:t>
      </w:r>
    </w:p>
    <w:p w14:paraId="1B379C15" w14:textId="6F69E190" w:rsidR="009A1F05" w:rsidRDefault="009A1F05" w:rsidP="00922A56">
      <w:pPr>
        <w:pStyle w:val="Normln-odstavec-slovan"/>
      </w:pPr>
      <w:r>
        <w:t xml:space="preserve">Politika hesel použitá v informačním systému bude </w:t>
      </w:r>
      <w:r w:rsidR="00E7134D">
        <w:t>vycházet z</w:t>
      </w:r>
      <w:r w:rsidR="004278C8">
        <w:t> </w:t>
      </w:r>
      <w:r w:rsidR="0086227D">
        <w:t>kapitoly</w:t>
      </w:r>
      <w:r w:rsidR="004278C8">
        <w:t xml:space="preserve"> „Výsledky </w:t>
      </w:r>
      <w:r w:rsidR="00E7134D">
        <w:t>analýzy rizik</w:t>
      </w:r>
      <w:r w:rsidR="004278C8">
        <w:t>“</w:t>
      </w:r>
      <w:r w:rsidR="00E7134D">
        <w:t xml:space="preserve"> a bude definována v</w:t>
      </w:r>
      <w:r w:rsidR="004278C8">
        <w:t> </w:t>
      </w:r>
      <w:r w:rsidR="0086227D">
        <w:t>kapitole</w:t>
      </w:r>
      <w:r w:rsidR="004278C8">
        <w:t xml:space="preserve"> „</w:t>
      </w:r>
      <w:r w:rsidR="00DB4904">
        <w:t>Popis</w:t>
      </w:r>
      <w:r w:rsidR="00E7134D">
        <w:t xml:space="preserve"> bezpečnosti</w:t>
      </w:r>
      <w:r w:rsidR="00E03334">
        <w:t xml:space="preserve"> </w:t>
      </w:r>
      <w:r w:rsidR="00E03334" w:rsidRPr="00A26D8C">
        <w:t>informačníh</w:t>
      </w:r>
      <w:r w:rsidR="00E03334">
        <w:t>o</w:t>
      </w:r>
      <w:r w:rsidR="00E03334" w:rsidRPr="00A26D8C">
        <w:t xml:space="preserve"> systém</w:t>
      </w:r>
      <w:r w:rsidR="00E03334">
        <w:t>u</w:t>
      </w:r>
      <w:r w:rsidR="00E03334" w:rsidRPr="00A26D8C">
        <w:t xml:space="preserve"> určen</w:t>
      </w:r>
      <w:r w:rsidR="004214CC">
        <w:t>ého</w:t>
      </w:r>
      <w:r w:rsidR="00E03334" w:rsidRPr="00A26D8C">
        <w:t xml:space="preserve"> pro nakládání s utajovanými informacemi do a včetně stupně utajení </w:t>
      </w:r>
      <w:r w:rsidR="00E03334">
        <w:t>Vyhrazené (dále jen „</w:t>
      </w:r>
      <w:r w:rsidR="00DB4904">
        <w:t>Popis</w:t>
      </w:r>
      <w:r w:rsidR="00E03334">
        <w:t xml:space="preserve"> bezpečnosti“).</w:t>
      </w:r>
    </w:p>
    <w:p w14:paraId="3F6BA001" w14:textId="77777777" w:rsidR="00CE6748" w:rsidRDefault="00CE6748" w:rsidP="00922A56">
      <w:pPr>
        <w:pStyle w:val="Normln-odstavec-slovan"/>
      </w:pPr>
      <w:r>
        <w:t xml:space="preserve">Přístupové heslo k účtu uživatele nebo pracovníka správy </w:t>
      </w:r>
      <w:r w:rsidR="009A1F05">
        <w:t>nebude</w:t>
      </w:r>
      <w:r>
        <w:t>:</w:t>
      </w:r>
    </w:p>
    <w:p w14:paraId="1EE6200E" w14:textId="77777777" w:rsidR="00CE6748" w:rsidRDefault="00CE6748" w:rsidP="00922A56">
      <w:pPr>
        <w:pStyle w:val="Normln-odstavec-odrka"/>
      </w:pPr>
      <w:r>
        <w:t>obsahovat přihlašovací jméno (login) ani ve změněné formě,</w:t>
      </w:r>
    </w:p>
    <w:p w14:paraId="7D687CD1" w14:textId="77777777" w:rsidR="00CE6748" w:rsidRDefault="00CE6748" w:rsidP="00922A56">
      <w:pPr>
        <w:pStyle w:val="Normln-odstavec-odrka"/>
      </w:pPr>
      <w:r>
        <w:t>odvozeno ze jmen příbuzných nebo známých,</w:t>
      </w:r>
    </w:p>
    <w:p w14:paraId="2C8965EC" w14:textId="77777777" w:rsidR="00CE6748" w:rsidRDefault="00CE6748" w:rsidP="00922A56">
      <w:pPr>
        <w:pStyle w:val="Normln-odstavec-odrka"/>
      </w:pPr>
      <w:r>
        <w:t>odvozeno z žádné informace, která má vztah k uživateli (číslo vozu, telefonní číslo, osobní číslo, značka auta, jméno ulice atd.),</w:t>
      </w:r>
    </w:p>
    <w:p w14:paraId="2E17DC49" w14:textId="77777777" w:rsidR="00CE6748" w:rsidRDefault="00CE6748" w:rsidP="00922A56">
      <w:pPr>
        <w:pStyle w:val="Normln-odstavec-odrka"/>
      </w:pPr>
      <w:r>
        <w:lastRenderedPageBreak/>
        <w:t>použito v jiném informačním systému,</w:t>
      </w:r>
    </w:p>
    <w:p w14:paraId="646AB648" w14:textId="77777777" w:rsidR="00CE6748" w:rsidRDefault="00CE6748" w:rsidP="00922A56">
      <w:pPr>
        <w:pStyle w:val="Normln-odstavec-odrka"/>
      </w:pPr>
      <w:r>
        <w:t>sdíleno s jiným uživatelem systému.</w:t>
      </w:r>
    </w:p>
    <w:p w14:paraId="6CDFD938" w14:textId="2ACA23DD" w:rsidR="00CE6748" w:rsidRDefault="00CE6748" w:rsidP="00922A56">
      <w:pPr>
        <w:pStyle w:val="Normln-odstavec-slovan"/>
      </w:pPr>
      <w:r>
        <w:t xml:space="preserve">Přístupové heslo k BIOSu, pevným účtům nebo ke službám operačního systému informačního systému </w:t>
      </w:r>
      <w:r w:rsidR="009A1F05">
        <w:t>bude</w:t>
      </w:r>
      <w:r>
        <w:t xml:space="preserve"> </w:t>
      </w:r>
      <w:r w:rsidR="007E4341">
        <w:t xml:space="preserve">chráněno jako utajovaná informace stupně utajení </w:t>
      </w:r>
      <w:r w:rsidR="007E4341" w:rsidRPr="007E4341">
        <w:t>Vyhrazené</w:t>
      </w:r>
      <w:r w:rsidR="0080658E">
        <w:t xml:space="preserve"> a </w:t>
      </w:r>
      <w:r w:rsidR="0080658E" w:rsidRPr="0080658E">
        <w:t xml:space="preserve">po dobu platnosti </w:t>
      </w:r>
      <w:r w:rsidR="0080658E">
        <w:t xml:space="preserve">budou </w:t>
      </w:r>
      <w:r w:rsidR="0080658E" w:rsidRPr="0080658E">
        <w:t>uložena v zabezpečené obálce</w:t>
      </w:r>
      <w:r>
        <w:t>.</w:t>
      </w:r>
    </w:p>
    <w:p w14:paraId="45425B32" w14:textId="77777777" w:rsidR="00036887" w:rsidRDefault="00036887" w:rsidP="00931470">
      <w:pPr>
        <w:pStyle w:val="Normln-clanek"/>
      </w:pPr>
      <w:bookmarkStart w:id="50" w:name="_Toc443873"/>
      <w:bookmarkEnd w:id="50"/>
    </w:p>
    <w:p w14:paraId="1DB15C71" w14:textId="77777777" w:rsidR="00931470" w:rsidRDefault="00931470" w:rsidP="00931470">
      <w:pPr>
        <w:pStyle w:val="Normln-nadpis"/>
      </w:pPr>
      <w:bookmarkStart w:id="51" w:name="_Toc443804"/>
      <w:bookmarkStart w:id="52" w:name="_Toc443965"/>
      <w:bookmarkStart w:id="53" w:name="_Toc209018085"/>
      <w:r>
        <w:t>Archivace auditních záznamů</w:t>
      </w:r>
      <w:bookmarkEnd w:id="51"/>
      <w:bookmarkEnd w:id="52"/>
      <w:bookmarkEnd w:id="53"/>
    </w:p>
    <w:p w14:paraId="38341545" w14:textId="77777777" w:rsidR="00931470" w:rsidRDefault="00931470" w:rsidP="00922A56">
      <w:pPr>
        <w:pStyle w:val="Normln-odstavec-slovan"/>
      </w:pPr>
      <w:r>
        <w:t>Vytváření auditních záznamů bude zajišťováno funkcionalitou a nastavením použitého operačního systému případně i aplikačního software.</w:t>
      </w:r>
    </w:p>
    <w:p w14:paraId="4120D713" w14:textId="73F6F4AF" w:rsidR="00E7134D" w:rsidRDefault="00931470" w:rsidP="00922A56">
      <w:pPr>
        <w:pStyle w:val="Normln-odstavec-slovan"/>
      </w:pPr>
      <w:r>
        <w:t>Bezpečnostní správce bude provádět kontrolu a archivaci auditních záznamů</w:t>
      </w:r>
      <w:r w:rsidR="00E7134D">
        <w:t xml:space="preserve"> podle pravidel popsaných v</w:t>
      </w:r>
      <w:r w:rsidR="007E4341">
        <w:t> </w:t>
      </w:r>
      <w:r w:rsidR="000B01F1">
        <w:t>kapitole</w:t>
      </w:r>
      <w:r w:rsidR="007E4341">
        <w:t xml:space="preserve"> „</w:t>
      </w:r>
      <w:r w:rsidR="00DB4904">
        <w:t>Popis</w:t>
      </w:r>
      <w:r w:rsidR="00E7134D">
        <w:t xml:space="preserve"> bezpečnosti</w:t>
      </w:r>
      <w:r w:rsidR="007E4341">
        <w:t>“</w:t>
      </w:r>
      <w:r w:rsidR="00E7134D">
        <w:t xml:space="preserve"> a vycházejících z</w:t>
      </w:r>
      <w:r w:rsidR="000B01F1">
        <w:t> kapitoly</w:t>
      </w:r>
      <w:r w:rsidR="007E4341">
        <w:t xml:space="preserve"> „Výsledky analýzy rizik“</w:t>
      </w:r>
      <w:r w:rsidR="00E7134D">
        <w:t>.</w:t>
      </w:r>
    </w:p>
    <w:p w14:paraId="23E7DA08" w14:textId="77777777" w:rsidR="00931470" w:rsidRDefault="00931470" w:rsidP="00922A56">
      <w:pPr>
        <w:pStyle w:val="Normln-odstavec-slovan"/>
      </w:pPr>
      <w:r>
        <w:t xml:space="preserve">Auditní záznamy budou archivovány po dobu minimálně </w:t>
      </w:r>
      <w:r w:rsidR="0080699A">
        <w:t>pěti</w:t>
      </w:r>
      <w:r>
        <w:t xml:space="preserve"> let.</w:t>
      </w:r>
    </w:p>
    <w:p w14:paraId="10A42E7D" w14:textId="77777777" w:rsidR="00931470" w:rsidRPr="00931470" w:rsidRDefault="00931470" w:rsidP="00922A56">
      <w:pPr>
        <w:pStyle w:val="Normln-odstavec-slovan"/>
      </w:pPr>
      <w:r>
        <w:t xml:space="preserve">Auditní záznamy </w:t>
      </w:r>
      <w:r w:rsidR="00E7134D">
        <w:t>nebudou</w:t>
      </w:r>
      <w:r>
        <w:t xml:space="preserve"> klasifikovány jako utajované informace, pokud </w:t>
      </w:r>
      <w:r w:rsidR="00E7134D">
        <w:t>nebude</w:t>
      </w:r>
      <w:r>
        <w:t xml:space="preserve"> stanoveno jinak, ale zacház</w:t>
      </w:r>
      <w:r w:rsidR="00E7134D">
        <w:t xml:space="preserve">et se s nimi bude </w:t>
      </w:r>
      <w:r>
        <w:t>jako s citlivými informacemi.</w:t>
      </w:r>
    </w:p>
    <w:p w14:paraId="05983320" w14:textId="77777777" w:rsidR="00036887" w:rsidRDefault="00036887" w:rsidP="00931470">
      <w:pPr>
        <w:pStyle w:val="Normln-clanek"/>
      </w:pPr>
      <w:bookmarkStart w:id="54" w:name="_Toc443874"/>
      <w:bookmarkEnd w:id="54"/>
    </w:p>
    <w:p w14:paraId="3AEE1191" w14:textId="77777777" w:rsidR="00931470" w:rsidRDefault="00931470" w:rsidP="00931470">
      <w:pPr>
        <w:pStyle w:val="Normln-nadpis"/>
      </w:pPr>
      <w:bookmarkStart w:id="55" w:name="_Toc443805"/>
      <w:bookmarkStart w:id="56" w:name="_Toc443966"/>
      <w:bookmarkStart w:id="57" w:name="_Toc209018086"/>
      <w:r>
        <w:t>Bezpečnost V/V portů</w:t>
      </w:r>
      <w:bookmarkEnd w:id="55"/>
      <w:bookmarkEnd w:id="56"/>
      <w:bookmarkEnd w:id="57"/>
    </w:p>
    <w:p w14:paraId="5A24B154" w14:textId="5665D295" w:rsidR="00931470" w:rsidRDefault="00931470" w:rsidP="00922A56">
      <w:pPr>
        <w:pStyle w:val="Normln-odstavec-slovan"/>
      </w:pPr>
      <w:r>
        <w:t xml:space="preserve">Používání vstupně výstupních portů na pracovištích </w:t>
      </w:r>
      <w:r w:rsidR="00E41FBA">
        <w:t>bude řízeno</w:t>
      </w:r>
      <w:r>
        <w:t xml:space="preserve"> pomocí speciálních pos</w:t>
      </w:r>
      <w:r w:rsidR="00AB022A">
        <w:t xml:space="preserve">tupů nebo aplikací schválených </w:t>
      </w:r>
      <w:r w:rsidR="00E41FBA">
        <w:t>NÚKIB</w:t>
      </w:r>
      <w:r>
        <w:t xml:space="preserve"> (SW nebo HW</w:t>
      </w:r>
      <w:r w:rsidRPr="00931470">
        <w:t xml:space="preserve"> </w:t>
      </w:r>
      <w:r>
        <w:t>technické prostředky).</w:t>
      </w:r>
    </w:p>
    <w:p w14:paraId="4CB3D28F" w14:textId="77777777" w:rsidR="00931470" w:rsidRDefault="00931470" w:rsidP="00922A56">
      <w:pPr>
        <w:pStyle w:val="Normln-odstavec-slovan"/>
      </w:pPr>
      <w:r>
        <w:t xml:space="preserve">Řízení vstupně výstupních portů bude zajišťovat, že </w:t>
      </w:r>
      <w:r w:rsidR="00E41FBA">
        <w:t>v informačním systému mohou</w:t>
      </w:r>
      <w:r>
        <w:t xml:space="preserve"> být používána pouze schválená vstupně výstupní zařízení.</w:t>
      </w:r>
    </w:p>
    <w:p w14:paraId="29A19922" w14:textId="448D19C3" w:rsidR="00E7134D" w:rsidRPr="00931470" w:rsidRDefault="00E7134D" w:rsidP="00922A56">
      <w:pPr>
        <w:pStyle w:val="Normln-odstavec-slovan"/>
      </w:pPr>
      <w:r>
        <w:t>Způsob řízení vstupně výstupních portů bude popsán v</w:t>
      </w:r>
      <w:r w:rsidR="000B01F1">
        <w:t xml:space="preserve"> kapitole </w:t>
      </w:r>
      <w:r w:rsidR="00E03334">
        <w:t>„</w:t>
      </w:r>
      <w:r w:rsidR="00DB4904">
        <w:t>Popis</w:t>
      </w:r>
      <w:r w:rsidR="00E03334">
        <w:t xml:space="preserve"> bezpečnosti“.</w:t>
      </w:r>
    </w:p>
    <w:p w14:paraId="377C7762" w14:textId="77777777" w:rsidR="00036887" w:rsidRDefault="00036887" w:rsidP="00931470">
      <w:pPr>
        <w:pStyle w:val="Normln-clanek"/>
      </w:pPr>
      <w:bookmarkStart w:id="58" w:name="_Toc443875"/>
      <w:bookmarkEnd w:id="58"/>
    </w:p>
    <w:p w14:paraId="3CFCAFC3" w14:textId="77777777" w:rsidR="00931470" w:rsidRDefault="00931470" w:rsidP="00931470">
      <w:pPr>
        <w:pStyle w:val="Normln-nadpis"/>
      </w:pPr>
      <w:bookmarkStart w:id="59" w:name="_Toc443806"/>
      <w:bookmarkStart w:id="60" w:name="_Toc443967"/>
      <w:bookmarkStart w:id="61" w:name="_Toc209018087"/>
      <w:r>
        <w:t>Bezpečné mazání informací</w:t>
      </w:r>
      <w:bookmarkEnd w:id="59"/>
      <w:bookmarkEnd w:id="60"/>
      <w:bookmarkEnd w:id="61"/>
    </w:p>
    <w:p w14:paraId="44EF986B" w14:textId="77777777" w:rsidR="00931470" w:rsidRDefault="00931470" w:rsidP="00922A56">
      <w:pPr>
        <w:pStyle w:val="Normln-odstavec-slovan"/>
      </w:pPr>
      <w:r>
        <w:t>Ošetření opakovaného použití paměťových objektů bude zajištěno prostředky a nastavením použitého operačního systému.</w:t>
      </w:r>
    </w:p>
    <w:p w14:paraId="36B70CC6" w14:textId="47A57823" w:rsidR="00E7134D" w:rsidRDefault="00E7134D" w:rsidP="00922A56">
      <w:pPr>
        <w:pStyle w:val="Normln-odstavec-slovan"/>
      </w:pPr>
      <w:r>
        <w:t>Požadavky na b</w:t>
      </w:r>
      <w:r w:rsidR="00931470">
        <w:t xml:space="preserve">ezpečné mazání nosičů informací </w:t>
      </w:r>
      <w:r>
        <w:t>budou popsány v</w:t>
      </w:r>
      <w:r w:rsidR="00E03334">
        <w:t> </w:t>
      </w:r>
      <w:r w:rsidR="000B01F1">
        <w:t>kapitole</w:t>
      </w:r>
      <w:r w:rsidR="00E03334">
        <w:t xml:space="preserve"> „</w:t>
      </w:r>
      <w:r w:rsidR="00DB4904">
        <w:t>Popis</w:t>
      </w:r>
      <w:r>
        <w:t xml:space="preserve"> bezpečnosti</w:t>
      </w:r>
      <w:r w:rsidR="00E03334">
        <w:t>“</w:t>
      </w:r>
      <w:r>
        <w:t>.</w:t>
      </w:r>
    </w:p>
    <w:p w14:paraId="2771E1D8" w14:textId="77777777" w:rsidR="00931470" w:rsidRDefault="00931470" w:rsidP="00922A56">
      <w:pPr>
        <w:pStyle w:val="Normln-odstavec-slovan"/>
      </w:pPr>
      <w:r>
        <w:t xml:space="preserve">Bezpečné mazání </w:t>
      </w:r>
      <w:r w:rsidR="00E7134D">
        <w:t xml:space="preserve">bude </w:t>
      </w:r>
      <w:r>
        <w:t>zajišť</w:t>
      </w:r>
      <w:r w:rsidR="00E7134D">
        <w:t>ovat</w:t>
      </w:r>
      <w:r>
        <w:t xml:space="preserve"> a provád</w:t>
      </w:r>
      <w:r w:rsidR="00E7134D">
        <w:t>ět</w:t>
      </w:r>
      <w:r>
        <w:t xml:space="preserve"> bezpečnostní správce. </w:t>
      </w:r>
    </w:p>
    <w:p w14:paraId="56F1F41C" w14:textId="77777777" w:rsidR="00931470" w:rsidRPr="00931470" w:rsidRDefault="00931470" w:rsidP="00922A56">
      <w:pPr>
        <w:pStyle w:val="Normln-odstavec-slovan"/>
      </w:pPr>
      <w:r>
        <w:t xml:space="preserve">Snižování nebo rušení stupně utajení nosičů informací </w:t>
      </w:r>
      <w:r w:rsidR="00E7134D">
        <w:t>bude</w:t>
      </w:r>
      <w:r>
        <w:t xml:space="preserve"> zakázáno.</w:t>
      </w:r>
    </w:p>
    <w:p w14:paraId="1B2EAB71" w14:textId="77777777" w:rsidR="008561BC" w:rsidRDefault="008561BC" w:rsidP="00931470">
      <w:pPr>
        <w:pStyle w:val="Normln-clanek"/>
      </w:pPr>
      <w:bookmarkStart w:id="62" w:name="_Toc443876"/>
      <w:bookmarkEnd w:id="62"/>
    </w:p>
    <w:p w14:paraId="6873DCA6" w14:textId="77777777" w:rsidR="00931470" w:rsidRDefault="00931470" w:rsidP="00931470">
      <w:pPr>
        <w:pStyle w:val="Normln-nadpis"/>
      </w:pPr>
      <w:bookmarkStart w:id="63" w:name="_Toc443807"/>
      <w:bookmarkStart w:id="64" w:name="_Toc443968"/>
      <w:bookmarkStart w:id="65" w:name="_Toc209018088"/>
      <w:r>
        <w:t>Antivirová ochrana a aktualizace virových řetězců</w:t>
      </w:r>
      <w:bookmarkEnd w:id="63"/>
      <w:bookmarkEnd w:id="64"/>
      <w:bookmarkEnd w:id="65"/>
    </w:p>
    <w:p w14:paraId="3FE4BAE6" w14:textId="77777777" w:rsidR="00931470" w:rsidRDefault="00931470" w:rsidP="00922A56">
      <w:pPr>
        <w:pStyle w:val="Normln-odstavec-slovan"/>
      </w:pPr>
      <w:r>
        <w:t xml:space="preserve">V informačním systému bude použit SW antivirové ochrany, jehož aktualizaci </w:t>
      </w:r>
      <w:r w:rsidR="00E7134D">
        <w:t xml:space="preserve">bude </w:t>
      </w:r>
      <w:r>
        <w:t>provád</w:t>
      </w:r>
      <w:r w:rsidR="00E7134D">
        <w:t>ět</w:t>
      </w:r>
      <w:r w:rsidR="00392A58">
        <w:t xml:space="preserve"> </w:t>
      </w:r>
      <w:r>
        <w:t>příslušný pracovník správy.</w:t>
      </w:r>
    </w:p>
    <w:p w14:paraId="44E2E74A" w14:textId="4B1A0D79" w:rsidR="00E7134D" w:rsidRDefault="00E7134D" w:rsidP="00922A56">
      <w:pPr>
        <w:pStyle w:val="Normln-odstavec-slovan"/>
      </w:pPr>
      <w:r>
        <w:t>Četnost provádění a</w:t>
      </w:r>
      <w:r w:rsidR="00392A58">
        <w:t xml:space="preserve">ktualizace virových řetězců bude </w:t>
      </w:r>
      <w:r w:rsidR="00E41FBA">
        <w:t>definována</w:t>
      </w:r>
      <w:r>
        <w:t xml:space="preserve"> v </w:t>
      </w:r>
      <w:r w:rsidR="000B01F1">
        <w:t>kapitole</w:t>
      </w:r>
      <w:r w:rsidR="00E03334">
        <w:t xml:space="preserve"> „</w:t>
      </w:r>
      <w:r w:rsidR="00DB4904">
        <w:t>Popis</w:t>
      </w:r>
      <w:r w:rsidR="00E03334">
        <w:t xml:space="preserve"> bezpečnosti“</w:t>
      </w:r>
      <w:r>
        <w:t>.</w:t>
      </w:r>
    </w:p>
    <w:p w14:paraId="4FCFE4A3" w14:textId="77777777" w:rsidR="008561BC" w:rsidRDefault="008561BC" w:rsidP="00392A58">
      <w:pPr>
        <w:pStyle w:val="Normln-clanek"/>
      </w:pPr>
      <w:bookmarkStart w:id="66" w:name="_Toc443877"/>
      <w:bookmarkEnd w:id="66"/>
    </w:p>
    <w:p w14:paraId="75832A7C" w14:textId="77777777" w:rsidR="00392A58" w:rsidRDefault="00392A58" w:rsidP="00392A58">
      <w:pPr>
        <w:pStyle w:val="Normln-nadpis"/>
      </w:pPr>
      <w:bookmarkStart w:id="67" w:name="_Toc443808"/>
      <w:bookmarkStart w:id="68" w:name="_Toc443969"/>
      <w:bookmarkStart w:id="69" w:name="_Toc209018089"/>
      <w:r>
        <w:t>Instalace a používání HW a SW</w:t>
      </w:r>
      <w:bookmarkEnd w:id="67"/>
      <w:bookmarkEnd w:id="68"/>
      <w:bookmarkEnd w:id="69"/>
    </w:p>
    <w:p w14:paraId="4401DF1E" w14:textId="77777777" w:rsidR="00392A58" w:rsidRDefault="00392A58" w:rsidP="00922A56">
      <w:pPr>
        <w:pStyle w:val="Normln-odstavec-slovan"/>
      </w:pPr>
      <w:r>
        <w:t xml:space="preserve">Veškerý HW a SW použitý v informačním systému </w:t>
      </w:r>
      <w:r w:rsidR="00E626E6">
        <w:t xml:space="preserve">bude </w:t>
      </w:r>
      <w:r>
        <w:t>podléh</w:t>
      </w:r>
      <w:r w:rsidR="00E626E6">
        <w:t>at</w:t>
      </w:r>
      <w:r>
        <w:t xml:space="preserve"> schválení </w:t>
      </w:r>
      <w:r w:rsidR="00E41FBA">
        <w:t>NÚKIB</w:t>
      </w:r>
      <w:r>
        <w:t>.</w:t>
      </w:r>
    </w:p>
    <w:p w14:paraId="16D95658" w14:textId="77777777" w:rsidR="00392A58" w:rsidRDefault="00392A58" w:rsidP="00922A56">
      <w:pPr>
        <w:pStyle w:val="Normln-odstavec-slovan"/>
      </w:pPr>
      <w:r>
        <w:t xml:space="preserve">Pro každé pracoviště </w:t>
      </w:r>
      <w:r w:rsidR="00E626E6">
        <w:t>po</w:t>
      </w:r>
      <w:r>
        <w:t xml:space="preserve">vede </w:t>
      </w:r>
      <w:r w:rsidR="00E626E6">
        <w:t>bezpečnostní správce</w:t>
      </w:r>
      <w:r>
        <w:t xml:space="preserve"> evidenci použitého HW a</w:t>
      </w:r>
      <w:r w:rsidR="00E626E6">
        <w:t> </w:t>
      </w:r>
      <w:r>
        <w:t>SW.</w:t>
      </w:r>
    </w:p>
    <w:p w14:paraId="5E6D5524" w14:textId="77B998A7" w:rsidR="00703A65" w:rsidRDefault="00D7316C" w:rsidP="00703A65">
      <w:pPr>
        <w:pStyle w:val="Normln-nadpis-cast"/>
      </w:pPr>
      <w:bookmarkStart w:id="70" w:name="_Toc443810"/>
      <w:bookmarkStart w:id="71" w:name="_Toc209018090"/>
      <w:r>
        <w:t>O</w:t>
      </w:r>
      <w:r w:rsidR="00703A65">
        <w:t>blast fyzické bezpečnosti</w:t>
      </w:r>
      <w:bookmarkEnd w:id="70"/>
      <w:bookmarkEnd w:id="71"/>
    </w:p>
    <w:p w14:paraId="23681FB2" w14:textId="77777777" w:rsidR="00703A65" w:rsidRDefault="00703A65" w:rsidP="00703A65">
      <w:pPr>
        <w:pStyle w:val="Normln-clanek"/>
      </w:pPr>
      <w:bookmarkStart w:id="72" w:name="_Toc443878"/>
      <w:bookmarkEnd w:id="72"/>
    </w:p>
    <w:p w14:paraId="6C94AC6E" w14:textId="77777777" w:rsidR="00703A65" w:rsidRDefault="00703A65" w:rsidP="00703A65">
      <w:pPr>
        <w:pStyle w:val="Normln-nadpis"/>
      </w:pPr>
      <w:bookmarkStart w:id="73" w:name="_Toc443811"/>
      <w:bookmarkStart w:id="74" w:name="_Toc443970"/>
      <w:bookmarkStart w:id="75" w:name="_Toc209018091"/>
      <w:r>
        <w:t>Obecné požadavky</w:t>
      </w:r>
      <w:bookmarkEnd w:id="73"/>
      <w:bookmarkEnd w:id="74"/>
      <w:bookmarkEnd w:id="75"/>
    </w:p>
    <w:p w14:paraId="1EA7DDB7" w14:textId="77777777" w:rsidR="00703A65" w:rsidRPr="00703A65" w:rsidRDefault="00703A65" w:rsidP="00922A56">
      <w:pPr>
        <w:pStyle w:val="Normln-odstavec-slovan"/>
      </w:pPr>
      <w:r w:rsidRPr="00703A65">
        <w:t>Fyzická bezpečnost pracovišť bude zajišťována zejména aplikovanými opatřeními v</w:t>
      </w:r>
      <w:r>
        <w:t> </w:t>
      </w:r>
      <w:r w:rsidRPr="00703A65">
        <w:t>souladu s právními předpisy a interními akty řízení upravujícími ochranu utajovaných informací.</w:t>
      </w:r>
    </w:p>
    <w:p w14:paraId="28F182BC" w14:textId="77777777" w:rsidR="00392A58" w:rsidRDefault="00392A58" w:rsidP="00703A65">
      <w:pPr>
        <w:pStyle w:val="Normln-clanek"/>
      </w:pPr>
      <w:bookmarkStart w:id="76" w:name="_Toc443879"/>
      <w:bookmarkEnd w:id="76"/>
    </w:p>
    <w:p w14:paraId="54312430" w14:textId="77777777" w:rsidR="00703A65" w:rsidRDefault="00703A65" w:rsidP="00703A65">
      <w:pPr>
        <w:pStyle w:val="Normln-nadpis"/>
      </w:pPr>
      <w:bookmarkStart w:id="77" w:name="_Toc443812"/>
      <w:bookmarkStart w:id="78" w:name="_Toc443971"/>
      <w:bookmarkStart w:id="79" w:name="_Toc209018092"/>
      <w:r>
        <w:t>Podmínky pro provozování pracoviště</w:t>
      </w:r>
      <w:bookmarkEnd w:id="77"/>
      <w:bookmarkEnd w:id="78"/>
      <w:bookmarkEnd w:id="79"/>
    </w:p>
    <w:p w14:paraId="7C46209F" w14:textId="77777777" w:rsidR="00703A65" w:rsidRDefault="00703A65" w:rsidP="00922A56">
      <w:pPr>
        <w:pStyle w:val="Normln-odstavec-slovan"/>
      </w:pPr>
      <w:r>
        <w:t>Obrazovk</w:t>
      </w:r>
      <w:r w:rsidR="00E41FBA">
        <w:t>a</w:t>
      </w:r>
      <w:r>
        <w:t xml:space="preserve"> monitoru nebo konzole, klávesnice a tiskárny </w:t>
      </w:r>
      <w:r w:rsidR="00055A4E">
        <w:t>budou</w:t>
      </w:r>
      <w:r>
        <w:t xml:space="preserve"> umístěny tak, aby bylo neoprávněné osobě zamezeno odezírání zpracovávané utajované informace.</w:t>
      </w:r>
    </w:p>
    <w:p w14:paraId="295E7623" w14:textId="77777777" w:rsidR="00703A65" w:rsidRDefault="00703A65" w:rsidP="00922A56">
      <w:pPr>
        <w:pStyle w:val="Normln-odstavec-slovan"/>
      </w:pPr>
      <w:r>
        <w:t xml:space="preserve">Při zpracovávání utajované informace typu audio záznamu, </w:t>
      </w:r>
      <w:r w:rsidR="00055A4E">
        <w:t>bude</w:t>
      </w:r>
      <w:r>
        <w:t xml:space="preserve"> zajištěno, že nedojde k porušení povinnosti při ochraně utajované informace cestou akustického přeslechu.</w:t>
      </w:r>
    </w:p>
    <w:p w14:paraId="27E6F8A7" w14:textId="77777777" w:rsidR="00703A65" w:rsidRDefault="00703A65" w:rsidP="00922A56">
      <w:pPr>
        <w:pStyle w:val="Normln-odstavec-slovan"/>
      </w:pPr>
      <w:r>
        <w:t xml:space="preserve">Pracoviště, jehož součástí </w:t>
      </w:r>
      <w:r w:rsidR="00055A4E">
        <w:t>bude</w:t>
      </w:r>
      <w:r>
        <w:t xml:space="preserve"> alespoň jeden nevyjímatelný nosič informací, který nepotřebuje pro uchování informace trvalé připojení k elektrické energii, </w:t>
      </w:r>
      <w:r w:rsidR="00055A4E">
        <w:t xml:space="preserve">bude </w:t>
      </w:r>
      <w:r>
        <w:t>umístěno minimálně v</w:t>
      </w:r>
      <w:r w:rsidR="009C65CE">
        <w:t xml:space="preserve"> příslušné </w:t>
      </w:r>
      <w:r>
        <w:t>zabezpečené oblasti kategorie</w:t>
      </w:r>
      <w:r w:rsidR="00E41FBA">
        <w:t xml:space="preserve"> Vyhrazené,</w:t>
      </w:r>
      <w:r w:rsidR="00B55B9C">
        <w:t xml:space="preserve"> </w:t>
      </w:r>
      <w:r>
        <w:t>třídy II.</w:t>
      </w:r>
    </w:p>
    <w:p w14:paraId="62DDF3A3" w14:textId="77777777" w:rsidR="00703A65" w:rsidRDefault="00703A65" w:rsidP="00922A56">
      <w:pPr>
        <w:pStyle w:val="Normln-odstavec-slovan"/>
      </w:pPr>
      <w:r>
        <w:t xml:space="preserve">Pracoviště, jehož součástí </w:t>
      </w:r>
      <w:r w:rsidR="00055A4E">
        <w:t>budou</w:t>
      </w:r>
      <w:r>
        <w:t xml:space="preserve"> pouze vyjímatelné nosiče informací, kter</w:t>
      </w:r>
      <w:r w:rsidR="00055A4E">
        <w:t>é</w:t>
      </w:r>
      <w:r>
        <w:t xml:space="preserve"> nepotřebují pro uchování informace trvalé připojení k elektrické energii, </w:t>
      </w:r>
      <w:r w:rsidR="00055A4E">
        <w:t>bude</w:t>
      </w:r>
      <w:r>
        <w:t xml:space="preserve"> umístěno minimálně v</w:t>
      </w:r>
      <w:r w:rsidR="009C65CE">
        <w:t xml:space="preserve"> příslušném </w:t>
      </w:r>
      <w:r>
        <w:t>objektu kategorie</w:t>
      </w:r>
      <w:r w:rsidR="009C65CE">
        <w:t xml:space="preserve"> Vyhrazené</w:t>
      </w:r>
      <w:r>
        <w:t>.</w:t>
      </w:r>
    </w:p>
    <w:p w14:paraId="77D88D4D" w14:textId="686AE9B2" w:rsidR="009C65CE" w:rsidRDefault="009C65CE" w:rsidP="00922A56">
      <w:pPr>
        <w:pStyle w:val="Normln-odstavec-slovan"/>
      </w:pPr>
      <w:r>
        <w:t>Pracoviště s přenosným počítačem může být provozováno minimálně v objektu kategorie Vyhrazené, ale přenosný počítač musí být ukládán v příslušném úschovném objektu v zabezpečené oblasti minimálně kategorie Vyhrazené</w:t>
      </w:r>
      <w:r w:rsidR="00B55C32">
        <w:t>, třídy II</w:t>
      </w:r>
      <w:r>
        <w:t>.</w:t>
      </w:r>
    </w:p>
    <w:p w14:paraId="49B1C20D" w14:textId="77777777" w:rsidR="000B05F1" w:rsidRDefault="000B05F1" w:rsidP="000B05F1">
      <w:pPr>
        <w:pStyle w:val="Normln-clanek"/>
      </w:pPr>
      <w:bookmarkStart w:id="80" w:name="_Toc443880"/>
      <w:bookmarkEnd w:id="80"/>
    </w:p>
    <w:p w14:paraId="436E48F6" w14:textId="77777777" w:rsidR="00055A4E" w:rsidRDefault="00055A4E" w:rsidP="00055A4E">
      <w:pPr>
        <w:pStyle w:val="Normln-nadpis"/>
      </w:pPr>
      <w:bookmarkStart w:id="81" w:name="_Toc443813"/>
      <w:bookmarkStart w:id="82" w:name="_Toc443972"/>
      <w:bookmarkStart w:id="83" w:name="_Toc209018093"/>
      <w:r>
        <w:t>Přeprava a ukládání nosičů utajovaných informací</w:t>
      </w:r>
      <w:bookmarkEnd w:id="81"/>
      <w:bookmarkEnd w:id="82"/>
      <w:bookmarkEnd w:id="83"/>
    </w:p>
    <w:p w14:paraId="78F1CFD8" w14:textId="77777777" w:rsidR="00055A4E" w:rsidRDefault="00055A4E" w:rsidP="00922A56">
      <w:pPr>
        <w:pStyle w:val="Normln-odstavec-slovan"/>
      </w:pPr>
      <w:r>
        <w:t xml:space="preserve">Nosiče utajovaných informací </w:t>
      </w:r>
      <w:r w:rsidR="00C84674">
        <w:t>budou</w:t>
      </w:r>
      <w:r>
        <w:t xml:space="preserve"> přeprav</w:t>
      </w:r>
      <w:r w:rsidR="00C84674">
        <w:t>ovány</w:t>
      </w:r>
      <w:r>
        <w:t xml:space="preserve"> v aktovce, kufříku, kufru, přenosné bezpečnostní schránce nebo v kurýrním vaku, který je způsobilý k přepravě utajovaných dokumentů (dále jen „přenosná schránka“).</w:t>
      </w:r>
    </w:p>
    <w:p w14:paraId="6FBF806F" w14:textId="77777777" w:rsidR="00055A4E" w:rsidRDefault="00055A4E" w:rsidP="00922A56">
      <w:pPr>
        <w:pStyle w:val="Normln-odstavec-slovan"/>
      </w:pPr>
      <w:r>
        <w:t xml:space="preserve">Přenosná schránka </w:t>
      </w:r>
      <w:r w:rsidR="00C84674">
        <w:t>bude</w:t>
      </w:r>
      <w:r>
        <w:t xml:space="preserve"> zajišť</w:t>
      </w:r>
      <w:r w:rsidR="00C84674">
        <w:t>ována p</w:t>
      </w:r>
      <w:r>
        <w:t xml:space="preserve">roti neoprávněné manipulaci s jejím obsahem např. uzamčením mechanickým zámkem, pečetěním apod. Přenosná schránka </w:t>
      </w:r>
      <w:r w:rsidR="00C84674">
        <w:t>bude</w:t>
      </w:r>
      <w:r>
        <w:t xml:space="preserve"> opatřena na vhodném místě názvem a adresou </w:t>
      </w:r>
      <w:r w:rsidR="00FF73D1">
        <w:t>provozovatele informačního</w:t>
      </w:r>
      <w:r>
        <w:t xml:space="preserve"> systému provozuje a</w:t>
      </w:r>
      <w:r w:rsidR="00FF73D1">
        <w:t> </w:t>
      </w:r>
      <w:r>
        <w:t>nápisem: „V případě nálezu neotvírejte a předejte neprodleně útvaru Policie ČR nebo Národnímu bezpečnostnímu úřadu!“.</w:t>
      </w:r>
    </w:p>
    <w:p w14:paraId="20AF22FA" w14:textId="77777777" w:rsidR="00055A4E" w:rsidRPr="00055A4E" w:rsidRDefault="00FF73D1" w:rsidP="00922A56">
      <w:pPr>
        <w:pStyle w:val="Normln-odstavec-slovan"/>
      </w:pPr>
      <w:r>
        <w:t>Přenosné počítače</w:t>
      </w:r>
      <w:r w:rsidR="00055A4E">
        <w:t xml:space="preserve"> a vyjímatelné nosiče utajovaných informací se </w:t>
      </w:r>
      <w:r w:rsidR="00C84674">
        <w:t xml:space="preserve">budou </w:t>
      </w:r>
      <w:r w:rsidR="00055A4E">
        <w:t>ukláda</w:t>
      </w:r>
      <w:r w:rsidR="00C84674">
        <w:t>t</w:t>
      </w:r>
      <w:r w:rsidR="00055A4E">
        <w:t xml:space="preserve"> </w:t>
      </w:r>
      <w:r w:rsidR="00D03FE8">
        <w:t>v </w:t>
      </w:r>
      <w:r w:rsidR="00055A4E">
        <w:t xml:space="preserve">zabezpečené oblasti </w:t>
      </w:r>
      <w:r w:rsidR="0071653A">
        <w:t xml:space="preserve">minimálně </w:t>
      </w:r>
      <w:r w:rsidR="00055A4E">
        <w:t xml:space="preserve">kategorie </w:t>
      </w:r>
      <w:r w:rsidR="009C65CE">
        <w:t xml:space="preserve">Vyhrazené </w:t>
      </w:r>
      <w:r w:rsidR="00055A4E">
        <w:t>v</w:t>
      </w:r>
      <w:r w:rsidR="00D03FE8">
        <w:t xml:space="preserve"> příslušném </w:t>
      </w:r>
      <w:r w:rsidR="00055A4E">
        <w:t>úschovném objektu typu 1 nebo 1A.</w:t>
      </w:r>
    </w:p>
    <w:p w14:paraId="79DDA603" w14:textId="77777777" w:rsidR="008561BC" w:rsidRDefault="008561BC" w:rsidP="00FF73D1">
      <w:pPr>
        <w:pStyle w:val="Normln-clanek"/>
      </w:pPr>
      <w:bookmarkStart w:id="84" w:name="_Toc443881"/>
      <w:bookmarkEnd w:id="84"/>
    </w:p>
    <w:p w14:paraId="4736AF16" w14:textId="77777777" w:rsidR="00FF73D1" w:rsidRDefault="00FF73D1" w:rsidP="00FF73D1">
      <w:pPr>
        <w:pStyle w:val="Normln-nadpis"/>
      </w:pPr>
      <w:bookmarkStart w:id="85" w:name="_Toc443814"/>
      <w:bookmarkStart w:id="86" w:name="_Toc443973"/>
      <w:bookmarkStart w:id="87" w:name="_Toc209018094"/>
      <w:r>
        <w:t>Režimová opatření</w:t>
      </w:r>
      <w:bookmarkEnd w:id="85"/>
      <w:bookmarkEnd w:id="86"/>
      <w:bookmarkEnd w:id="87"/>
    </w:p>
    <w:p w14:paraId="17E7AB59" w14:textId="77777777" w:rsidR="00FF73D1" w:rsidRDefault="00FF73D1" w:rsidP="00922A56">
      <w:pPr>
        <w:pStyle w:val="Normln-odstavec-slovan"/>
      </w:pPr>
      <w:r>
        <w:t>Pro každé pracoviště budou stanovena režimová opatření v souladu s platným projektem fyzické bezpečnosti.</w:t>
      </w:r>
    </w:p>
    <w:p w14:paraId="2DA52C55" w14:textId="221692DB" w:rsidR="00FF73D1" w:rsidRDefault="00FF73D1" w:rsidP="00922A56">
      <w:pPr>
        <w:pStyle w:val="Normln-odstavec-slovan"/>
      </w:pPr>
      <w:r>
        <w:t xml:space="preserve">Režimová opatření pracoviště </w:t>
      </w:r>
      <w:r w:rsidR="00C84674">
        <w:t xml:space="preserve">budou </w:t>
      </w:r>
      <w:r>
        <w:t>uprav</w:t>
      </w:r>
      <w:r w:rsidR="00C84674">
        <w:t>ovat</w:t>
      </w:r>
      <w:r>
        <w:t xml:space="preserve"> zejména: umístění pracoviště, režim vstupu osob, manipulaci s klíči, manipulaci s HW komponentami pracoviště a výdej a příjem </w:t>
      </w:r>
      <w:r w:rsidR="0071653A">
        <w:t xml:space="preserve">přenosných počítačů a </w:t>
      </w:r>
      <w:r>
        <w:t>vyjímatelných nosičů informací (především HDD</w:t>
      </w:r>
      <w:r w:rsidR="0011343F">
        <w:t>/</w:t>
      </w:r>
      <w:r w:rsidR="005B77AD">
        <w:t>SSD</w:t>
      </w:r>
      <w:r>
        <w:t>).</w:t>
      </w:r>
    </w:p>
    <w:p w14:paraId="34A278CB" w14:textId="77777777" w:rsidR="00FF73D1" w:rsidRPr="00FF73D1" w:rsidRDefault="00FF73D1" w:rsidP="00922A56">
      <w:pPr>
        <w:pStyle w:val="Normln-odstavec-slovan"/>
      </w:pPr>
      <w:r>
        <w:t xml:space="preserve">Dodržování stanovených režimových opatření </w:t>
      </w:r>
      <w:r w:rsidR="00C84674">
        <w:t xml:space="preserve">bude </w:t>
      </w:r>
      <w:r>
        <w:t>kontrol</w:t>
      </w:r>
      <w:r w:rsidR="00C84674">
        <w:t>ovat</w:t>
      </w:r>
      <w:r>
        <w:t xml:space="preserve"> bezpečnostní správce.</w:t>
      </w:r>
    </w:p>
    <w:p w14:paraId="5800DB43" w14:textId="77777777" w:rsidR="008561BC" w:rsidRDefault="008561BC" w:rsidP="00FF73D1">
      <w:pPr>
        <w:pStyle w:val="Normln-clanek"/>
      </w:pPr>
      <w:bookmarkStart w:id="88" w:name="_Toc443882"/>
      <w:bookmarkEnd w:id="88"/>
    </w:p>
    <w:p w14:paraId="33E8792D" w14:textId="77777777" w:rsidR="00FF73D1" w:rsidRDefault="00FF73D1" w:rsidP="00FF73D1">
      <w:pPr>
        <w:pStyle w:val="Normln-nadpis"/>
      </w:pPr>
      <w:bookmarkStart w:id="89" w:name="_Toc443815"/>
      <w:bookmarkStart w:id="90" w:name="_Toc443974"/>
      <w:bookmarkStart w:id="91" w:name="_Toc209018095"/>
      <w:r>
        <w:t>Způsob evidence HW komponent</w:t>
      </w:r>
      <w:bookmarkEnd w:id="89"/>
      <w:bookmarkEnd w:id="90"/>
      <w:bookmarkEnd w:id="91"/>
    </w:p>
    <w:p w14:paraId="787D7309" w14:textId="77777777" w:rsidR="00FF73D1" w:rsidRDefault="00FF73D1" w:rsidP="00922A56">
      <w:pPr>
        <w:pStyle w:val="Normln-odstavec-slovan"/>
      </w:pPr>
      <w:r>
        <w:t xml:space="preserve">Každá HW komponenta </w:t>
      </w:r>
      <w:r w:rsidR="00E626E6">
        <w:t>bude</w:t>
      </w:r>
      <w:r>
        <w:t xml:space="preserve"> </w:t>
      </w:r>
      <w:r w:rsidR="00E626E6">
        <w:t xml:space="preserve">evidována </w:t>
      </w:r>
      <w:r>
        <w:t>bezpečnostním správcem.</w:t>
      </w:r>
    </w:p>
    <w:p w14:paraId="7FB3093E" w14:textId="56C97A77" w:rsidR="00FF73D1" w:rsidRDefault="00FF73D1" w:rsidP="00922A56">
      <w:pPr>
        <w:pStyle w:val="Normln-odstavec-slovan"/>
      </w:pPr>
      <w:r>
        <w:t xml:space="preserve">Evidované HW komponenty pracoviště budou zejména: základní jednotka </w:t>
      </w:r>
      <w:r w:rsidR="00B00397">
        <w:t>(počítač, notebook)</w:t>
      </w:r>
      <w:r>
        <w:t>, monitor, myš, klávesnice,</w:t>
      </w:r>
      <w:r w:rsidRPr="00CF369B">
        <w:t xml:space="preserve"> </w:t>
      </w:r>
      <w:r>
        <w:t>HDD</w:t>
      </w:r>
      <w:r w:rsidR="0011343F">
        <w:t>/</w:t>
      </w:r>
      <w:r w:rsidR="00B00397">
        <w:t xml:space="preserve">SSD, </w:t>
      </w:r>
      <w:r>
        <w:t>tiskárna a scanner.</w:t>
      </w:r>
    </w:p>
    <w:p w14:paraId="47E60974" w14:textId="23FE4AE9" w:rsidR="005B77AD" w:rsidRDefault="0071653A" w:rsidP="00922A56">
      <w:pPr>
        <w:pStyle w:val="Normln-odstavec-slovan"/>
      </w:pPr>
      <w:r w:rsidRPr="0071653A">
        <w:t xml:space="preserve">Základní jednotka </w:t>
      </w:r>
      <w:r w:rsidR="00B00397">
        <w:t>(počítač, notebook)</w:t>
      </w:r>
      <w:r w:rsidRPr="0071653A">
        <w:t xml:space="preserve"> bude na viditelném místě označena štítkem </w:t>
      </w:r>
      <w:r w:rsidR="005B77AD" w:rsidRPr="005B77AD">
        <w:t xml:space="preserve">obsahujícím údaje o </w:t>
      </w:r>
      <w:r w:rsidR="009B77D1" w:rsidRPr="005B77AD">
        <w:t xml:space="preserve">maximálním </w:t>
      </w:r>
      <w:r w:rsidR="005B77AD" w:rsidRPr="005B77AD">
        <w:t>stupni utajení zpracovávaných utajovaných informací a</w:t>
      </w:r>
      <w:r w:rsidR="00922A56">
        <w:t> </w:t>
      </w:r>
      <w:r w:rsidR="005B77AD" w:rsidRPr="005B77AD">
        <w:t>názvem provozovatele informačního systému</w:t>
      </w:r>
      <w:r w:rsidR="005B77AD">
        <w:t>.</w:t>
      </w:r>
    </w:p>
    <w:p w14:paraId="71B993CA" w14:textId="107D7ECD" w:rsidR="005B77AD" w:rsidRDefault="005B77AD" w:rsidP="00922A56">
      <w:pPr>
        <w:pStyle w:val="Normln-odstavec-slovan"/>
      </w:pPr>
      <w:r w:rsidRPr="00E70B19">
        <w:t>Příklad štítku pro označení základní jednotky:</w:t>
      </w:r>
    </w:p>
    <w:p w14:paraId="7767ABAF" w14:textId="77777777" w:rsidR="005B77AD" w:rsidRDefault="005B77AD" w:rsidP="005B77AD">
      <w:pPr>
        <w:jc w:val="center"/>
      </w:pPr>
      <w:r>
        <w:rPr>
          <w:noProof/>
        </w:rPr>
        <mc:AlternateContent>
          <mc:Choice Requires="wpc">
            <w:drawing>
              <wp:inline distT="0" distB="0" distL="0" distR="0" wp14:anchorId="5F3249CA" wp14:editId="2745B5E8">
                <wp:extent cx="2581275" cy="1924050"/>
                <wp:effectExtent l="0" t="0" r="28575" b="19050"/>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2" name="Textové pole 2"/>
                        <wps:cNvSpPr txBox="1"/>
                        <wps:spPr>
                          <a:xfrm>
                            <a:off x="361951" y="114300"/>
                            <a:ext cx="1838326" cy="581025"/>
                          </a:xfrm>
                          <a:prstGeom prst="rect">
                            <a:avLst/>
                          </a:prstGeom>
                          <a:solidFill>
                            <a:sysClr val="window" lastClr="FFFFFF"/>
                          </a:solidFill>
                          <a:ln w="6350">
                            <a:noFill/>
                            <a:prstDash val="solid"/>
                          </a:ln>
                        </wps:spPr>
                        <wps:txbx>
                          <w:txbxContent>
                            <w:p w14:paraId="72AA7DE9" w14:textId="77777777" w:rsidR="009C0BAA" w:rsidRDefault="009C0BAA" w:rsidP="005B77AD">
                              <w:pPr>
                                <w:jc w:val="center"/>
                              </w:pPr>
                              <w:r>
                                <w:t>IS pro zpracování utajovaných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ové pole 2"/>
                        <wps:cNvSpPr txBox="1"/>
                        <wps:spPr>
                          <a:xfrm>
                            <a:off x="361951" y="695325"/>
                            <a:ext cx="1838325" cy="428625"/>
                          </a:xfrm>
                          <a:prstGeom prst="rect">
                            <a:avLst/>
                          </a:prstGeom>
                          <a:solidFill>
                            <a:sysClr val="window" lastClr="FFFFFF"/>
                          </a:solidFill>
                          <a:ln w="6350">
                            <a:noFill/>
                            <a:prstDash val="solid"/>
                          </a:ln>
                        </wps:spPr>
                        <wps:txbx>
                          <w:txbxContent>
                            <w:p w14:paraId="40FAE311" w14:textId="77777777" w:rsidR="009C0BAA" w:rsidRDefault="009C0BAA" w:rsidP="005B77AD">
                              <w:pPr>
                                <w:jc w:val="center"/>
                                <w:rPr>
                                  <w:sz w:val="24"/>
                                  <w:szCs w:val="24"/>
                                </w:rPr>
                              </w:pPr>
                              <w:r>
                                <w:rPr>
                                  <w:rFonts w:eastAsia="Calibri"/>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Textové pole 2"/>
                        <wps:cNvSpPr txBox="1"/>
                        <wps:spPr>
                          <a:xfrm>
                            <a:off x="361952" y="1123951"/>
                            <a:ext cx="1838325" cy="647700"/>
                          </a:xfrm>
                          <a:prstGeom prst="rect">
                            <a:avLst/>
                          </a:prstGeom>
                          <a:solidFill>
                            <a:sysClr val="window" lastClr="FFFFFF"/>
                          </a:solidFill>
                          <a:ln w="6350">
                            <a:noFill/>
                            <a:prstDash val="solid"/>
                          </a:ln>
                        </wps:spPr>
                        <wps:txbx>
                          <w:txbxContent>
                            <w:p w14:paraId="521AEE1E" w14:textId="77777777" w:rsidR="009C0BAA" w:rsidRPr="00B36B84" w:rsidRDefault="009C0BAA" w:rsidP="005B77AD">
                              <w:pPr>
                                <w:jc w:val="center"/>
                                <w:rPr>
                                  <w:i/>
                                  <w:iCs/>
                                  <w:sz w:val="24"/>
                                  <w:szCs w:val="24"/>
                                </w:rPr>
                              </w:pPr>
                              <w:r w:rsidRPr="00B36B84">
                                <w:rPr>
                                  <w:rFonts w:eastAsia="Calibri"/>
                                  <w:i/>
                                  <w:iCs/>
                                </w:rPr>
                                <w:t>Otisk razítka nebo název provozovatele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F3249CA" id="Plátno 1" o:spid="_x0000_s1026" editas="canvas" style="width:203.25pt;height:151.5pt;mso-position-horizontal-relative:char;mso-position-vertical-relative:line" coordsize="25812,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812;height:19240;visibility:visible;mso-wrap-style:square" filled="t" stroked="t" strokecolor="black [3213]" strokeweight=".25pt">
                  <v:fill o:detectmouseclick="t"/>
                  <v:path o:connecttype="none"/>
                </v:shape>
                <v:shapetype id="_x0000_t202" coordsize="21600,21600" o:spt="202" path="m,l,21600r21600,l21600,xe">
                  <v:stroke joinstyle="miter"/>
                  <v:path gradientshapeok="t" o:connecttype="rect"/>
                </v:shapetype>
                <v:shape id="Textové pole 2" o:spid="_x0000_s1028" type="#_x0000_t202" style="position:absolute;left:3619;top:1143;width:1838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" fillcolor="window" stroked="f" strokeweight=".5pt">
                  <v:textbox>
                    <w:txbxContent>
                      <w:p w14:paraId="72AA7DE9" w14:textId="77777777" w:rsidR="009C0BAA" w:rsidRDefault="009C0BAA" w:rsidP="005B77AD">
                        <w:pPr>
                          <w:jc w:val="center"/>
                        </w:pPr>
                        <w:r>
                          <w:t>IS pro zpracování utajovaných informací:</w:t>
                        </w:r>
                      </w:p>
                    </w:txbxContent>
                  </v:textbox>
                </v:shape>
                <v:shape id="Textové pole 2" o:spid="_x0000_s1029" type="#_x0000_t202" style="position:absolute;left:3619;top:6953;width:18383;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9uaxAAAANoAAAAPAAAAZHJzL2Rvd25yZXYueG1sRI9Ba8JA&#10;FITvBf/D8oTe6sYW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EKf25rEAAAA2gAAAA8A&#10;AAAAAAAAAAAAAAAABwIAAGRycy9kb3ducmV2LnhtbFBLBQYAAAAAAwADALcAAAD4AgAAAAA=&#10;" fillcolor="window" stroked="f" strokeweight=".5pt">
                  <v:textbox>
                    <w:txbxContent>
                      <w:p w14:paraId="40FAE311" w14:textId="77777777" w:rsidR="009C0BAA" w:rsidRDefault="009C0BAA" w:rsidP="005B77AD">
                        <w:pPr>
                          <w:jc w:val="center"/>
                          <w:rPr>
                            <w:sz w:val="24"/>
                            <w:szCs w:val="24"/>
                          </w:rPr>
                        </w:pPr>
                        <w:r>
                          <w:rPr>
                            <w:rFonts w:eastAsia="Calibri"/>
                          </w:rPr>
                          <w:t>VYHRAZENÉ</w:t>
                        </w:r>
                      </w:p>
                    </w:txbxContent>
                  </v:textbox>
                </v:shape>
                <v:shape id="Textové pole 2" o:spid="_x0000_s1030" type="#_x0000_t202" style="position:absolute;left:3619;top:11239;width:1838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PuxAAAANoAAAAPAAAAZHJzL2Rvd25yZXYueG1sRI9Ba8JA&#10;FITvBf/D8oTe6sZS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M12Q+7EAAAA2gAAAA8A&#10;AAAAAAAAAAAAAAAABwIAAGRycy9kb3ducmV2LnhtbFBLBQYAAAAAAwADALcAAAD4AgAAAAA=&#10;" fillcolor="window" stroked="f" strokeweight=".5pt">
                  <v:textbox>
                    <w:txbxContent>
                      <w:p w14:paraId="521AEE1E" w14:textId="77777777" w:rsidR="009C0BAA" w:rsidRPr="00B36B84" w:rsidRDefault="009C0BAA" w:rsidP="005B77AD">
                        <w:pPr>
                          <w:jc w:val="center"/>
                          <w:rPr>
                            <w:i/>
                            <w:iCs/>
                            <w:sz w:val="24"/>
                            <w:szCs w:val="24"/>
                          </w:rPr>
                        </w:pPr>
                        <w:r w:rsidRPr="00B36B84">
                          <w:rPr>
                            <w:rFonts w:eastAsia="Calibri"/>
                            <w:i/>
                            <w:iCs/>
                          </w:rPr>
                          <w:t>Otisk razítka nebo název provozovatele</w:t>
                        </w:r>
                      </w:p>
                    </w:txbxContent>
                  </v:textbox>
                </v:shape>
                <w10:anchorlock/>
              </v:group>
            </w:pict>
          </mc:Fallback>
        </mc:AlternateContent>
      </w:r>
    </w:p>
    <w:p w14:paraId="667806B7" w14:textId="77777777" w:rsidR="008561BC" w:rsidRDefault="008561BC" w:rsidP="00531931">
      <w:pPr>
        <w:pStyle w:val="Normln-clanek"/>
      </w:pPr>
      <w:bookmarkStart w:id="92" w:name="_Toc443883"/>
      <w:bookmarkEnd w:id="92"/>
    </w:p>
    <w:p w14:paraId="25A690DE" w14:textId="77777777" w:rsidR="00531931" w:rsidRDefault="00531931" w:rsidP="00531931">
      <w:pPr>
        <w:pStyle w:val="Normln-nadpis"/>
      </w:pPr>
      <w:bookmarkStart w:id="93" w:name="_Toc443816"/>
      <w:bookmarkStart w:id="94" w:name="_Toc443975"/>
      <w:bookmarkStart w:id="95" w:name="_Toc209018096"/>
      <w:r>
        <w:t>Ochranné prvky</w:t>
      </w:r>
      <w:bookmarkEnd w:id="93"/>
      <w:bookmarkEnd w:id="94"/>
      <w:bookmarkEnd w:id="95"/>
    </w:p>
    <w:p w14:paraId="02106E31" w14:textId="2093E9F2" w:rsidR="00531931" w:rsidRDefault="0071653A" w:rsidP="00922A56">
      <w:pPr>
        <w:pStyle w:val="Normln-odstavec-slovan"/>
      </w:pPr>
      <w:r w:rsidRPr="0071653A">
        <w:t>HW komponenty pracoviště obsahující alespoň jeden nevyjímatelný nosič informací, který nepotřebuje pro uchování informace trvalé připojení k elektrické energii, budou opatřeny ochrannými prvky</w:t>
      </w:r>
      <w:r w:rsidR="00531931">
        <w:t>.</w:t>
      </w:r>
    </w:p>
    <w:p w14:paraId="6582A90D" w14:textId="531908B3" w:rsidR="005D1D34" w:rsidRDefault="005D1D34" w:rsidP="00922A56">
      <w:pPr>
        <w:pStyle w:val="Normln-odstavec-slovan"/>
      </w:pPr>
      <w:bookmarkStart w:id="96" w:name="_Hlk79130767"/>
      <w:r w:rsidRPr="00E70B19">
        <w:t xml:space="preserve">Ochranný prvek musí být číslovaný a obsahovat reziduální vrstvu, která </w:t>
      </w:r>
      <w:r>
        <w:t xml:space="preserve">zajistí znehodnocení ochranného prvku </w:t>
      </w:r>
      <w:r w:rsidRPr="00E70B19">
        <w:t>při pokusu o</w:t>
      </w:r>
      <w:r>
        <w:t xml:space="preserve"> jeho </w:t>
      </w:r>
      <w:r w:rsidRPr="00E70B19">
        <w:t>sejmutí</w:t>
      </w:r>
      <w:r>
        <w:t xml:space="preserve"> (odstranění z HW komponenty)</w:t>
      </w:r>
      <w:r w:rsidRPr="00E70B19">
        <w:t>.</w:t>
      </w:r>
      <w:bookmarkEnd w:id="96"/>
    </w:p>
    <w:p w14:paraId="4B600399" w14:textId="77777777" w:rsidR="00531931" w:rsidRDefault="00531931" w:rsidP="00922A56">
      <w:pPr>
        <w:pStyle w:val="Normln-odstavec-slovan"/>
      </w:pPr>
      <w:r>
        <w:t>Ochranné prvky budou na HW komponentě umístěny tak, aby při pokusu o vniknutí do HW komponenty došlo k jejich poškození a zároveň tak, aby byla možná jejich snadná vizuální kontrola uživatelem.</w:t>
      </w:r>
    </w:p>
    <w:p w14:paraId="3D76EE75" w14:textId="77777777" w:rsidR="00531931" w:rsidRDefault="00531931" w:rsidP="00922A56">
      <w:pPr>
        <w:pStyle w:val="Normln-odstavec-slovan"/>
      </w:pPr>
      <w:r>
        <w:t xml:space="preserve">Neporušenost ochranných prvků </w:t>
      </w:r>
      <w:r w:rsidR="00C84674">
        <w:t xml:space="preserve">bude </w:t>
      </w:r>
      <w:r>
        <w:t>kontrol</w:t>
      </w:r>
      <w:r w:rsidR="00C84674">
        <w:t>ovat</w:t>
      </w:r>
      <w:r>
        <w:t xml:space="preserve"> bezpečnostní správce minimálně jednou měsíčně nebo v </w:t>
      </w:r>
      <w:r w:rsidRPr="00931470">
        <w:t>případě</w:t>
      </w:r>
      <w:r>
        <w:t xml:space="preserve"> ne</w:t>
      </w:r>
      <w:r w:rsidRPr="00931470">
        <w:t>využíván</w:t>
      </w:r>
      <w:r>
        <w:t>í informačního systému po</w:t>
      </w:r>
      <w:r w:rsidRPr="00931470">
        <w:t xml:space="preserve"> delší časové období, </w:t>
      </w:r>
      <w:r>
        <w:t>vždy</w:t>
      </w:r>
      <w:r w:rsidRPr="00931470">
        <w:t xml:space="preserve"> před započetím zpracování utajovaných informací</w:t>
      </w:r>
      <w:r>
        <w:t>.</w:t>
      </w:r>
    </w:p>
    <w:p w14:paraId="16A6E23C" w14:textId="77777777" w:rsidR="00531931" w:rsidRDefault="00E626E6" w:rsidP="00922A56">
      <w:pPr>
        <w:pStyle w:val="Normln-odstavec-slovan"/>
      </w:pPr>
      <w:r>
        <w:lastRenderedPageBreak/>
        <w:t>U</w:t>
      </w:r>
      <w:r w:rsidR="00531931">
        <w:t xml:space="preserve">živatelé </w:t>
      </w:r>
      <w:r w:rsidR="00C84674">
        <w:t xml:space="preserve">budou </w:t>
      </w:r>
      <w:r w:rsidR="00531931">
        <w:t>kontrol</w:t>
      </w:r>
      <w:r w:rsidR="00C84674">
        <w:t>ovat</w:t>
      </w:r>
      <w:r w:rsidR="00531931">
        <w:t xml:space="preserve"> neporušenost ochranných prvků vždy před zahájením své práce.</w:t>
      </w:r>
    </w:p>
    <w:p w14:paraId="1B41E892" w14:textId="77777777" w:rsidR="00531931" w:rsidRDefault="00531931" w:rsidP="00922A56">
      <w:pPr>
        <w:pStyle w:val="Normln-odstavec-slovan"/>
      </w:pPr>
      <w:r>
        <w:t xml:space="preserve">Porušení ochranného prvku </w:t>
      </w:r>
      <w:r w:rsidR="00C84674">
        <w:t>bude</w:t>
      </w:r>
      <w:r>
        <w:t xml:space="preserve"> považováno za bezpečnostní incident.</w:t>
      </w:r>
    </w:p>
    <w:p w14:paraId="4A83FB89" w14:textId="77777777" w:rsidR="008561BC" w:rsidRDefault="008561BC" w:rsidP="00531931">
      <w:pPr>
        <w:pStyle w:val="Normln-clanek"/>
      </w:pPr>
      <w:bookmarkStart w:id="97" w:name="_Toc443884"/>
      <w:bookmarkEnd w:id="97"/>
    </w:p>
    <w:p w14:paraId="44559016" w14:textId="77777777" w:rsidR="00531931" w:rsidRDefault="00531931" w:rsidP="00531931">
      <w:pPr>
        <w:pStyle w:val="Normln-nadpis"/>
      </w:pPr>
      <w:bookmarkStart w:id="98" w:name="_Toc443817"/>
      <w:bookmarkStart w:id="99" w:name="_Toc443976"/>
      <w:bookmarkStart w:id="100" w:name="_Toc209018097"/>
      <w:r>
        <w:t>Kompromitující vyzařování</w:t>
      </w:r>
      <w:bookmarkEnd w:id="98"/>
      <w:bookmarkEnd w:id="99"/>
      <w:bookmarkEnd w:id="100"/>
    </w:p>
    <w:p w14:paraId="21856340" w14:textId="77777777" w:rsidR="00C84674" w:rsidRDefault="00C84674" w:rsidP="00922A56">
      <w:pPr>
        <w:pStyle w:val="Normln-odstavec-slovan"/>
      </w:pPr>
      <w:r>
        <w:t>V informačním systému budou p</w:t>
      </w:r>
      <w:r w:rsidRPr="00C84674">
        <w:t>ouži</w:t>
      </w:r>
      <w:r>
        <w:t>ta</w:t>
      </w:r>
      <w:r w:rsidRPr="00C84674">
        <w:t xml:space="preserve"> </w:t>
      </w:r>
      <w:r>
        <w:t xml:space="preserve">pouze HW zařízení, která </w:t>
      </w:r>
      <w:r w:rsidRPr="00C84674">
        <w:t>musí splňovat požadavky na elektrickou bezpečnost a elektromagnetickou kompatibilitu (EM</w:t>
      </w:r>
      <w:r>
        <w:t>C) podle zákona č. 22/1997 Sb.</w:t>
      </w:r>
      <w:r w:rsidR="00E626E6">
        <w:t>, o technických požadavcích na výrobky a o změně a doplnění některých zákonů ve znění pozdějších předpisů (dále jen „zákon č. 22/1997 Sb.“).</w:t>
      </w:r>
    </w:p>
    <w:p w14:paraId="6E50BD3A" w14:textId="0B627C4C" w:rsidR="00531931" w:rsidRDefault="00D7316C" w:rsidP="00531931">
      <w:pPr>
        <w:pStyle w:val="Normln-nadpis-cast"/>
      </w:pPr>
      <w:bookmarkStart w:id="101" w:name="_Toc443819"/>
      <w:bookmarkStart w:id="102" w:name="_Toc209018098"/>
      <w:r>
        <w:t>O</w:t>
      </w:r>
      <w:r w:rsidR="00531931">
        <w:t>blast administrativní bezpečnosti</w:t>
      </w:r>
      <w:bookmarkEnd w:id="101"/>
      <w:bookmarkEnd w:id="102"/>
    </w:p>
    <w:p w14:paraId="2A783E7A" w14:textId="77777777" w:rsidR="00531931" w:rsidRDefault="00531931" w:rsidP="00531931">
      <w:pPr>
        <w:pStyle w:val="Normln-clanek"/>
      </w:pPr>
      <w:bookmarkStart w:id="103" w:name="_Toc443885"/>
      <w:bookmarkEnd w:id="103"/>
    </w:p>
    <w:p w14:paraId="62019114" w14:textId="77777777" w:rsidR="00531931" w:rsidRDefault="00531931" w:rsidP="00531931">
      <w:pPr>
        <w:pStyle w:val="Normln-nadpis"/>
      </w:pPr>
      <w:bookmarkStart w:id="104" w:name="_Toc443820"/>
      <w:bookmarkStart w:id="105" w:name="_Toc443977"/>
      <w:bookmarkStart w:id="106" w:name="_Toc209018099"/>
      <w:r>
        <w:t>Obecné požadavky</w:t>
      </w:r>
      <w:bookmarkEnd w:id="104"/>
      <w:bookmarkEnd w:id="105"/>
      <w:bookmarkEnd w:id="106"/>
    </w:p>
    <w:p w14:paraId="7127A665" w14:textId="77777777" w:rsidR="00531931" w:rsidRPr="00531931" w:rsidRDefault="00531931" w:rsidP="00922A56">
      <w:pPr>
        <w:pStyle w:val="Normln-odstavec-slovan"/>
      </w:pPr>
      <w:r>
        <w:t xml:space="preserve">Všechny utajované informace exportované z informačního systému </w:t>
      </w:r>
      <w:r w:rsidR="00B056F1">
        <w:t>budou</w:t>
      </w:r>
      <w:r>
        <w:t xml:space="preserve"> označeny odpovídajícím stupněm utajení a </w:t>
      </w:r>
      <w:r w:rsidR="00B056F1">
        <w:t>bude</w:t>
      </w:r>
      <w:r>
        <w:t xml:space="preserve"> s nimi nakládáno v souladu s právními předpisy a interními akty řízení upravujícími ochranu utajovaných informací.</w:t>
      </w:r>
    </w:p>
    <w:p w14:paraId="192773BE" w14:textId="77777777" w:rsidR="00531931" w:rsidRDefault="00531931" w:rsidP="00B056F1">
      <w:pPr>
        <w:pStyle w:val="Normln-clanek"/>
      </w:pPr>
      <w:bookmarkStart w:id="107" w:name="_Toc443886"/>
      <w:bookmarkEnd w:id="107"/>
    </w:p>
    <w:p w14:paraId="19900E07" w14:textId="77777777" w:rsidR="00B056F1" w:rsidRDefault="00B056F1" w:rsidP="00B056F1">
      <w:pPr>
        <w:pStyle w:val="Normln-nadpis"/>
      </w:pPr>
      <w:bookmarkStart w:id="108" w:name="_Toc443821"/>
      <w:bookmarkStart w:id="109" w:name="_Toc443978"/>
      <w:bookmarkStart w:id="110" w:name="_Toc209018100"/>
      <w:r>
        <w:t>Evidence a označování nosičů informací</w:t>
      </w:r>
      <w:bookmarkEnd w:id="108"/>
      <w:bookmarkEnd w:id="109"/>
      <w:bookmarkEnd w:id="110"/>
    </w:p>
    <w:p w14:paraId="4676D964" w14:textId="77777777" w:rsidR="00B056F1" w:rsidRDefault="00B056F1" w:rsidP="00922A56">
      <w:pPr>
        <w:pStyle w:val="Normln-odstavec-slovan"/>
      </w:pPr>
      <w:r>
        <w:t>Všechny nosiče informací používané v informačním systému budou evidované. Evidenci povede určený zaměstnanec provozovatele informačního systému nebo bezpečnostní správce.</w:t>
      </w:r>
    </w:p>
    <w:p w14:paraId="4EEBB3A5" w14:textId="1B55C6FE" w:rsidR="005D1D34" w:rsidRDefault="00B056F1" w:rsidP="00922A56">
      <w:pPr>
        <w:pStyle w:val="Normln-odstavec-slovan"/>
      </w:pPr>
      <w:r>
        <w:t>Nosiče informací, které budou sloužit jako pomůcka uživatele k ukládání utajovaných informací (záloha uživatelských dat apod.</w:t>
      </w:r>
      <w:r w:rsidR="003248FF">
        <w:t>, dále jen „provozní nosiče utajovaných informací“</w:t>
      </w:r>
      <w:r>
        <w:t>)</w:t>
      </w:r>
      <w:r w:rsidR="00D97931">
        <w:t xml:space="preserve"> a všechny HDD</w:t>
      </w:r>
      <w:r w:rsidR="0011343F">
        <w:t>/</w:t>
      </w:r>
      <w:r w:rsidR="00D97931">
        <w:t xml:space="preserve">SSD používané v informačním systému </w:t>
      </w:r>
      <w:r>
        <w:t xml:space="preserve">budou </w:t>
      </w:r>
      <w:r w:rsidR="003248FF">
        <w:t xml:space="preserve">označeny a evidovány podle vyhlášky </w:t>
      </w:r>
      <w:r w:rsidR="003248FF" w:rsidRPr="003248FF">
        <w:t xml:space="preserve">č. </w:t>
      </w:r>
      <w:r w:rsidR="00DB4904">
        <w:t>479</w:t>
      </w:r>
      <w:r w:rsidR="003248FF" w:rsidRPr="003248FF">
        <w:t>/20</w:t>
      </w:r>
      <w:r w:rsidR="00DB4904">
        <w:t>24</w:t>
      </w:r>
      <w:r w:rsidR="003248FF" w:rsidRPr="003248FF">
        <w:t xml:space="preserve"> Sb., o </w:t>
      </w:r>
      <w:r w:rsidR="00DB4904">
        <w:t xml:space="preserve">informační </w:t>
      </w:r>
      <w:r w:rsidR="003248FF" w:rsidRPr="003248FF">
        <w:t xml:space="preserve">bezpečnosti </w:t>
      </w:r>
      <w:r w:rsidR="003248FF">
        <w:t>(</w:t>
      </w:r>
      <w:r>
        <w:t>štít</w:t>
      </w:r>
      <w:r w:rsidR="003248FF">
        <w:t>e</w:t>
      </w:r>
      <w:r>
        <w:t>k</w:t>
      </w:r>
      <w:r w:rsidR="003248FF">
        <w:t xml:space="preserve"> </w:t>
      </w:r>
      <w:r>
        <w:t>na kterém bude uvedeno zejména: název organizace, evidenční číslo</w:t>
      </w:r>
      <w:r w:rsidR="003248FF">
        <w:t xml:space="preserve"> a</w:t>
      </w:r>
      <w:r>
        <w:t xml:space="preserve"> stupeň utajení</w:t>
      </w:r>
      <w:r w:rsidR="003248FF">
        <w:t>)</w:t>
      </w:r>
      <w:r>
        <w:t>.</w:t>
      </w:r>
      <w:r w:rsidR="005D1D34">
        <w:t xml:space="preserve"> </w:t>
      </w:r>
      <w:bookmarkStart w:id="111" w:name="_Hlk77918874"/>
      <w:r w:rsidR="005D1D34" w:rsidRPr="004F321F">
        <w:t>Příklad štítku utajovaného nosiče:</w:t>
      </w:r>
      <w:bookmarkEnd w:id="111"/>
    </w:p>
    <w:p w14:paraId="43579409" w14:textId="77777777" w:rsidR="005D1D34" w:rsidRDefault="005D1D34" w:rsidP="005D1D34">
      <w:pPr>
        <w:jc w:val="center"/>
      </w:pPr>
      <w:r>
        <w:rPr>
          <w:noProof/>
        </w:rPr>
        <mc:AlternateContent>
          <mc:Choice Requires="wpc">
            <w:drawing>
              <wp:inline distT="0" distB="0" distL="0" distR="0" wp14:anchorId="015981C0" wp14:editId="61D34F41">
                <wp:extent cx="2619375" cy="1895475"/>
                <wp:effectExtent l="0" t="0" r="28575" b="285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5" name="Textové pole 5"/>
                        <wps:cNvSpPr txBox="1"/>
                        <wps:spPr>
                          <a:xfrm>
                            <a:off x="57151" y="104775"/>
                            <a:ext cx="2562224" cy="581025"/>
                          </a:xfrm>
                          <a:prstGeom prst="rect">
                            <a:avLst/>
                          </a:prstGeom>
                          <a:solidFill>
                            <a:sysClr val="window" lastClr="FFFFFF"/>
                          </a:solidFill>
                          <a:ln w="6350">
                            <a:noFill/>
                            <a:prstDash val="solid"/>
                          </a:ln>
                        </wps:spPr>
                        <wps:txbx>
                          <w:txbxContent>
                            <w:p w14:paraId="1BB1F97D" w14:textId="77777777" w:rsidR="009C0BAA" w:rsidRDefault="009C0BAA" w:rsidP="005D1D34">
                              <w:pPr>
                                <w:jc w:val="left"/>
                              </w:pPr>
                              <w:r>
                                <w:t>Provozovatel: ………………………..</w:t>
                              </w:r>
                            </w:p>
                            <w:p w14:paraId="15BD0023" w14:textId="77777777" w:rsidR="009C0BAA" w:rsidRDefault="009C0BAA" w:rsidP="005D1D34">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ové pole 2"/>
                        <wps:cNvSpPr txBox="1"/>
                        <wps:spPr>
                          <a:xfrm>
                            <a:off x="9527" y="1323975"/>
                            <a:ext cx="2609848" cy="428625"/>
                          </a:xfrm>
                          <a:prstGeom prst="rect">
                            <a:avLst/>
                          </a:prstGeom>
                          <a:solidFill>
                            <a:sysClr val="window" lastClr="FFFFFF"/>
                          </a:solidFill>
                          <a:ln w="6350">
                            <a:noFill/>
                            <a:prstDash val="solid"/>
                          </a:ln>
                        </wps:spPr>
                        <wps:txbx>
                          <w:txbxContent>
                            <w:p w14:paraId="367101E3" w14:textId="77777777" w:rsidR="009C0BAA" w:rsidRPr="00737670" w:rsidRDefault="009C0BAA" w:rsidP="005D1D34">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ové pole 2"/>
                        <wps:cNvSpPr txBox="1"/>
                        <wps:spPr>
                          <a:xfrm>
                            <a:off x="9527" y="809626"/>
                            <a:ext cx="2609848" cy="504824"/>
                          </a:xfrm>
                          <a:prstGeom prst="rect">
                            <a:avLst/>
                          </a:prstGeom>
                          <a:solidFill>
                            <a:sysClr val="window" lastClr="FFFFFF"/>
                          </a:solidFill>
                          <a:ln w="6350">
                            <a:noFill/>
                            <a:prstDash val="solid"/>
                          </a:ln>
                        </wps:spPr>
                        <wps:txbx>
                          <w:txbxContent>
                            <w:p w14:paraId="57F7DA22"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15981C0" id="Plátno 9" o:spid="_x0000_s1031" editas="canvas" style="width:206.25pt;height:149.25pt;mso-position-horizontal-relative:char;mso-position-vertical-relative:line" coordsize="26193,1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">
                <v:shape id="_x0000_s1032" type="#_x0000_t75" style="position:absolute;width:26193;height:18954;visibility:visible;mso-wrap-style:square" filled="t" stroked="t" strokecolor="black [3213]" strokeweight=".25pt">
                  <v:fill o:detectmouseclick="t"/>
                  <v:path o:connecttype="none"/>
                </v:shape>
                <v:shape id="Textové pole 5" o:spid="_x0000_s1033" type="#_x0000_t202" style="position:absolute;left:571;top:1047;width:25622;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1BB1F97D" w14:textId="77777777" w:rsidR="009C0BAA" w:rsidRDefault="009C0BAA" w:rsidP="005D1D34">
                        <w:pPr>
                          <w:jc w:val="left"/>
                        </w:pPr>
                        <w:r>
                          <w:t>Provozovatel: ………………………..</w:t>
                        </w:r>
                      </w:p>
                      <w:p w14:paraId="15BD0023" w14:textId="77777777" w:rsidR="009C0BAA" w:rsidRDefault="009C0BAA" w:rsidP="005D1D34">
                        <w:pPr>
                          <w:jc w:val="left"/>
                        </w:pPr>
                        <w:r>
                          <w:t>…………………………………………</w:t>
                        </w:r>
                      </w:p>
                    </w:txbxContent>
                  </v:textbox>
                </v:shape>
                <v:shape id="Textové pole 2" o:spid="_x0000_s1034" type="#_x0000_t202" style="position:absolute;left:95;top:13239;width:26098;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" fillcolor="window" stroked="f" strokeweight=".5pt">
                  <v:textbox>
                    <w:txbxContent>
                      <w:p w14:paraId="367101E3" w14:textId="77777777" w:rsidR="009C0BAA" w:rsidRPr="00737670" w:rsidRDefault="009C0BAA" w:rsidP="005D1D34">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v:textbox>
                </v:shape>
                <v:shape id="Textové pole 2" o:spid="_x0000_s1035" type="#_x0000_t202" style="position:absolute;left:95;top:8096;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" fillcolor="window" stroked="f" strokeweight=".5pt">
                  <v:textbox>
                    <w:txbxContent>
                      <w:p w14:paraId="57F7DA22"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2119F051" w14:textId="78304C9A" w:rsidR="00D97931" w:rsidRDefault="00D97931" w:rsidP="00922A56">
      <w:pPr>
        <w:pStyle w:val="Normln-odstavec-slovan"/>
      </w:pPr>
      <w:r>
        <w:t>V evidenci provozních nosičů zejména pak HDD</w:t>
      </w:r>
      <w:r w:rsidR="0011343F">
        <w:t>/</w:t>
      </w:r>
      <w:r>
        <w:t>SSD disků budou uvedeny jejich výrobní čísla, tak aby byla zajištěna jejich jednoznačná identifikace.</w:t>
      </w:r>
    </w:p>
    <w:p w14:paraId="443C6AD3" w14:textId="35C1DAF9" w:rsidR="00B056F1" w:rsidRDefault="00B056F1" w:rsidP="00922A56">
      <w:pPr>
        <w:pStyle w:val="Normln-odstavec-slovan"/>
      </w:pPr>
      <w:r>
        <w:t>Nosiče informací, které budou určeny pro export utajovaných informací mimo organizaci</w:t>
      </w:r>
      <w:r w:rsidR="003248FF">
        <w:t>,</w:t>
      </w:r>
      <w:r>
        <w:t xml:space="preserve"> budou označeny a evidovány podle </w:t>
      </w:r>
      <w:r w:rsidRPr="00B056F1">
        <w:t xml:space="preserve">vyhlášky č. </w:t>
      </w:r>
      <w:r w:rsidR="009C581C">
        <w:t>275</w:t>
      </w:r>
      <w:r w:rsidRPr="00B056F1">
        <w:t>/20</w:t>
      </w:r>
      <w:r w:rsidR="009C581C">
        <w:t>22</w:t>
      </w:r>
      <w:r w:rsidRPr="00B056F1">
        <w:t xml:space="preserve"> Sb., o administrativní </w:t>
      </w:r>
      <w:r w:rsidRPr="00B056F1">
        <w:lastRenderedPageBreak/>
        <w:t>bezpečnosti a o registrech utajovaných informací</w:t>
      </w:r>
      <w:r w:rsidR="00DB4904">
        <w:t>, ve znění pozdějších předpisů</w:t>
      </w:r>
      <w:r w:rsidR="009C581C">
        <w:t xml:space="preserve"> </w:t>
      </w:r>
      <w:r>
        <w:t>(</w:t>
      </w:r>
      <w:r w:rsidR="003248FF">
        <w:t xml:space="preserve">štítek na kterém bude uvedeno zejména: </w:t>
      </w:r>
      <w:r>
        <w:t>název organizace, číslo jednací nebo příloha k č. j. a stupeň utajení).</w:t>
      </w:r>
    </w:p>
    <w:p w14:paraId="4C4FCB6E" w14:textId="77777777" w:rsidR="005D1D34" w:rsidRDefault="00B056F1" w:rsidP="00922A56">
      <w:pPr>
        <w:pStyle w:val="Normln-odstavec-slovan"/>
      </w:pPr>
      <w:r>
        <w:t>Nosiče informací</w:t>
      </w:r>
      <w:r w:rsidR="003248FF">
        <w:t xml:space="preserve">, které budou </w:t>
      </w:r>
      <w:r>
        <w:t>slouž</w:t>
      </w:r>
      <w:r w:rsidR="003248FF">
        <w:t>it</w:t>
      </w:r>
      <w:r>
        <w:t xml:space="preserve"> jako pomůcka uživatele pro neutajované informace </w:t>
      </w:r>
      <w:r w:rsidR="003248FF">
        <w:t xml:space="preserve">(vkládání aktualizací virových řetězců, záloha auditních záznamů apod., dále jen „provozní nosiče“) budou </w:t>
      </w:r>
      <w:r>
        <w:t>opatř</w:t>
      </w:r>
      <w:r w:rsidR="003248FF">
        <w:t>eny</w:t>
      </w:r>
      <w:r>
        <w:t xml:space="preserve"> štítkem, na kterém </w:t>
      </w:r>
      <w:r w:rsidR="003248FF">
        <w:t>bude</w:t>
      </w:r>
      <w:r>
        <w:t xml:space="preserve"> uvedeno zejména: název </w:t>
      </w:r>
      <w:r w:rsidR="003248FF">
        <w:t>organizace</w:t>
      </w:r>
      <w:r>
        <w:t xml:space="preserve"> a evidenční číslo.</w:t>
      </w:r>
      <w:r w:rsidR="005D1D34">
        <w:t xml:space="preserve"> </w:t>
      </w:r>
      <w:r w:rsidR="005D1D34" w:rsidRPr="004F321F">
        <w:t xml:space="preserve">Příklad štítku </w:t>
      </w:r>
      <w:r w:rsidR="005D1D34">
        <w:t>ne</w:t>
      </w:r>
      <w:r w:rsidR="005D1D34" w:rsidRPr="004F321F">
        <w:t>utajovaného nosiče:</w:t>
      </w:r>
    </w:p>
    <w:p w14:paraId="2C3C1F97" w14:textId="77777777" w:rsidR="005D1D34" w:rsidRDefault="005D1D34" w:rsidP="005D1D34">
      <w:pPr>
        <w:jc w:val="center"/>
      </w:pPr>
      <w:r>
        <w:rPr>
          <w:noProof/>
        </w:rPr>
        <mc:AlternateContent>
          <mc:Choice Requires="wpc">
            <w:drawing>
              <wp:inline distT="0" distB="0" distL="0" distR="0" wp14:anchorId="79EACB15" wp14:editId="3F7DE8CE">
                <wp:extent cx="2619375" cy="1352551"/>
                <wp:effectExtent l="0" t="0" r="28575" b="1905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0" name="Textové pole 10"/>
                        <wps:cNvSpPr txBox="1"/>
                        <wps:spPr>
                          <a:xfrm>
                            <a:off x="57151" y="95250"/>
                            <a:ext cx="2562224" cy="581025"/>
                          </a:xfrm>
                          <a:prstGeom prst="rect">
                            <a:avLst/>
                          </a:prstGeom>
                          <a:solidFill>
                            <a:sysClr val="window" lastClr="FFFFFF"/>
                          </a:solidFill>
                          <a:ln w="6350">
                            <a:noFill/>
                            <a:prstDash val="solid"/>
                          </a:ln>
                        </wps:spPr>
                        <wps:txbx>
                          <w:txbxContent>
                            <w:p w14:paraId="435DFBB5" w14:textId="77777777" w:rsidR="009C0BAA" w:rsidRDefault="009C0BAA" w:rsidP="005D1D34">
                              <w:pPr>
                                <w:jc w:val="left"/>
                              </w:pPr>
                              <w:r>
                                <w:t>Provozovatel: ………………………..</w:t>
                              </w:r>
                            </w:p>
                            <w:p w14:paraId="078E1F02" w14:textId="77777777" w:rsidR="009C0BAA" w:rsidRDefault="009C0BAA" w:rsidP="005D1D34">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ové pole 2"/>
                        <wps:cNvSpPr txBox="1"/>
                        <wps:spPr>
                          <a:xfrm>
                            <a:off x="9527" y="800101"/>
                            <a:ext cx="2609848" cy="504824"/>
                          </a:xfrm>
                          <a:prstGeom prst="rect">
                            <a:avLst/>
                          </a:prstGeom>
                          <a:solidFill>
                            <a:sysClr val="window" lastClr="FFFFFF"/>
                          </a:solidFill>
                          <a:ln w="6350">
                            <a:noFill/>
                            <a:prstDash val="solid"/>
                          </a:ln>
                        </wps:spPr>
                        <wps:txbx>
                          <w:txbxContent>
                            <w:p w14:paraId="569DB236"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9EACB15" id="Plátno 13" o:spid="_x0000_s1036" editas="canvas" style="width:206.25pt;height:106.5pt;mso-position-horizontal-relative:char;mso-position-vertical-relative:line" coordsize="26193,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">
                <v:shape id="_x0000_s1037" type="#_x0000_t75" style="position:absolute;width:26193;height:13525;visibility:visible;mso-wrap-style:square" filled="t" stroked="t" strokecolor="black [3213]" strokeweight=".25pt">
                  <v:fill o:detectmouseclick="t"/>
                  <v:path o:connecttype="none"/>
                </v:shape>
                <v:shape id="Textové pole 10" o:spid="_x0000_s1038" type="#_x0000_t202" style="position:absolute;left:571;top:952;width:2562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96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738IgPo5S8AAAD//wMAUEsBAi0AFAAGAAgAAAAhANvh9svuAAAAhQEAABMAAAAAAAAA&#10;AAAAAAAAAAAAAFtDb250ZW50X1R5cGVzXS54bWxQSwECLQAUAAYACAAAACEAWvQsW78AAAAVAQAA&#10;CwAAAAAAAAAAAAAAAAAfAQAAX3JlbHMvLnJlbHNQSwECLQAUAAYACAAAACEA29YvesYAAADbAAAA&#10;DwAAAAAAAAAAAAAAAAAHAgAAZHJzL2Rvd25yZXYueG1sUEsFBgAAAAADAAMAtwAAAPoCAAAAAA==&#10;" fillcolor="window" stroked="f" strokeweight=".5pt">
                  <v:textbox>
                    <w:txbxContent>
                      <w:p w14:paraId="435DFBB5" w14:textId="77777777" w:rsidR="009C0BAA" w:rsidRDefault="009C0BAA" w:rsidP="005D1D34">
                        <w:pPr>
                          <w:jc w:val="left"/>
                        </w:pPr>
                        <w:r>
                          <w:t>Provozovatel: ………………………..</w:t>
                        </w:r>
                      </w:p>
                      <w:p w14:paraId="078E1F02" w14:textId="77777777" w:rsidR="009C0BAA" w:rsidRDefault="009C0BAA" w:rsidP="005D1D34">
                        <w:pPr>
                          <w:jc w:val="left"/>
                        </w:pPr>
                        <w:r>
                          <w:t>…………………………………………</w:t>
                        </w:r>
                      </w:p>
                    </w:txbxContent>
                  </v:textbox>
                </v:shape>
                <v:shape id="Textové pole 2" o:spid="_x0000_s1039" type="#_x0000_t202" style="position:absolute;left:95;top:8001;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" fillcolor="window" stroked="f" strokeweight=".5pt">
                  <v:textbox>
                    <w:txbxContent>
                      <w:p w14:paraId="569DB236"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5CDAE762" w14:textId="3F684BA5" w:rsidR="00B056F1" w:rsidRPr="00B056F1" w:rsidRDefault="00D97931" w:rsidP="00922A56">
      <w:pPr>
        <w:pStyle w:val="Normln-odstavec-slovan"/>
      </w:pPr>
      <w:bookmarkStart w:id="112" w:name="_Toc443887"/>
      <w:bookmarkEnd w:id="112"/>
      <w:r>
        <w:t xml:space="preserve">Evidenční číslo provozního nosiče obsahuje </w:t>
      </w:r>
      <w:r w:rsidR="00DB4904">
        <w:t>položky uvedené v § 42 odst. 4 písm. c) vyhlášky č. 479/2024 Sb., o informační bezpečnosti</w:t>
      </w:r>
      <w:r w:rsidR="00DA3ED5">
        <w:t xml:space="preserve"> (</w:t>
      </w:r>
      <w:r w:rsidR="00DB4904" w:rsidRPr="00DB4904">
        <w:t>zkratka stupně utajení, je-li nosič informací utajovaný, nebo zkratka informace o tom, že nosič informací je neutajovaný, pořadové číslo, rok zavedení do evidence a identifikaci provozovatele informačního systému</w:t>
      </w:r>
      <w:r w:rsidR="00DA3ED5">
        <w:t>).</w:t>
      </w:r>
    </w:p>
    <w:p w14:paraId="54EB866C" w14:textId="77777777" w:rsidR="00531931" w:rsidRDefault="00531931" w:rsidP="003248FF">
      <w:pPr>
        <w:pStyle w:val="Normln-clanek"/>
      </w:pPr>
    </w:p>
    <w:p w14:paraId="6A90C5AF" w14:textId="77777777" w:rsidR="003248FF" w:rsidRDefault="003248FF" w:rsidP="003248FF">
      <w:pPr>
        <w:pStyle w:val="Normln-nadpis"/>
      </w:pPr>
      <w:bookmarkStart w:id="113" w:name="_Toc443822"/>
      <w:bookmarkStart w:id="114" w:name="_Toc443979"/>
      <w:bookmarkStart w:id="115" w:name="_Toc209018101"/>
      <w:r>
        <w:t>Likvidace nosičů utajovaných informací</w:t>
      </w:r>
      <w:bookmarkEnd w:id="113"/>
      <w:bookmarkEnd w:id="114"/>
      <w:bookmarkEnd w:id="115"/>
    </w:p>
    <w:p w14:paraId="4EFCAC5B" w14:textId="77777777" w:rsidR="003248FF" w:rsidRDefault="003248FF" w:rsidP="00922A56">
      <w:pPr>
        <w:pStyle w:val="Normln-odstavec-slovan"/>
      </w:pPr>
      <w:r>
        <w:t>S provozními nosiči utajovaných informací se bude nakládat jako s utajovanou informací až do doby jejich fyzického zničení.</w:t>
      </w:r>
    </w:p>
    <w:p w14:paraId="1B830B31" w14:textId="0AAEB7F4" w:rsidR="005B77AD" w:rsidRDefault="005B77AD" w:rsidP="00922A56">
      <w:pPr>
        <w:pStyle w:val="Normln-odstavec-slovan"/>
      </w:pPr>
      <w:r>
        <w:t xml:space="preserve">Likvidace provozních nosičů </w:t>
      </w:r>
      <w:r w:rsidR="0090028C">
        <w:t>bude</w:t>
      </w:r>
      <w:r>
        <w:t xml:space="preserve"> prováděn</w:t>
      </w:r>
      <w:r w:rsidR="004F0E07">
        <w:t>a</w:t>
      </w:r>
      <w:r>
        <w:t xml:space="preserve"> v souladu s platnou legislativou (vyhláška č. 528/2005 Sb., o fyzické bezpečnosti a o certifikaci technických prostředků</w:t>
      </w:r>
      <w:r w:rsidR="00DA3ED5">
        <w:t>, ve znění pozdějších předpisů</w:t>
      </w:r>
      <w:r>
        <w:t>).</w:t>
      </w:r>
    </w:p>
    <w:p w14:paraId="4E6CFA78" w14:textId="1A2BC075" w:rsidR="003248FF" w:rsidRDefault="0022185D" w:rsidP="00922A56">
      <w:pPr>
        <w:pStyle w:val="Normln-odstavec-slovan"/>
      </w:pPr>
      <w:r>
        <w:t>Likvidace</w:t>
      </w:r>
      <w:r w:rsidR="003248FF">
        <w:t xml:space="preserve"> provozních nosičů utajovaných informací bude provádět příslušný zaměstnanec pověřený vedením jejich evidencí na certifikovaném zařízení fyzického ničení nosičů informací za přítomnosti dalšího zaměstnance (obvykle uživatele nosiče).</w:t>
      </w:r>
    </w:p>
    <w:p w14:paraId="45D1BE83" w14:textId="77777777" w:rsidR="003248FF" w:rsidRDefault="003248FF" w:rsidP="00922A56">
      <w:pPr>
        <w:pStyle w:val="Normln-odstavec-slovan"/>
      </w:pPr>
      <w:r>
        <w:t xml:space="preserve">O </w:t>
      </w:r>
      <w:r w:rsidR="0022185D">
        <w:t>likvidaci</w:t>
      </w:r>
      <w:r>
        <w:t xml:space="preserve"> provozního nosiče utajovaných informací bude proveden záznam v „Evidenci nosičů“. Záznam o zničení provozního nosiče bude podepsaný zaměstnanci, kteří </w:t>
      </w:r>
      <w:r w:rsidR="0022185D">
        <w:t>likvidaci</w:t>
      </w:r>
      <w:r>
        <w:t xml:space="preserve"> provedli.</w:t>
      </w:r>
    </w:p>
    <w:p w14:paraId="1A86772B" w14:textId="758F5698" w:rsidR="003248FF" w:rsidRDefault="003248FF" w:rsidP="00922A56">
      <w:pPr>
        <w:pStyle w:val="Normln-odstavec-slovan"/>
      </w:pPr>
      <w:r>
        <w:t xml:space="preserve">Pokud </w:t>
      </w:r>
      <w:r w:rsidR="0022185D">
        <w:t xml:space="preserve">provozovatel informačního systému </w:t>
      </w:r>
      <w:r w:rsidR="004F0E07">
        <w:t>není</w:t>
      </w:r>
      <w:r w:rsidR="0022185D">
        <w:t xml:space="preserve"> schopen provést likvidaci </w:t>
      </w:r>
      <w:r>
        <w:t>provozní</w:t>
      </w:r>
      <w:r w:rsidR="0022185D">
        <w:t>ho</w:t>
      </w:r>
      <w:r>
        <w:t xml:space="preserve"> nosič</w:t>
      </w:r>
      <w:r w:rsidR="0022185D">
        <w:t>e</w:t>
      </w:r>
      <w:r>
        <w:t xml:space="preserve"> utajovaných informací</w:t>
      </w:r>
      <w:r w:rsidR="0022185D">
        <w:t xml:space="preserve">, </w:t>
      </w:r>
      <w:r w:rsidR="004F0E07">
        <w:t xml:space="preserve">v souladu s požadavky platné legislativy, </w:t>
      </w:r>
      <w:r w:rsidR="0022185D">
        <w:t xml:space="preserve">požádá </w:t>
      </w:r>
      <w:r w:rsidR="00D31E82">
        <w:t>NÚKIB</w:t>
      </w:r>
      <w:r w:rsidR="0022185D">
        <w:t xml:space="preserve"> o</w:t>
      </w:r>
      <w:r w:rsidR="004F0E07">
        <w:t> </w:t>
      </w:r>
      <w:r w:rsidR="0022185D">
        <w:t>spolupráci</w:t>
      </w:r>
      <w:r w:rsidR="004F0E07">
        <w:t xml:space="preserve"> (předá nosiče na NÚKIB, který zajistí jejich likvidaci)</w:t>
      </w:r>
      <w:r>
        <w:t>.</w:t>
      </w:r>
    </w:p>
    <w:p w14:paraId="33965C5A" w14:textId="77777777" w:rsidR="00531931" w:rsidRDefault="00531931" w:rsidP="0022185D">
      <w:pPr>
        <w:pStyle w:val="Normln-clanek"/>
      </w:pPr>
      <w:bookmarkStart w:id="116" w:name="_Toc443888"/>
      <w:bookmarkEnd w:id="116"/>
    </w:p>
    <w:p w14:paraId="2A61B739" w14:textId="77777777" w:rsidR="0022185D" w:rsidRDefault="00D31E82" w:rsidP="0022185D">
      <w:pPr>
        <w:pStyle w:val="Normln-nadpis"/>
      </w:pPr>
      <w:bookmarkStart w:id="117" w:name="_Toc443823"/>
      <w:bookmarkStart w:id="118" w:name="_Toc443980"/>
      <w:bookmarkStart w:id="119" w:name="_Toc209018102"/>
      <w:r>
        <w:t>P</w:t>
      </w:r>
      <w:r w:rsidR="0022185D">
        <w:t>rovozně bezpečnostní dokumentace</w:t>
      </w:r>
      <w:bookmarkEnd w:id="117"/>
      <w:bookmarkEnd w:id="118"/>
      <w:bookmarkEnd w:id="119"/>
    </w:p>
    <w:p w14:paraId="01BEC6F9" w14:textId="3755A8B3" w:rsidR="00922A56" w:rsidRDefault="0022185D" w:rsidP="00922A56">
      <w:pPr>
        <w:pStyle w:val="Normln-odstavec-slovan"/>
      </w:pPr>
      <w:r>
        <w:t>Všechny písemnosti týkající se bezpečnosti a provozu informačního systému se budou uchovávat minimálně po dobu 5 let od doby ukončení jejich používání.</w:t>
      </w:r>
    </w:p>
    <w:p w14:paraId="6C35A4E7" w14:textId="77777777" w:rsidR="00922A56" w:rsidRDefault="00922A56">
      <w:pPr>
        <w:spacing w:before="0" w:after="200"/>
        <w:jc w:val="left"/>
      </w:pPr>
      <w:r>
        <w:br w:type="page"/>
      </w:r>
    </w:p>
    <w:p w14:paraId="0EE3F9F4" w14:textId="3B6C9A57" w:rsidR="0022185D" w:rsidRDefault="00466708" w:rsidP="00922A56">
      <w:pPr>
        <w:pStyle w:val="Normln-odstavec-slovan"/>
      </w:pPr>
      <w:r>
        <w:lastRenderedPageBreak/>
        <w:t xml:space="preserve">Bezpečnostní požadavky a opatření použitá v </w:t>
      </w:r>
      <w:r w:rsidR="0022185D">
        <w:t>informační</w:t>
      </w:r>
      <w:r>
        <w:t>m</w:t>
      </w:r>
      <w:r w:rsidR="0022185D">
        <w:t xml:space="preserve"> systém</w:t>
      </w:r>
      <w:r>
        <w:t>u</w:t>
      </w:r>
      <w:r w:rsidR="0022185D">
        <w:t xml:space="preserve"> bud</w:t>
      </w:r>
      <w:r>
        <w:t>ou</w:t>
      </w:r>
      <w:r w:rsidR="0022185D">
        <w:t xml:space="preserve"> </w:t>
      </w:r>
      <w:r>
        <w:t>popsány v kapitolách</w:t>
      </w:r>
      <w:r w:rsidR="0022185D">
        <w:t>:</w:t>
      </w:r>
    </w:p>
    <w:p w14:paraId="5AF8C1A9" w14:textId="77777777" w:rsidR="00E11F34" w:rsidRDefault="002E62A9" w:rsidP="00922A56">
      <w:pPr>
        <w:pStyle w:val="Normln-odstavec-odrka"/>
      </w:pPr>
      <w:r>
        <w:t>Výsledky a</w:t>
      </w:r>
      <w:r w:rsidR="00E11F34">
        <w:t>nalýz</w:t>
      </w:r>
      <w:r>
        <w:t>y</w:t>
      </w:r>
      <w:r w:rsidR="00E11F34">
        <w:t xml:space="preserve"> rizik,</w:t>
      </w:r>
    </w:p>
    <w:p w14:paraId="142A4DD5" w14:textId="1760AB19" w:rsidR="0022185D" w:rsidRDefault="00DA3ED5" w:rsidP="00922A56">
      <w:pPr>
        <w:pStyle w:val="Normln-odstavec-odrka"/>
      </w:pPr>
      <w:r>
        <w:t>Popis</w:t>
      </w:r>
      <w:r w:rsidR="0022185D">
        <w:t xml:space="preserve"> bezpečnosti,</w:t>
      </w:r>
    </w:p>
    <w:p w14:paraId="35F8AB43" w14:textId="77777777" w:rsidR="00D31E82" w:rsidRDefault="00D31E82" w:rsidP="00922A56">
      <w:pPr>
        <w:pStyle w:val="Normln-odstavec-odrka"/>
      </w:pPr>
      <w:r>
        <w:t>Testy bezpečnosti,</w:t>
      </w:r>
    </w:p>
    <w:p w14:paraId="1FCEFCBD" w14:textId="77777777" w:rsidR="0022185D" w:rsidRDefault="0022185D" w:rsidP="00922A56">
      <w:pPr>
        <w:pStyle w:val="Normln-odstavec-odrka"/>
      </w:pPr>
      <w:r>
        <w:t>Bezpečnostní směrnice</w:t>
      </w:r>
      <w:r w:rsidR="002E62A9">
        <w:t xml:space="preserve"> </w:t>
      </w:r>
      <w:r>
        <w:t>(pro každou definovanou roli),</w:t>
      </w:r>
    </w:p>
    <w:p w14:paraId="62C29881" w14:textId="251835C9" w:rsidR="0022185D" w:rsidRPr="0022185D" w:rsidRDefault="0022185D" w:rsidP="00922A56">
      <w:pPr>
        <w:pStyle w:val="Normln-odstavec-odrka"/>
      </w:pPr>
      <w:r>
        <w:t>další provozně bezpečnostní dokumentac</w:t>
      </w:r>
      <w:r w:rsidR="00466708">
        <w:t>i</w:t>
      </w:r>
      <w:r>
        <w:t xml:space="preserve"> stanoven</w:t>
      </w:r>
      <w:r w:rsidR="00466708">
        <w:t>é</w:t>
      </w:r>
      <w:r>
        <w:t xml:space="preserve"> v</w:t>
      </w:r>
      <w:r w:rsidR="002E62A9">
        <w:t> </w:t>
      </w:r>
      <w:r w:rsidR="000B01F1">
        <w:t>kapitole</w:t>
      </w:r>
      <w:r w:rsidR="002E62A9">
        <w:br/>
      </w:r>
      <w:r>
        <w:t xml:space="preserve"> „</w:t>
      </w:r>
      <w:r w:rsidR="00DA3ED5">
        <w:t>Popis</w:t>
      </w:r>
      <w:r>
        <w:t xml:space="preserve"> bezpečnosti“.</w:t>
      </w:r>
    </w:p>
    <w:p w14:paraId="5AFB4A0F" w14:textId="2EF1C1FC" w:rsidR="0022185D" w:rsidRDefault="00D7316C" w:rsidP="0022185D">
      <w:pPr>
        <w:pStyle w:val="Normln-nadpis-cast"/>
      </w:pPr>
      <w:bookmarkStart w:id="120" w:name="_Toc443825"/>
      <w:bookmarkStart w:id="121" w:name="_Toc209018103"/>
      <w:r>
        <w:t>P</w:t>
      </w:r>
      <w:r w:rsidR="000B05F1">
        <w:t>ožadavky bezpečného provozu</w:t>
      </w:r>
      <w:bookmarkEnd w:id="120"/>
      <w:bookmarkEnd w:id="121"/>
    </w:p>
    <w:p w14:paraId="75550F84" w14:textId="77777777" w:rsidR="000B05F1" w:rsidRDefault="000B05F1" w:rsidP="000B05F1">
      <w:pPr>
        <w:pStyle w:val="Normln-clanek"/>
      </w:pPr>
      <w:bookmarkStart w:id="122" w:name="_Toc443889"/>
      <w:bookmarkEnd w:id="122"/>
    </w:p>
    <w:p w14:paraId="5B4134A3" w14:textId="77777777" w:rsidR="000B05F1" w:rsidRDefault="000B05F1" w:rsidP="000B05F1">
      <w:pPr>
        <w:pStyle w:val="Normln-nadpis"/>
      </w:pPr>
      <w:bookmarkStart w:id="123" w:name="_Toc443826"/>
      <w:bookmarkStart w:id="124" w:name="_Toc443981"/>
      <w:bookmarkStart w:id="125" w:name="_Toc209018104"/>
      <w:r>
        <w:t>Údržba a opravy</w:t>
      </w:r>
      <w:bookmarkEnd w:id="123"/>
      <w:bookmarkEnd w:id="124"/>
      <w:bookmarkEnd w:id="125"/>
    </w:p>
    <w:p w14:paraId="6F8D2A74" w14:textId="77777777" w:rsidR="000B05F1" w:rsidRDefault="000B05F1" w:rsidP="00922A56">
      <w:pPr>
        <w:pStyle w:val="Normln-odstavec-slovan"/>
      </w:pPr>
      <w:r>
        <w:t>Údržba a opravy (dále jen „servis“) se bude provádět tak, aby nedošlo k porušení povinnosti při ochraně utajované informace.</w:t>
      </w:r>
    </w:p>
    <w:p w14:paraId="15A28ACC" w14:textId="3C7066F9" w:rsidR="000B05F1" w:rsidRDefault="000B05F1" w:rsidP="00922A56">
      <w:pPr>
        <w:pStyle w:val="Normln-odstavec-slovan"/>
      </w:pPr>
      <w:r>
        <w:t xml:space="preserve">Servis zajišťuje provozní </w:t>
      </w:r>
      <w:r w:rsidR="0090028C">
        <w:t>správce,</w:t>
      </w:r>
      <w:r>
        <w:t xml:space="preserve"> pokud možno vlastními silami a v objektu </w:t>
      </w:r>
      <w:r w:rsidR="003E2051">
        <w:t xml:space="preserve">minimálně </w:t>
      </w:r>
      <w:r>
        <w:t>kategorie</w:t>
      </w:r>
      <w:r w:rsidR="003E2051">
        <w:t xml:space="preserve"> Vyhrazené</w:t>
      </w:r>
      <w:r>
        <w:t>. V případě nutnosti je servisní úkon prováděn externím subjektem pod dohledem pracovníka správy.</w:t>
      </w:r>
    </w:p>
    <w:p w14:paraId="17B361E5" w14:textId="77777777" w:rsidR="000B05F1" w:rsidRDefault="000B05F1" w:rsidP="00922A56">
      <w:pPr>
        <w:pStyle w:val="Normln-odstavec-slovan"/>
      </w:pPr>
      <w:r>
        <w:t xml:space="preserve">Pokud nelze provést servisní úkon vlastními silami a v objektu </w:t>
      </w:r>
      <w:r w:rsidR="003E2051">
        <w:t xml:space="preserve">minimálně </w:t>
      </w:r>
      <w:r>
        <w:t>kategorie</w:t>
      </w:r>
      <w:r w:rsidR="003E2051">
        <w:t xml:space="preserve"> Vyhrazené</w:t>
      </w:r>
      <w:r>
        <w:t>, musí být ze zařízení odstraněny ochranné prvky a vyjmuty všechny nosiče informací, které pro zachování uložených informací nepotřebují trvalé napájení.</w:t>
      </w:r>
    </w:p>
    <w:p w14:paraId="57BF40FE" w14:textId="77777777" w:rsidR="000B05F1" w:rsidRDefault="000B05F1" w:rsidP="00922A56">
      <w:pPr>
        <w:pStyle w:val="Normln-odstavec-slovan"/>
      </w:pPr>
      <w:r>
        <w:t>Při servisu lze použít pouze takové náhradní komponenty, které splňují požadavky zákona č. 22/1997 Sb., a musí být pro tyto komponenty vydáno „Prohlášení o shodě“, „ES Prohlášení o shodě“ nebo označeny symbolem CE (CE Mark).</w:t>
      </w:r>
    </w:p>
    <w:p w14:paraId="5F2D2FF5" w14:textId="77777777" w:rsidR="000B05F1" w:rsidRPr="00392A58" w:rsidRDefault="000B05F1" w:rsidP="00922A56">
      <w:pPr>
        <w:pStyle w:val="Normln-odstavec-slovan"/>
      </w:pPr>
      <w:r>
        <w:t xml:space="preserve">O úkonech provedených v rámci servisu, </w:t>
      </w:r>
      <w:r w:rsidR="003E2051">
        <w:t>musí</w:t>
      </w:r>
      <w:r>
        <w:t xml:space="preserve"> pracovník správy prov</w:t>
      </w:r>
      <w:r w:rsidR="003E2051">
        <w:t>ést</w:t>
      </w:r>
      <w:r w:rsidR="00E626E6">
        <w:t xml:space="preserve"> </w:t>
      </w:r>
      <w:r>
        <w:t xml:space="preserve">záznam </w:t>
      </w:r>
      <w:r w:rsidR="00E626E6">
        <w:t xml:space="preserve">do </w:t>
      </w:r>
      <w:r>
        <w:t xml:space="preserve">příslušné </w:t>
      </w:r>
      <w:r w:rsidR="00E626E6">
        <w:t xml:space="preserve">provozní </w:t>
      </w:r>
      <w:r>
        <w:t>dokumentace.</w:t>
      </w:r>
    </w:p>
    <w:p w14:paraId="6395A21E" w14:textId="77777777" w:rsidR="000B05F1" w:rsidRDefault="000B05F1" w:rsidP="000B05F1">
      <w:pPr>
        <w:pStyle w:val="Normln-clanek"/>
      </w:pPr>
      <w:bookmarkStart w:id="126" w:name="_Toc443890"/>
      <w:bookmarkEnd w:id="126"/>
    </w:p>
    <w:p w14:paraId="7E794A1D" w14:textId="77777777" w:rsidR="000B05F1" w:rsidRDefault="000B05F1" w:rsidP="000B05F1">
      <w:pPr>
        <w:pStyle w:val="Normln-nadpis"/>
      </w:pPr>
      <w:bookmarkStart w:id="127" w:name="_Toc443827"/>
      <w:bookmarkStart w:id="128" w:name="_Toc443982"/>
      <w:bookmarkStart w:id="129" w:name="_Toc209018105"/>
      <w:r>
        <w:t>Krizové situace a bezpečnostní incidenty</w:t>
      </w:r>
      <w:bookmarkEnd w:id="127"/>
      <w:bookmarkEnd w:id="128"/>
      <w:bookmarkEnd w:id="129"/>
    </w:p>
    <w:p w14:paraId="0E1D25FC" w14:textId="77777777" w:rsidR="000B05F1" w:rsidRDefault="000B05F1" w:rsidP="00922A56">
      <w:pPr>
        <w:pStyle w:val="Normln-odstavec-slovan"/>
      </w:pPr>
      <w:r>
        <w:t xml:space="preserve">Za </w:t>
      </w:r>
      <w:r w:rsidRPr="00392A58">
        <w:rPr>
          <w:b/>
        </w:rPr>
        <w:t>krizovou situaci</w:t>
      </w:r>
      <w:r>
        <w:t xml:space="preserve"> v informačním systému bude považována porucha zařízení, požár nebo jiná živelní pohroma, teroristický útok nebo jeho hrozba.</w:t>
      </w:r>
    </w:p>
    <w:p w14:paraId="0F46FA4F" w14:textId="77777777" w:rsidR="000B05F1" w:rsidRDefault="000B05F1" w:rsidP="00922A56">
      <w:pPr>
        <w:pStyle w:val="Normln-odstavec-slovan"/>
      </w:pPr>
      <w:r w:rsidRPr="00703A65">
        <w:rPr>
          <w:b/>
        </w:rPr>
        <w:t>Bezpečnostní incident</w:t>
      </w:r>
      <w:r>
        <w:t xml:space="preserve"> je událost, která má nebo může mít za následek ohrožení bezpečnosti informačního systému nebo porušení povinnosti při ochraně utajované informace.</w:t>
      </w:r>
    </w:p>
    <w:p w14:paraId="30FD604C" w14:textId="77777777" w:rsidR="000B05F1" w:rsidRDefault="000B05F1" w:rsidP="00922A56">
      <w:pPr>
        <w:pStyle w:val="Normln-odstavec-slovan"/>
      </w:pPr>
      <w:r>
        <w:t>Za bezpečnostní incident bude považováno zejména:</w:t>
      </w:r>
    </w:p>
    <w:p w14:paraId="036414E9" w14:textId="77777777" w:rsidR="000B05F1" w:rsidRDefault="000B05F1" w:rsidP="00922A56">
      <w:pPr>
        <w:pStyle w:val="Normln-odstavec-odrka"/>
      </w:pPr>
      <w:r>
        <w:t>porušení některého z bezpečnostních mechanismů,</w:t>
      </w:r>
    </w:p>
    <w:p w14:paraId="3182E532" w14:textId="77777777" w:rsidR="000B05F1" w:rsidRDefault="000B05F1" w:rsidP="00922A56">
      <w:pPr>
        <w:pStyle w:val="Normln-odstavec-odrka"/>
      </w:pPr>
      <w:r>
        <w:t>porušení ochranných prvků,</w:t>
      </w:r>
    </w:p>
    <w:p w14:paraId="059F6BA3" w14:textId="77777777" w:rsidR="000B05F1" w:rsidRDefault="000B05F1" w:rsidP="00922A56">
      <w:pPr>
        <w:pStyle w:val="Normln-odstavec-odrka"/>
      </w:pPr>
      <w:r>
        <w:t>ztráta nosiče utajovaných informací,</w:t>
      </w:r>
    </w:p>
    <w:p w14:paraId="4FF0EFBB" w14:textId="50B59F88" w:rsidR="000B05F1" w:rsidRDefault="000B05F1" w:rsidP="00922A56">
      <w:pPr>
        <w:pStyle w:val="Normln-odstavec-odrka"/>
      </w:pPr>
      <w:r>
        <w:t>ztráta HW komponenty</w:t>
      </w:r>
      <w:r w:rsidR="0090028C">
        <w:t xml:space="preserve"> opatřené ochranným prvkem</w:t>
      </w:r>
      <w:r>
        <w:t>,</w:t>
      </w:r>
    </w:p>
    <w:p w14:paraId="6929B684" w14:textId="77777777" w:rsidR="000B05F1" w:rsidRDefault="000B05F1" w:rsidP="00922A56">
      <w:pPr>
        <w:pStyle w:val="Normln-odstavec-odrka"/>
      </w:pPr>
      <w:r>
        <w:t>neoprávněné nakládání s nosičem utajovaných informací,</w:t>
      </w:r>
    </w:p>
    <w:p w14:paraId="004BE124" w14:textId="77777777" w:rsidR="000B05F1" w:rsidRDefault="000B05F1" w:rsidP="00922A56">
      <w:pPr>
        <w:pStyle w:val="Normln-odstavec-odrka"/>
      </w:pPr>
      <w:r>
        <w:lastRenderedPageBreak/>
        <w:t>vyzrazení přístupového hesla,</w:t>
      </w:r>
    </w:p>
    <w:p w14:paraId="7A08C6DD" w14:textId="77777777" w:rsidR="000B05F1" w:rsidRDefault="000B05F1" w:rsidP="00922A56">
      <w:pPr>
        <w:pStyle w:val="Normln-odstavec-odrka"/>
      </w:pPr>
      <w:r>
        <w:t>porušení platných bezpečnostních směrnic,</w:t>
      </w:r>
    </w:p>
    <w:p w14:paraId="3DC2139C" w14:textId="77777777" w:rsidR="000B05F1" w:rsidRDefault="000B05F1" w:rsidP="00922A56">
      <w:pPr>
        <w:pStyle w:val="Normln-odstavec-odrka"/>
      </w:pPr>
      <w:r>
        <w:t>další události, které mohou mít vliv na bezpečnost zpracovávaných utajovaných informací.</w:t>
      </w:r>
    </w:p>
    <w:p w14:paraId="59770B2E" w14:textId="54886B57" w:rsidR="00E626E6" w:rsidRDefault="00E626E6" w:rsidP="00922A56">
      <w:pPr>
        <w:pStyle w:val="Normln-odstavec-slovan"/>
      </w:pPr>
      <w:r>
        <w:t xml:space="preserve">Chování </w:t>
      </w:r>
      <w:r w:rsidR="0047293B">
        <w:t>a</w:t>
      </w:r>
      <w:r>
        <w:t xml:space="preserve"> povinnosti uživatelů a postup řešení krizových situací a bezpečnostních incidentů bude popsán v</w:t>
      </w:r>
      <w:r w:rsidR="003E2051">
        <w:t> </w:t>
      </w:r>
      <w:r w:rsidR="000B01F1">
        <w:t>kapitole</w:t>
      </w:r>
      <w:r w:rsidR="003E2051">
        <w:t xml:space="preserve"> „</w:t>
      </w:r>
      <w:r w:rsidR="00DA3ED5">
        <w:t>Popis</w:t>
      </w:r>
      <w:r>
        <w:t xml:space="preserve"> bezpečnosti</w:t>
      </w:r>
      <w:r w:rsidR="003E2051">
        <w:t>“</w:t>
      </w:r>
      <w:r>
        <w:t>.</w:t>
      </w:r>
    </w:p>
    <w:p w14:paraId="6D589BE7" w14:textId="77777777" w:rsidR="0090028C" w:rsidRDefault="0090028C" w:rsidP="00922A56">
      <w:pPr>
        <w:pStyle w:val="Normln-odstavec-slovan"/>
      </w:pPr>
      <w:r>
        <w:t>O krizové situace nebo bezpečnostním incidentu musí bát informován bezpečnostní ředitel, který zajistí spolu s bezpečnostním správcem jeho prošetření.</w:t>
      </w:r>
    </w:p>
    <w:p w14:paraId="46F4D6CD" w14:textId="0E066D01" w:rsidR="000B05F1" w:rsidRDefault="000B05F1" w:rsidP="00922A56">
      <w:pPr>
        <w:pStyle w:val="Normln-odstavec-slovan"/>
      </w:pPr>
      <w:r>
        <w:t xml:space="preserve">O </w:t>
      </w:r>
      <w:r w:rsidR="0047293B">
        <w:t xml:space="preserve">krizové situaci nebo </w:t>
      </w:r>
      <w:r>
        <w:t xml:space="preserve">bezpečnostním incidentu, </w:t>
      </w:r>
      <w:r w:rsidR="0090028C">
        <w:t xml:space="preserve">u kterého je výsledkem šetření potvrzeno </w:t>
      </w:r>
      <w:r>
        <w:t xml:space="preserve">porušení povinnosti při ochraně utajované informace, </w:t>
      </w:r>
      <w:r w:rsidR="0047293B">
        <w:t>bude</w:t>
      </w:r>
      <w:r>
        <w:t xml:space="preserve"> bezodkladně informován </w:t>
      </w:r>
      <w:r w:rsidR="003E2051">
        <w:t>Národní bezpečnostní ú</w:t>
      </w:r>
      <w:r>
        <w:t>řad.</w:t>
      </w:r>
    </w:p>
    <w:p w14:paraId="39E15050" w14:textId="77777777" w:rsidR="000B05F1" w:rsidRDefault="000B05F1" w:rsidP="00922A56">
      <w:pPr>
        <w:pStyle w:val="Normln-odstavec-slovan"/>
      </w:pPr>
      <w:r>
        <w:t xml:space="preserve">O průběhu šetření bezpečnostního incidentu a o výsledcích šetření </w:t>
      </w:r>
      <w:r w:rsidR="0047293B">
        <w:t>bude</w:t>
      </w:r>
      <w:r w:rsidR="0093773C">
        <w:t xml:space="preserve"> z</w:t>
      </w:r>
      <w:r>
        <w:t>pracová</w:t>
      </w:r>
      <w:r w:rsidR="0093773C">
        <w:t>n</w:t>
      </w:r>
      <w:r>
        <w:t xml:space="preserve"> písemný záznam, který se </w:t>
      </w:r>
      <w:r w:rsidR="0047293B">
        <w:t xml:space="preserve">bude </w:t>
      </w:r>
      <w:r>
        <w:t>uklád</w:t>
      </w:r>
      <w:r w:rsidR="0047293B">
        <w:t>at</w:t>
      </w:r>
      <w:r>
        <w:t xml:space="preserve"> na dobu 5 let.</w:t>
      </w:r>
    </w:p>
    <w:p w14:paraId="13D2DEBD" w14:textId="77777777" w:rsidR="000B05F1" w:rsidRDefault="000B05F1" w:rsidP="00922A56">
      <w:pPr>
        <w:pStyle w:val="Normln-odstavec-slovan"/>
      </w:pPr>
      <w:r>
        <w:t xml:space="preserve">O výskytu krizové situace nebo bezpečnostního incidentu provede uživatel a příslušný pracovník správy záznam </w:t>
      </w:r>
      <w:r w:rsidR="0047293B">
        <w:t>do</w:t>
      </w:r>
      <w:r>
        <w:t xml:space="preserve"> příslušné </w:t>
      </w:r>
      <w:r w:rsidR="0047293B">
        <w:t>provozní</w:t>
      </w:r>
      <w:r>
        <w:t xml:space="preserve"> dokumentace.</w:t>
      </w:r>
    </w:p>
    <w:p w14:paraId="1BB7ABB0" w14:textId="77777777" w:rsidR="000B05F1" w:rsidRDefault="000B05F1" w:rsidP="000B05F1">
      <w:pPr>
        <w:pStyle w:val="Normln-clanek"/>
      </w:pPr>
      <w:bookmarkStart w:id="130" w:name="_Toc443891"/>
      <w:bookmarkEnd w:id="130"/>
    </w:p>
    <w:p w14:paraId="70424D29" w14:textId="77777777" w:rsidR="000B05F1" w:rsidRDefault="000B05F1" w:rsidP="000B05F1">
      <w:pPr>
        <w:pStyle w:val="Normln-nadpis"/>
      </w:pPr>
      <w:bookmarkStart w:id="131" w:name="_Toc443828"/>
      <w:bookmarkStart w:id="132" w:name="_Toc443983"/>
      <w:bookmarkStart w:id="133" w:name="_Toc209018106"/>
      <w:r>
        <w:t>Dostupnost</w:t>
      </w:r>
      <w:bookmarkEnd w:id="131"/>
      <w:bookmarkEnd w:id="132"/>
      <w:bookmarkEnd w:id="133"/>
    </w:p>
    <w:p w14:paraId="3A971003" w14:textId="77777777" w:rsidR="000B05F1" w:rsidRDefault="000B05F1" w:rsidP="00922A56">
      <w:pPr>
        <w:pStyle w:val="Normln-odstavec-slovan"/>
      </w:pPr>
      <w:r>
        <w:t>Požadavky na dostupnost včetně plánu na obnovení činnosti informačního systému budou stanoveny a rozpracovány v</w:t>
      </w:r>
      <w:r w:rsidR="003E2051">
        <w:t> bezpečnostní dokumentaci informačního systému</w:t>
      </w:r>
      <w:r>
        <w:t>.</w:t>
      </w:r>
    </w:p>
    <w:p w14:paraId="504E0F24" w14:textId="77777777" w:rsidR="0022185D" w:rsidRDefault="0022185D" w:rsidP="0022185D">
      <w:pPr>
        <w:pStyle w:val="Normln-clanek"/>
      </w:pPr>
      <w:bookmarkStart w:id="134" w:name="_Toc443892"/>
      <w:bookmarkEnd w:id="134"/>
    </w:p>
    <w:p w14:paraId="5DA7BFED" w14:textId="77777777" w:rsidR="0022185D" w:rsidRDefault="0022185D" w:rsidP="0022185D">
      <w:pPr>
        <w:pStyle w:val="Normln-nadpis"/>
      </w:pPr>
      <w:bookmarkStart w:id="135" w:name="_Toc443829"/>
      <w:bookmarkStart w:id="136" w:name="_Toc443984"/>
      <w:bookmarkStart w:id="137" w:name="_Toc209018107"/>
      <w:r>
        <w:t>Test bezpečnosti</w:t>
      </w:r>
      <w:bookmarkEnd w:id="135"/>
      <w:bookmarkEnd w:id="136"/>
      <w:bookmarkEnd w:id="137"/>
    </w:p>
    <w:p w14:paraId="0F9E16F1" w14:textId="499FF169" w:rsidR="0022185D" w:rsidRDefault="0022185D" w:rsidP="00922A56">
      <w:pPr>
        <w:pStyle w:val="Normln-odstavec-slovan"/>
      </w:pPr>
      <w:r>
        <w:t>U každého pracoviště bud</w:t>
      </w:r>
      <w:r w:rsidR="0047293B">
        <w:t>e</w:t>
      </w:r>
      <w:r>
        <w:t xml:space="preserve"> před zahájením provozu</w:t>
      </w:r>
      <w:r w:rsidR="00B45128">
        <w:t xml:space="preserve"> </w:t>
      </w:r>
      <w:r w:rsidR="0047293B">
        <w:t xml:space="preserve">provozovatelem prokazatelně </w:t>
      </w:r>
      <w:r w:rsidR="00922A56">
        <w:t xml:space="preserve">(protokol o provedení testu bezpečnosti) </w:t>
      </w:r>
      <w:r>
        <w:t>proveden test bezpečnosti</w:t>
      </w:r>
      <w:r w:rsidR="00B45128">
        <w:t>.</w:t>
      </w:r>
    </w:p>
    <w:p w14:paraId="212F6E8F" w14:textId="77777777" w:rsidR="0022185D" w:rsidRDefault="0022185D" w:rsidP="00922A56">
      <w:pPr>
        <w:pStyle w:val="Normln-odstavec-slovan"/>
      </w:pPr>
      <w:r>
        <w:t xml:space="preserve">Test bezpečnosti </w:t>
      </w:r>
      <w:r w:rsidR="005D346C">
        <w:t>bud</w:t>
      </w:r>
      <w:r w:rsidR="0047293B">
        <w:t>e</w:t>
      </w:r>
      <w:r>
        <w:t xml:space="preserve"> zaměřen na zjištění stavu bezpečnosti pracoviště podle bezpečností dokumentace z oblastí:</w:t>
      </w:r>
    </w:p>
    <w:p w14:paraId="33B11F12" w14:textId="77777777" w:rsidR="0022185D" w:rsidRDefault="0022185D" w:rsidP="00922A56">
      <w:pPr>
        <w:pStyle w:val="Normln-odstavec-odrka"/>
      </w:pPr>
      <w:r>
        <w:t>personální bezpečnosti</w:t>
      </w:r>
      <w:r w:rsidR="0047293B" w:rsidRPr="0047293B">
        <w:t xml:space="preserve"> </w:t>
      </w:r>
      <w:r w:rsidR="0047293B">
        <w:t>a organizačních opatření</w:t>
      </w:r>
      <w:r>
        <w:t>,</w:t>
      </w:r>
    </w:p>
    <w:p w14:paraId="2D01B514" w14:textId="77777777" w:rsidR="0022185D" w:rsidRDefault="0022185D" w:rsidP="00922A56">
      <w:pPr>
        <w:pStyle w:val="Normln-odstavec-odrka"/>
      </w:pPr>
      <w:r>
        <w:t>administrativní bezpečnosti,</w:t>
      </w:r>
    </w:p>
    <w:p w14:paraId="358C9B4E" w14:textId="54333033" w:rsidR="0022185D" w:rsidRDefault="00922A56" w:rsidP="00922A56">
      <w:pPr>
        <w:pStyle w:val="Normln-odstavec-odrka"/>
      </w:pPr>
      <w:r>
        <w:t>informační</w:t>
      </w:r>
      <w:r w:rsidR="0022185D">
        <w:t xml:space="preserve"> bezpečnosti,</w:t>
      </w:r>
    </w:p>
    <w:p w14:paraId="6E2ECD69" w14:textId="763BB12A" w:rsidR="0022185D" w:rsidRDefault="0022185D" w:rsidP="00922A56">
      <w:pPr>
        <w:pStyle w:val="Normln-odstavec-odrka"/>
      </w:pPr>
      <w:r>
        <w:t>fyzické bezpečnosti</w:t>
      </w:r>
      <w:r w:rsidR="0090028C">
        <w:t>.</w:t>
      </w:r>
    </w:p>
    <w:p w14:paraId="37575973" w14:textId="4A944A88" w:rsidR="0022185D" w:rsidRDefault="0047293B" w:rsidP="00922A56">
      <w:pPr>
        <w:pStyle w:val="Normln-odstavec-slovan"/>
      </w:pPr>
      <w:r>
        <w:t>Součástí testu</w:t>
      </w:r>
      <w:r w:rsidR="0022185D">
        <w:t xml:space="preserve"> bezpečnosti </w:t>
      </w:r>
      <w:r w:rsidR="0090028C">
        <w:t>bude</w:t>
      </w:r>
      <w:r w:rsidR="0022185D">
        <w:t xml:space="preserve"> i fotodokumentace sloužící k zadokumentování aktuálního stavu.</w:t>
      </w:r>
    </w:p>
    <w:p w14:paraId="2D0F5184" w14:textId="77777777" w:rsidR="0022185D" w:rsidRDefault="0022185D" w:rsidP="005D346C">
      <w:pPr>
        <w:pStyle w:val="Normln-clanek"/>
      </w:pPr>
      <w:bookmarkStart w:id="138" w:name="_Toc443893"/>
      <w:bookmarkEnd w:id="138"/>
    </w:p>
    <w:p w14:paraId="3FB70C65" w14:textId="77777777" w:rsidR="005D346C" w:rsidRDefault="005D346C" w:rsidP="005D346C">
      <w:pPr>
        <w:pStyle w:val="Normln-nadpis"/>
      </w:pPr>
      <w:bookmarkStart w:id="139" w:name="_Toc443830"/>
      <w:bookmarkStart w:id="140" w:name="_Toc443985"/>
      <w:bookmarkStart w:id="141" w:name="_Toc209018108"/>
      <w:r>
        <w:t>Kontrolní činnost</w:t>
      </w:r>
      <w:bookmarkEnd w:id="139"/>
      <w:bookmarkEnd w:id="140"/>
      <w:bookmarkEnd w:id="141"/>
    </w:p>
    <w:p w14:paraId="6C63578E" w14:textId="77777777" w:rsidR="005D346C" w:rsidRDefault="005D346C" w:rsidP="00922A56">
      <w:pPr>
        <w:pStyle w:val="Normln-odstavec-slovan"/>
      </w:pPr>
      <w:r>
        <w:t xml:space="preserve">Bezpečnostní správce </w:t>
      </w:r>
      <w:r w:rsidR="00E11F34">
        <w:t xml:space="preserve">bude </w:t>
      </w:r>
      <w:r>
        <w:t>oprávněn kdykoliv v průběhu životního cyklu informačního systému provádět kontroly dodržování bezpečnostních opatření.</w:t>
      </w:r>
    </w:p>
    <w:p w14:paraId="3A22CCC3" w14:textId="072B3EC4" w:rsidR="005F0654" w:rsidRDefault="005F0654">
      <w:pPr>
        <w:spacing w:before="0" w:after="200"/>
        <w:jc w:val="left"/>
      </w:pPr>
      <w:r>
        <w:br w:type="page"/>
      </w:r>
    </w:p>
    <w:p w14:paraId="66D0CF03" w14:textId="7AAF9F4D" w:rsidR="005C6A97" w:rsidRDefault="00D7316C" w:rsidP="0086227D">
      <w:pPr>
        <w:pStyle w:val="Normln-nadpis-kap"/>
      </w:pPr>
      <w:bookmarkStart w:id="142" w:name="_Toc209018109"/>
      <w:r>
        <w:lastRenderedPageBreak/>
        <w:t>V</w:t>
      </w:r>
      <w:r w:rsidR="00591429">
        <w:t>ÝSLEDKY</w:t>
      </w:r>
      <w:r w:rsidR="005C6A97">
        <w:t xml:space="preserve"> </w:t>
      </w:r>
      <w:r w:rsidR="00591429">
        <w:t>ANALÝZY</w:t>
      </w:r>
      <w:r w:rsidR="005C6A97">
        <w:t xml:space="preserve"> </w:t>
      </w:r>
      <w:r w:rsidR="00591429">
        <w:t>RIZIK</w:t>
      </w:r>
      <w:bookmarkEnd w:id="142"/>
    </w:p>
    <w:p w14:paraId="4100865C" w14:textId="77777777" w:rsidR="005C6A97" w:rsidRDefault="005C6A97" w:rsidP="005C6A97">
      <w:pPr>
        <w:pStyle w:val="Normln-nadpis14"/>
      </w:pPr>
      <w:r w:rsidRPr="00332BA9">
        <w:t>informačního systému určeného pro nakládání s utajovanými informacemi do a včetně stupně utajení Vyhrazené</w:t>
      </w:r>
    </w:p>
    <w:p w14:paraId="47282C30" w14:textId="77777777" w:rsidR="005F0654" w:rsidRPr="00F176A4" w:rsidRDefault="005F0654" w:rsidP="005C6A97">
      <w:pPr>
        <w:pStyle w:val="Normln-clanek"/>
        <w:numPr>
          <w:ilvl w:val="0"/>
          <w:numId w:val="15"/>
        </w:numPr>
      </w:pPr>
    </w:p>
    <w:p w14:paraId="6B3402EE" w14:textId="77777777" w:rsidR="005F0654" w:rsidRDefault="005F0654" w:rsidP="005F0654">
      <w:pPr>
        <w:pStyle w:val="Normln-nadpis"/>
      </w:pPr>
      <w:bookmarkStart w:id="143" w:name="_Toc209018110"/>
      <w:r>
        <w:t>Úvodní ustanovení</w:t>
      </w:r>
      <w:bookmarkEnd w:id="143"/>
    </w:p>
    <w:p w14:paraId="456147F7" w14:textId="2CC0D551" w:rsidR="005F0654" w:rsidRDefault="005F0654" w:rsidP="00922A56">
      <w:pPr>
        <w:pStyle w:val="Normln-odstavec-slovan"/>
      </w:pPr>
      <w:r>
        <w:t>V</w:t>
      </w:r>
      <w:r w:rsidR="000B01F1">
        <w:t> </w:t>
      </w:r>
      <w:r>
        <w:t>t</w:t>
      </w:r>
      <w:r w:rsidR="000B01F1">
        <w:t>éto kapitole</w:t>
      </w:r>
      <w:r>
        <w:t xml:space="preserve"> jsou použity pojmy definované v interním dokumentu Národního úřadu pro kybernetickou a informační bezpečnost (dále jen „NÚKIB“) „Analýza rizik informačního systému </w:t>
      </w:r>
      <w:r w:rsidRPr="00A26D8C">
        <w:t>samostatn</w:t>
      </w:r>
      <w:r>
        <w:t>ých</w:t>
      </w:r>
      <w:r w:rsidRPr="00A26D8C">
        <w:t xml:space="preserve"> počítač</w:t>
      </w:r>
      <w:r>
        <w:t>ů</w:t>
      </w:r>
      <w:r w:rsidRPr="00A26D8C">
        <w:t xml:space="preserve"> určen</w:t>
      </w:r>
      <w:r>
        <w:t>ých</w:t>
      </w:r>
      <w:r w:rsidRPr="00A26D8C">
        <w:t xml:space="preserve"> pro nakládání s utajovanými informacemi</w:t>
      </w:r>
      <w:r>
        <w:t>“ (dále jen „Analýza rizik“).</w:t>
      </w:r>
    </w:p>
    <w:p w14:paraId="4012B0F6" w14:textId="77777777" w:rsidR="005F0654" w:rsidRDefault="005F0654" w:rsidP="00922A56">
      <w:pPr>
        <w:pStyle w:val="Normln-odstavec-slovan"/>
      </w:pPr>
      <w:r w:rsidRPr="004709DF">
        <w:t xml:space="preserve">Na základě </w:t>
      </w:r>
      <w:r>
        <w:t xml:space="preserve">výsledků </w:t>
      </w:r>
      <w:r w:rsidRPr="004709DF">
        <w:t>provedené analýzy rizik se u informačníh</w:t>
      </w:r>
      <w:r>
        <w:t>o systému</w:t>
      </w:r>
      <w:r w:rsidRPr="004709DF">
        <w:t xml:space="preserve"> </w:t>
      </w:r>
      <w:r w:rsidRPr="00A26D8C">
        <w:t>určen</w:t>
      </w:r>
      <w:r>
        <w:t>ého</w:t>
      </w:r>
      <w:r w:rsidRPr="00A26D8C">
        <w:t xml:space="preserve"> pro nakládání s utajovanými informacemi do a včetně stupně utajení Vyhrazené </w:t>
      </w:r>
      <w:r w:rsidRPr="004709DF">
        <w:t>(dále jen „informační systém“) vyžaduje aplikace následujících protiopatření.</w:t>
      </w:r>
    </w:p>
    <w:p w14:paraId="48AB0543" w14:textId="77777777" w:rsidR="005F0654" w:rsidRDefault="005F0654" w:rsidP="005F0654">
      <w:pPr>
        <w:pStyle w:val="Normln-clanek"/>
      </w:pPr>
    </w:p>
    <w:p w14:paraId="63F5AD29" w14:textId="77777777" w:rsidR="005F0654" w:rsidRDefault="005F0654" w:rsidP="005F0654">
      <w:pPr>
        <w:pStyle w:val="Normln-nadpis"/>
      </w:pPr>
      <w:bookmarkStart w:id="144" w:name="_Toc209018111"/>
      <w:r>
        <w:t>Personální bezpečnost a organizačních opatření</w:t>
      </w:r>
      <w:bookmarkEnd w:id="144"/>
    </w:p>
    <w:p w14:paraId="6300E538"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5B8A2FCD"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46681B1" w14:textId="77777777" w:rsidR="005F0654" w:rsidRDefault="005F0654" w:rsidP="005F0654">
            <w:pPr>
              <w:pStyle w:val="Tabulkaoznaceni"/>
              <w:numPr>
                <w:ilvl w:val="0"/>
                <w:numId w:val="14"/>
              </w:numPr>
              <w:ind w:left="0" w:firstLine="0"/>
            </w:pPr>
            <w:r>
              <w:t>Požadovaná protiopatření v oblasti personální bezpečnosti a organizačních opatřeních</w:t>
            </w:r>
          </w:p>
        </w:tc>
      </w:tr>
      <w:tr w:rsidR="005F0654" w14:paraId="6940C935" w14:textId="77777777" w:rsidTr="005C6A97">
        <w:trPr>
          <w:cantSplit/>
          <w:trHeight w:val="340"/>
          <w:tblHeader/>
        </w:trPr>
        <w:tc>
          <w:tcPr>
            <w:tcW w:w="1188" w:type="dxa"/>
            <w:tcBorders>
              <w:top w:val="single" w:sz="12" w:space="0" w:color="auto"/>
              <w:bottom w:val="single" w:sz="12" w:space="0" w:color="auto"/>
            </w:tcBorders>
            <w:vAlign w:val="center"/>
          </w:tcPr>
          <w:p w14:paraId="5F58B6C5"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69688199" w14:textId="77777777" w:rsidR="005F0654" w:rsidRDefault="005F0654" w:rsidP="005C6A97">
            <w:pPr>
              <w:pStyle w:val="Tabulkanadpis"/>
              <w:jc w:val="left"/>
            </w:pPr>
            <w:r>
              <w:t>Popis protiopatření</w:t>
            </w:r>
          </w:p>
        </w:tc>
      </w:tr>
      <w:tr w:rsidR="005F0654" w14:paraId="4D46A544" w14:textId="77777777" w:rsidTr="005C6A97">
        <w:trPr>
          <w:cantSplit/>
          <w:trHeight w:val="690"/>
        </w:trPr>
        <w:tc>
          <w:tcPr>
            <w:tcW w:w="1188" w:type="dxa"/>
            <w:tcBorders>
              <w:top w:val="single" w:sz="12" w:space="0" w:color="auto"/>
              <w:bottom w:val="single" w:sz="8" w:space="0" w:color="auto"/>
            </w:tcBorders>
            <w:vAlign w:val="center"/>
          </w:tcPr>
          <w:p w14:paraId="7573F567" w14:textId="77777777" w:rsidR="005F0654" w:rsidRDefault="005F0654" w:rsidP="005C6A97">
            <w:pPr>
              <w:pStyle w:val="Tabulkapismo"/>
              <w:jc w:val="center"/>
            </w:pPr>
            <w:r>
              <w:t>P1.1</w:t>
            </w:r>
          </w:p>
        </w:tc>
        <w:tc>
          <w:tcPr>
            <w:tcW w:w="8033" w:type="dxa"/>
            <w:tcBorders>
              <w:top w:val="single" w:sz="12" w:space="0" w:color="auto"/>
              <w:bottom w:val="single" w:sz="8" w:space="0" w:color="auto"/>
            </w:tcBorders>
            <w:vAlign w:val="center"/>
          </w:tcPr>
          <w:p w14:paraId="7C9A79FC" w14:textId="6B25E858" w:rsidR="005F0654" w:rsidRDefault="005F0654" w:rsidP="005C6A97">
            <w:pPr>
              <w:pStyle w:val="Tabulkapismo"/>
              <w:jc w:val="left"/>
            </w:pPr>
            <w:r>
              <w:t>Všichni uživatelé musí splňovat podmínky pro přístup k utajované informaci stupně utajení minimálně stejného jako je stupeň utajení, pro který je určen informační systém (§ 6, 11 zákona č.412/2005 Sb.).</w:t>
            </w:r>
          </w:p>
        </w:tc>
      </w:tr>
      <w:tr w:rsidR="005F0654" w14:paraId="73E9CC85" w14:textId="77777777" w:rsidTr="005C6A97">
        <w:trPr>
          <w:cantSplit/>
          <w:trHeight w:val="690"/>
        </w:trPr>
        <w:tc>
          <w:tcPr>
            <w:tcW w:w="1188" w:type="dxa"/>
            <w:tcBorders>
              <w:top w:val="single" w:sz="8" w:space="0" w:color="auto"/>
              <w:bottom w:val="single" w:sz="8" w:space="0" w:color="auto"/>
            </w:tcBorders>
            <w:vAlign w:val="center"/>
          </w:tcPr>
          <w:p w14:paraId="2A3F1120" w14:textId="77777777" w:rsidR="005F0654" w:rsidRDefault="005F0654" w:rsidP="005C6A97">
            <w:pPr>
              <w:pStyle w:val="Tabulkapismo"/>
              <w:jc w:val="center"/>
            </w:pPr>
            <w:r>
              <w:t>P1.2</w:t>
            </w:r>
          </w:p>
        </w:tc>
        <w:tc>
          <w:tcPr>
            <w:tcW w:w="8033" w:type="dxa"/>
            <w:tcBorders>
              <w:top w:val="single" w:sz="8" w:space="0" w:color="auto"/>
              <w:bottom w:val="single" w:sz="8" w:space="0" w:color="auto"/>
            </w:tcBorders>
            <w:vAlign w:val="center"/>
          </w:tcPr>
          <w:p w14:paraId="5080AFEC" w14:textId="77777777" w:rsidR="005F0654" w:rsidRDefault="005F0654" w:rsidP="005C6A97">
            <w:pPr>
              <w:pStyle w:val="Tabulkapismo"/>
              <w:jc w:val="left"/>
            </w:pPr>
            <w:r>
              <w:t>Všichni uživatelé jsou pro práci v informačním systému evidováni bezpečnostním správcem a autorizováni odpovědnou osobou nebo jí pověřenou osobou.</w:t>
            </w:r>
          </w:p>
        </w:tc>
      </w:tr>
      <w:tr w:rsidR="005F0654" w14:paraId="70EA2DD1" w14:textId="77777777" w:rsidTr="005C6A97">
        <w:trPr>
          <w:cantSplit/>
          <w:trHeight w:val="690"/>
        </w:trPr>
        <w:tc>
          <w:tcPr>
            <w:tcW w:w="1188" w:type="dxa"/>
            <w:tcBorders>
              <w:top w:val="single" w:sz="8" w:space="0" w:color="auto"/>
              <w:bottom w:val="single" w:sz="8" w:space="0" w:color="auto"/>
            </w:tcBorders>
            <w:vAlign w:val="center"/>
          </w:tcPr>
          <w:p w14:paraId="6B57F7B6" w14:textId="77777777" w:rsidR="005F0654" w:rsidRDefault="005F0654" w:rsidP="005C6A97">
            <w:pPr>
              <w:pStyle w:val="Tabulkapismo"/>
              <w:jc w:val="center"/>
            </w:pPr>
            <w:r>
              <w:t>P1.3</w:t>
            </w:r>
          </w:p>
        </w:tc>
        <w:tc>
          <w:tcPr>
            <w:tcW w:w="8033" w:type="dxa"/>
            <w:tcBorders>
              <w:top w:val="single" w:sz="8" w:space="0" w:color="auto"/>
              <w:bottom w:val="single" w:sz="8" w:space="0" w:color="auto"/>
            </w:tcBorders>
            <w:vAlign w:val="center"/>
          </w:tcPr>
          <w:p w14:paraId="28C6E273" w14:textId="398C3CFF" w:rsidR="005F0654" w:rsidRDefault="005F0654" w:rsidP="005C6A97">
            <w:pPr>
              <w:pStyle w:val="Tabulkapismo"/>
              <w:jc w:val="left"/>
            </w:pPr>
            <w:r>
              <w:t>Všichni uživatelé jsou pravidelně, minimálně jedenkrát ročně) školeni z oblasti dodržování opatření stanovených v bezpečnostní dokumentaci informačního systému (§ 19 odstav</w:t>
            </w:r>
            <w:r w:rsidR="00DA3ED5">
              <w:t>ce</w:t>
            </w:r>
            <w:r>
              <w:t xml:space="preserve"> </w:t>
            </w:r>
            <w:r w:rsidR="00DA3ED5">
              <w:t>4 a 5</w:t>
            </w:r>
            <w:r>
              <w:t xml:space="preserve"> vyhlášky č. </w:t>
            </w:r>
            <w:r w:rsidR="00DA3ED5">
              <w:t>479</w:t>
            </w:r>
            <w:r>
              <w:t>/20</w:t>
            </w:r>
            <w:r w:rsidR="00DA3ED5">
              <w:t>24</w:t>
            </w:r>
            <w:r>
              <w:t xml:space="preserve"> Sb.).</w:t>
            </w:r>
          </w:p>
        </w:tc>
      </w:tr>
      <w:tr w:rsidR="005F0654" w14:paraId="580BD48F" w14:textId="77777777" w:rsidTr="005C6A97">
        <w:trPr>
          <w:cantSplit/>
          <w:trHeight w:val="690"/>
        </w:trPr>
        <w:tc>
          <w:tcPr>
            <w:tcW w:w="1188" w:type="dxa"/>
            <w:tcBorders>
              <w:top w:val="single" w:sz="8" w:space="0" w:color="auto"/>
              <w:bottom w:val="single" w:sz="8" w:space="0" w:color="auto"/>
            </w:tcBorders>
            <w:vAlign w:val="center"/>
          </w:tcPr>
          <w:p w14:paraId="62EC952C" w14:textId="77777777" w:rsidR="005F0654" w:rsidRDefault="005F0654" w:rsidP="005C6A97">
            <w:pPr>
              <w:pStyle w:val="Tabulkapismo"/>
              <w:jc w:val="center"/>
            </w:pPr>
            <w:r>
              <w:t>P1.4</w:t>
            </w:r>
          </w:p>
        </w:tc>
        <w:tc>
          <w:tcPr>
            <w:tcW w:w="8033" w:type="dxa"/>
            <w:tcBorders>
              <w:top w:val="single" w:sz="8" w:space="0" w:color="auto"/>
              <w:bottom w:val="single" w:sz="8" w:space="0" w:color="auto"/>
            </w:tcBorders>
            <w:vAlign w:val="center"/>
          </w:tcPr>
          <w:p w14:paraId="2923A8B4" w14:textId="77777777" w:rsidR="005F0654" w:rsidRDefault="005F0654" w:rsidP="005C6A97">
            <w:pPr>
              <w:pStyle w:val="Tabulkapismo"/>
              <w:jc w:val="left"/>
            </w:pPr>
            <w:r>
              <w:t>Bezpečnostní správce musí mít v bezpečnostní dokumentaci stanovenu povinnost provádět pravidelnou kontrolu bezpečnostních opatření.</w:t>
            </w:r>
          </w:p>
        </w:tc>
      </w:tr>
      <w:tr w:rsidR="005F0654" w14:paraId="21C7B9B5" w14:textId="77777777" w:rsidTr="005C6A97">
        <w:trPr>
          <w:cantSplit/>
          <w:trHeight w:val="690"/>
        </w:trPr>
        <w:tc>
          <w:tcPr>
            <w:tcW w:w="1188" w:type="dxa"/>
            <w:tcBorders>
              <w:top w:val="single" w:sz="8" w:space="0" w:color="auto"/>
              <w:bottom w:val="single" w:sz="8" w:space="0" w:color="auto"/>
            </w:tcBorders>
            <w:vAlign w:val="center"/>
          </w:tcPr>
          <w:p w14:paraId="58E6639D" w14:textId="77777777" w:rsidR="005F0654" w:rsidRDefault="005F0654" w:rsidP="005C6A97">
            <w:pPr>
              <w:pStyle w:val="Tabulkapismo"/>
              <w:jc w:val="center"/>
            </w:pPr>
            <w:r>
              <w:t>P1.5</w:t>
            </w:r>
          </w:p>
        </w:tc>
        <w:tc>
          <w:tcPr>
            <w:tcW w:w="8033" w:type="dxa"/>
            <w:tcBorders>
              <w:top w:val="single" w:sz="8" w:space="0" w:color="auto"/>
              <w:bottom w:val="single" w:sz="8" w:space="0" w:color="auto"/>
            </w:tcBorders>
            <w:vAlign w:val="center"/>
          </w:tcPr>
          <w:p w14:paraId="19886CEF" w14:textId="2FBA93F7" w:rsidR="005F0654" w:rsidRDefault="005F0654" w:rsidP="005C6A97">
            <w:pPr>
              <w:pStyle w:val="Tabulkapismo"/>
              <w:jc w:val="left"/>
            </w:pPr>
            <w:r>
              <w:t>Servisní činnost v informačním systému se musí provádět tak, aby nebyla ohrožena jeho bezpečnost (§ 2</w:t>
            </w:r>
            <w:r w:rsidR="00310191">
              <w:t>9</w:t>
            </w:r>
            <w:r>
              <w:t xml:space="preserve"> vyhlášky č. </w:t>
            </w:r>
            <w:r w:rsidR="00310191">
              <w:t>479</w:t>
            </w:r>
            <w:r>
              <w:t>/20</w:t>
            </w:r>
            <w:r w:rsidR="00310191">
              <w:t>24</w:t>
            </w:r>
            <w:r>
              <w:t xml:space="preserve"> Sb.).</w:t>
            </w:r>
          </w:p>
        </w:tc>
      </w:tr>
      <w:tr w:rsidR="005F0654" w14:paraId="068B9344" w14:textId="77777777" w:rsidTr="005C6A97">
        <w:trPr>
          <w:cantSplit/>
          <w:trHeight w:val="690"/>
        </w:trPr>
        <w:tc>
          <w:tcPr>
            <w:tcW w:w="1188" w:type="dxa"/>
            <w:tcBorders>
              <w:top w:val="single" w:sz="8" w:space="0" w:color="auto"/>
              <w:bottom w:val="single" w:sz="8" w:space="0" w:color="auto"/>
            </w:tcBorders>
            <w:vAlign w:val="center"/>
          </w:tcPr>
          <w:p w14:paraId="062C2707" w14:textId="77777777" w:rsidR="005F0654" w:rsidRDefault="005F0654" w:rsidP="005C6A97">
            <w:pPr>
              <w:pStyle w:val="Tabulkapismo"/>
              <w:jc w:val="center"/>
            </w:pPr>
            <w:r>
              <w:t>P1.6</w:t>
            </w:r>
          </w:p>
        </w:tc>
        <w:tc>
          <w:tcPr>
            <w:tcW w:w="8033" w:type="dxa"/>
            <w:tcBorders>
              <w:top w:val="single" w:sz="8" w:space="0" w:color="auto"/>
              <w:bottom w:val="single" w:sz="8" w:space="0" w:color="auto"/>
            </w:tcBorders>
            <w:vAlign w:val="center"/>
          </w:tcPr>
          <w:p w14:paraId="66E1FBF3" w14:textId="7E1574F9" w:rsidR="005F0654" w:rsidRDefault="005F0654" w:rsidP="005C6A97">
            <w:pPr>
              <w:pStyle w:val="Tabulkapismo"/>
              <w:jc w:val="left"/>
            </w:pPr>
            <w:r>
              <w:t>V bezpečnostní dokumentaci informačního systému musí být uveden seznam a řízení krizových situací (§ </w:t>
            </w:r>
            <w:r w:rsidR="00310191">
              <w:t>30</w:t>
            </w:r>
            <w:r>
              <w:t> vyhlášky č. </w:t>
            </w:r>
            <w:r w:rsidR="00310191">
              <w:t>479</w:t>
            </w:r>
            <w:r>
              <w:t>/20</w:t>
            </w:r>
            <w:r w:rsidR="00310191">
              <w:t>24</w:t>
            </w:r>
            <w:r>
              <w:t xml:space="preserve"> Sb.).</w:t>
            </w:r>
          </w:p>
        </w:tc>
      </w:tr>
      <w:tr w:rsidR="005F0654" w14:paraId="3972522C" w14:textId="77777777" w:rsidTr="005C6A97">
        <w:trPr>
          <w:cantSplit/>
          <w:trHeight w:val="690"/>
        </w:trPr>
        <w:tc>
          <w:tcPr>
            <w:tcW w:w="1188" w:type="dxa"/>
            <w:tcBorders>
              <w:top w:val="single" w:sz="8" w:space="0" w:color="auto"/>
              <w:bottom w:val="single" w:sz="8" w:space="0" w:color="auto"/>
            </w:tcBorders>
            <w:vAlign w:val="center"/>
          </w:tcPr>
          <w:p w14:paraId="339D4017" w14:textId="77777777" w:rsidR="005F0654" w:rsidRDefault="005F0654" w:rsidP="005C6A97">
            <w:pPr>
              <w:pStyle w:val="Tabulkapismo"/>
              <w:jc w:val="center"/>
            </w:pPr>
            <w:r>
              <w:t>P1.7</w:t>
            </w:r>
          </w:p>
        </w:tc>
        <w:tc>
          <w:tcPr>
            <w:tcW w:w="8033" w:type="dxa"/>
            <w:tcBorders>
              <w:top w:val="single" w:sz="8" w:space="0" w:color="auto"/>
              <w:bottom w:val="single" w:sz="8" w:space="0" w:color="auto"/>
            </w:tcBorders>
            <w:vAlign w:val="center"/>
          </w:tcPr>
          <w:p w14:paraId="32B08886" w14:textId="3BF3F8DC" w:rsidR="005F0654" w:rsidRDefault="005F0654" w:rsidP="005C6A97">
            <w:pPr>
              <w:pStyle w:val="Tabulkapismo"/>
              <w:jc w:val="left"/>
            </w:pPr>
            <w:r>
              <w:t>V informačním systému může být používán pouze HW a SW odpovídající bezpečnostní dokumentaci, schválené NÚKIB a podmínkám certifikátu a certifikační zprávy (§ 2</w:t>
            </w:r>
            <w:r w:rsidR="006F05A8">
              <w:t>8</w:t>
            </w:r>
            <w:r>
              <w:t xml:space="preserve"> odstavce </w:t>
            </w:r>
            <w:r w:rsidR="006F05A8">
              <w:t xml:space="preserve">2 </w:t>
            </w:r>
            <w:r>
              <w:t>vyhlášky č. </w:t>
            </w:r>
            <w:r w:rsidR="006F05A8">
              <w:t>479/2024</w:t>
            </w:r>
            <w:r>
              <w:t xml:space="preserve"> Sb.).</w:t>
            </w:r>
          </w:p>
        </w:tc>
      </w:tr>
      <w:tr w:rsidR="005F0654" w14:paraId="1555A884" w14:textId="77777777" w:rsidTr="005C6A97">
        <w:trPr>
          <w:cantSplit/>
          <w:trHeight w:val="690"/>
        </w:trPr>
        <w:tc>
          <w:tcPr>
            <w:tcW w:w="1188" w:type="dxa"/>
            <w:tcBorders>
              <w:top w:val="single" w:sz="8" w:space="0" w:color="auto"/>
              <w:bottom w:val="single" w:sz="8" w:space="0" w:color="auto"/>
            </w:tcBorders>
            <w:vAlign w:val="center"/>
          </w:tcPr>
          <w:p w14:paraId="71C7457D" w14:textId="77777777" w:rsidR="005F0654" w:rsidRDefault="005F0654" w:rsidP="005C6A97">
            <w:pPr>
              <w:pStyle w:val="Tabulkapismo"/>
              <w:jc w:val="center"/>
            </w:pPr>
            <w:r>
              <w:t>P1.8</w:t>
            </w:r>
          </w:p>
        </w:tc>
        <w:tc>
          <w:tcPr>
            <w:tcW w:w="8033" w:type="dxa"/>
            <w:tcBorders>
              <w:top w:val="single" w:sz="8" w:space="0" w:color="auto"/>
              <w:bottom w:val="single" w:sz="8" w:space="0" w:color="auto"/>
            </w:tcBorders>
            <w:vAlign w:val="center"/>
          </w:tcPr>
          <w:p w14:paraId="04C1AEA5" w14:textId="6B63B368" w:rsidR="005F0654" w:rsidRDefault="005F0654" w:rsidP="005C6A97">
            <w:pPr>
              <w:pStyle w:val="Tabulkapismo"/>
              <w:jc w:val="left"/>
            </w:pPr>
            <w:r>
              <w:t>Pro každý informační systém musí být zavedena a obsazena role bezpečnostního správce pro zajištění bezpečnosti informačního systému (§ 18 vyhlášky č. </w:t>
            </w:r>
            <w:r w:rsidR="006F05A8">
              <w:t>479/2024</w:t>
            </w:r>
            <w:r>
              <w:t xml:space="preserve"> Sb.).</w:t>
            </w:r>
          </w:p>
        </w:tc>
      </w:tr>
      <w:tr w:rsidR="005F0654" w14:paraId="3DFB527B" w14:textId="77777777" w:rsidTr="005C6A97">
        <w:trPr>
          <w:cantSplit/>
          <w:trHeight w:val="690"/>
        </w:trPr>
        <w:tc>
          <w:tcPr>
            <w:tcW w:w="1188" w:type="dxa"/>
            <w:tcBorders>
              <w:top w:val="single" w:sz="8" w:space="0" w:color="auto"/>
              <w:bottom w:val="single" w:sz="12" w:space="0" w:color="auto"/>
            </w:tcBorders>
            <w:vAlign w:val="center"/>
          </w:tcPr>
          <w:p w14:paraId="122E88C0" w14:textId="77777777" w:rsidR="005F0654" w:rsidRDefault="005F0654" w:rsidP="005C6A97">
            <w:pPr>
              <w:pStyle w:val="Tabulkapismo"/>
              <w:jc w:val="center"/>
            </w:pPr>
            <w:r>
              <w:t>P1.9</w:t>
            </w:r>
          </w:p>
        </w:tc>
        <w:tc>
          <w:tcPr>
            <w:tcW w:w="8033" w:type="dxa"/>
            <w:tcBorders>
              <w:top w:val="single" w:sz="8" w:space="0" w:color="auto"/>
              <w:bottom w:val="single" w:sz="12" w:space="0" w:color="auto"/>
            </w:tcBorders>
            <w:vAlign w:val="center"/>
          </w:tcPr>
          <w:p w14:paraId="1E40FB74" w14:textId="4D682AD6" w:rsidR="005F0654" w:rsidRDefault="005F0654" w:rsidP="005C6A97">
            <w:pPr>
              <w:pStyle w:val="Tabulkapismo"/>
              <w:jc w:val="left"/>
            </w:pPr>
            <w:r>
              <w:t>Pro informační systém existuje úřadem schválená bezpečnostní dokumentace podle § </w:t>
            </w:r>
            <w:r w:rsidR="006F05A8">
              <w:t>45</w:t>
            </w:r>
            <w:r>
              <w:t xml:space="preserve"> odstavce 2 a § 4 vyhlášky č. </w:t>
            </w:r>
            <w:r w:rsidR="006F05A8">
              <w:t>479</w:t>
            </w:r>
            <w:r>
              <w:t>/20</w:t>
            </w:r>
            <w:r w:rsidR="006F05A8">
              <w:t>24</w:t>
            </w:r>
            <w:r>
              <w:t xml:space="preserve"> Sb.</w:t>
            </w:r>
          </w:p>
        </w:tc>
      </w:tr>
    </w:tbl>
    <w:p w14:paraId="6D97FB24" w14:textId="77777777" w:rsidR="005F0654" w:rsidRDefault="005F0654" w:rsidP="005F0654">
      <w:pPr>
        <w:pStyle w:val="Normln-oddeleni-tabulek"/>
      </w:pPr>
    </w:p>
    <w:p w14:paraId="7A8A98B3" w14:textId="77777777" w:rsidR="005F0654" w:rsidRDefault="005F0654" w:rsidP="005F0654">
      <w:pPr>
        <w:spacing w:before="0" w:after="200"/>
        <w:jc w:val="left"/>
        <w:rPr>
          <w:sz w:val="16"/>
        </w:rPr>
      </w:pPr>
      <w:r>
        <w:br w:type="page"/>
      </w:r>
    </w:p>
    <w:p w14:paraId="3210F859" w14:textId="77777777" w:rsidR="005F0654" w:rsidRPr="004709DF" w:rsidRDefault="005F0654" w:rsidP="005F0654">
      <w:pPr>
        <w:pStyle w:val="Normln-clanek"/>
      </w:pPr>
    </w:p>
    <w:p w14:paraId="501448C5" w14:textId="77777777" w:rsidR="005F0654" w:rsidRDefault="005F0654" w:rsidP="005F0654">
      <w:pPr>
        <w:pStyle w:val="Normln-nadpis"/>
      </w:pPr>
      <w:bookmarkStart w:id="145" w:name="_Toc209018112"/>
      <w:r>
        <w:t>Fyzická bezpečnost</w:t>
      </w:r>
      <w:bookmarkEnd w:id="145"/>
    </w:p>
    <w:p w14:paraId="3538909F"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59B8614" w14:textId="77777777" w:rsidTr="005C6A97">
        <w:trPr>
          <w:cantSplit/>
          <w:trHeight w:val="284"/>
          <w:tblHeader/>
        </w:trPr>
        <w:tc>
          <w:tcPr>
            <w:tcW w:w="9221" w:type="dxa"/>
            <w:gridSpan w:val="2"/>
            <w:tcBorders>
              <w:top w:val="nil"/>
              <w:left w:val="nil"/>
              <w:bottom w:val="single" w:sz="12" w:space="0" w:color="auto"/>
              <w:right w:val="nil"/>
            </w:tcBorders>
            <w:vAlign w:val="center"/>
          </w:tcPr>
          <w:p w14:paraId="5611028C" w14:textId="77777777" w:rsidR="005F0654" w:rsidRDefault="005F0654" w:rsidP="005F0654">
            <w:pPr>
              <w:pStyle w:val="Tabulkaoznaceni"/>
              <w:numPr>
                <w:ilvl w:val="0"/>
                <w:numId w:val="14"/>
              </w:numPr>
              <w:ind w:left="0" w:firstLine="0"/>
            </w:pPr>
            <w:r>
              <w:t>Požadovaná protiopatření v oblasti fyzické bezpečnosti</w:t>
            </w:r>
          </w:p>
        </w:tc>
      </w:tr>
      <w:tr w:rsidR="005F0654" w14:paraId="5FF3D5C7" w14:textId="77777777" w:rsidTr="005C6A97">
        <w:trPr>
          <w:cantSplit/>
          <w:trHeight w:val="340"/>
          <w:tblHeader/>
        </w:trPr>
        <w:tc>
          <w:tcPr>
            <w:tcW w:w="1188" w:type="dxa"/>
            <w:tcBorders>
              <w:top w:val="single" w:sz="12" w:space="0" w:color="auto"/>
              <w:bottom w:val="single" w:sz="12" w:space="0" w:color="auto"/>
            </w:tcBorders>
            <w:vAlign w:val="center"/>
          </w:tcPr>
          <w:p w14:paraId="1A73A993"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623D2CFD" w14:textId="77777777" w:rsidR="005F0654" w:rsidRDefault="005F0654" w:rsidP="005C6A97">
            <w:pPr>
              <w:pStyle w:val="Tabulkanadpis"/>
              <w:jc w:val="left"/>
            </w:pPr>
            <w:r>
              <w:t>Popis protiopatření</w:t>
            </w:r>
          </w:p>
        </w:tc>
      </w:tr>
      <w:tr w:rsidR="005F0654" w14:paraId="78A215F6" w14:textId="77777777" w:rsidTr="005C6A97">
        <w:trPr>
          <w:cantSplit/>
          <w:trHeight w:val="280"/>
        </w:trPr>
        <w:tc>
          <w:tcPr>
            <w:tcW w:w="1188" w:type="dxa"/>
            <w:tcBorders>
              <w:top w:val="single" w:sz="12" w:space="0" w:color="auto"/>
              <w:bottom w:val="single" w:sz="8" w:space="0" w:color="auto"/>
            </w:tcBorders>
            <w:vAlign w:val="center"/>
          </w:tcPr>
          <w:p w14:paraId="285D1467" w14:textId="77777777" w:rsidR="005F0654" w:rsidRDefault="005F0654" w:rsidP="005C6A97">
            <w:pPr>
              <w:pStyle w:val="Tabulkapismo"/>
              <w:jc w:val="center"/>
            </w:pPr>
            <w:r>
              <w:t>P2.1</w:t>
            </w:r>
          </w:p>
        </w:tc>
        <w:tc>
          <w:tcPr>
            <w:tcW w:w="8033" w:type="dxa"/>
            <w:tcBorders>
              <w:top w:val="single" w:sz="12" w:space="0" w:color="auto"/>
              <w:bottom w:val="single" w:sz="8" w:space="0" w:color="auto"/>
            </w:tcBorders>
            <w:vAlign w:val="center"/>
          </w:tcPr>
          <w:p w14:paraId="15E4767B" w14:textId="6B1E6BE7" w:rsidR="005F0654" w:rsidRDefault="005F0654" w:rsidP="005C6A97">
            <w:pPr>
              <w:pStyle w:val="Tabulkapismo"/>
              <w:jc w:val="left"/>
            </w:pPr>
            <w:r>
              <w:t>Minimální míra zabezpečení zabezpečené oblasti pro umístění části informačního systému, ve které se ukládají utajované informace, se určuje v souladu s tabulkami bodových hodnot zabezpečení fyzické bezpečnosti uvedených v příloze č. 1 vyhlášky č. </w:t>
            </w:r>
            <w:r w:rsidR="00893132">
              <w:t>479</w:t>
            </w:r>
            <w:r>
              <w:t>/20</w:t>
            </w:r>
            <w:r w:rsidR="00893132">
              <w:t>24</w:t>
            </w:r>
            <w:r>
              <w:t> Sb. (</w:t>
            </w:r>
            <w:r w:rsidR="00893132">
              <w:t xml:space="preserve">příloha č. 1 kapitola 13 vyhlášky č. 528/2005 Sb., </w:t>
            </w:r>
            <w:r>
              <w:t xml:space="preserve">§ </w:t>
            </w:r>
            <w:r w:rsidR="00810782">
              <w:t>32</w:t>
            </w:r>
            <w:r>
              <w:t xml:space="preserve"> vyhlášky č. 4</w:t>
            </w:r>
            <w:r w:rsidR="00810782">
              <w:t>47</w:t>
            </w:r>
            <w:r>
              <w:t>/20</w:t>
            </w:r>
            <w:r w:rsidR="00810782">
              <w:t>24</w:t>
            </w:r>
            <w:r>
              <w:t xml:space="preserve"> Sb., a § 24 odstavec 6 zákona č. 412/2005 Sb.).</w:t>
            </w:r>
          </w:p>
        </w:tc>
      </w:tr>
      <w:tr w:rsidR="005F0654" w14:paraId="0F044F5B" w14:textId="77777777" w:rsidTr="005C6A97">
        <w:trPr>
          <w:cantSplit/>
          <w:trHeight w:val="280"/>
        </w:trPr>
        <w:tc>
          <w:tcPr>
            <w:tcW w:w="1188" w:type="dxa"/>
            <w:tcBorders>
              <w:top w:val="single" w:sz="8" w:space="0" w:color="auto"/>
              <w:bottom w:val="single" w:sz="8" w:space="0" w:color="auto"/>
            </w:tcBorders>
            <w:vAlign w:val="center"/>
          </w:tcPr>
          <w:p w14:paraId="7D3170EE" w14:textId="77777777" w:rsidR="005F0654" w:rsidRDefault="005F0654" w:rsidP="005C6A97">
            <w:pPr>
              <w:pStyle w:val="Tabulkapismo"/>
              <w:jc w:val="center"/>
            </w:pPr>
            <w:r>
              <w:t>P2.2</w:t>
            </w:r>
          </w:p>
        </w:tc>
        <w:tc>
          <w:tcPr>
            <w:tcW w:w="8033" w:type="dxa"/>
            <w:tcBorders>
              <w:top w:val="single" w:sz="8" w:space="0" w:color="auto"/>
              <w:bottom w:val="single" w:sz="8" w:space="0" w:color="auto"/>
            </w:tcBorders>
            <w:vAlign w:val="center"/>
          </w:tcPr>
          <w:p w14:paraId="6CC65052" w14:textId="79785B5B" w:rsidR="005F0654" w:rsidRDefault="005F0654" w:rsidP="005C6A97">
            <w:pPr>
              <w:pStyle w:val="Tabulkapismo"/>
              <w:jc w:val="left"/>
            </w:pPr>
            <w:r>
              <w:t>Opatřování vybraných HW aktiv informačního systému ochrannými prvky tak, aby je bylo možné otevřít pouze při současném zničení těchto prvků (§ 2</w:t>
            </w:r>
            <w:r w:rsidR="00893132">
              <w:t>2</w:t>
            </w:r>
            <w:r>
              <w:t xml:space="preserve"> odstav</w:t>
            </w:r>
            <w:r w:rsidR="00893132">
              <w:t xml:space="preserve">ce 4 a 5 a § 13 odst. 3 písm. a) </w:t>
            </w:r>
            <w:r>
              <w:t>vyhlášky č. </w:t>
            </w:r>
            <w:r w:rsidR="00893132">
              <w:t>479</w:t>
            </w:r>
            <w:r>
              <w:t>/20</w:t>
            </w:r>
            <w:r w:rsidR="00893132">
              <w:t>24</w:t>
            </w:r>
            <w:r>
              <w:t> Sb.).</w:t>
            </w:r>
          </w:p>
        </w:tc>
      </w:tr>
      <w:tr w:rsidR="005F0654" w14:paraId="35DD5AA9" w14:textId="77777777" w:rsidTr="005C6A97">
        <w:trPr>
          <w:cantSplit/>
          <w:trHeight w:val="280"/>
        </w:trPr>
        <w:tc>
          <w:tcPr>
            <w:tcW w:w="1188" w:type="dxa"/>
            <w:tcBorders>
              <w:top w:val="single" w:sz="8" w:space="0" w:color="auto"/>
              <w:bottom w:val="single" w:sz="8" w:space="0" w:color="auto"/>
            </w:tcBorders>
            <w:vAlign w:val="center"/>
          </w:tcPr>
          <w:p w14:paraId="33650963" w14:textId="77777777" w:rsidR="005F0654" w:rsidRDefault="005F0654" w:rsidP="005C6A97">
            <w:pPr>
              <w:pStyle w:val="Tabulkapismo"/>
              <w:jc w:val="center"/>
            </w:pPr>
            <w:r>
              <w:t>P2.3</w:t>
            </w:r>
          </w:p>
        </w:tc>
        <w:tc>
          <w:tcPr>
            <w:tcW w:w="8033" w:type="dxa"/>
            <w:tcBorders>
              <w:top w:val="single" w:sz="8" w:space="0" w:color="auto"/>
              <w:bottom w:val="single" w:sz="8" w:space="0" w:color="auto"/>
            </w:tcBorders>
            <w:vAlign w:val="center"/>
          </w:tcPr>
          <w:p w14:paraId="4625DEB3" w14:textId="2B5D4144" w:rsidR="005F0654" w:rsidRDefault="005F0654" w:rsidP="005C6A97">
            <w:pPr>
              <w:pStyle w:val="Tabulkapismo"/>
              <w:jc w:val="left"/>
            </w:pPr>
            <w:r>
              <w:t>Aktiva informačního systému musí být umístěna v zabezpečené oblasti nebo objektu (§ 2</w:t>
            </w:r>
            <w:r w:rsidR="00E11EF7">
              <w:t>1</w:t>
            </w:r>
            <w:r>
              <w:t xml:space="preserve"> </w:t>
            </w:r>
            <w:r w:rsidR="00E11EF7">
              <w:t xml:space="preserve">odst. 2 vyhlášky </w:t>
            </w:r>
            <w:r>
              <w:t>č. </w:t>
            </w:r>
            <w:r w:rsidR="00E11EF7">
              <w:t>479</w:t>
            </w:r>
            <w:r>
              <w:t>/20</w:t>
            </w:r>
            <w:r w:rsidR="00E11EF7">
              <w:t>24</w:t>
            </w:r>
            <w:r>
              <w:t xml:space="preserve"> Sb., a §</w:t>
            </w:r>
            <w:r w:rsidR="00893132">
              <w:t xml:space="preserve"> </w:t>
            </w:r>
            <w:r>
              <w:t xml:space="preserve">24 odstavec </w:t>
            </w:r>
            <w:r w:rsidR="00810782">
              <w:t>5</w:t>
            </w:r>
            <w:r>
              <w:t xml:space="preserve"> zákona č. 412/2005 Sb.).</w:t>
            </w:r>
          </w:p>
        </w:tc>
      </w:tr>
      <w:tr w:rsidR="005F0654" w14:paraId="5837DF06" w14:textId="77777777" w:rsidTr="005C6A97">
        <w:trPr>
          <w:cantSplit/>
          <w:trHeight w:val="280"/>
        </w:trPr>
        <w:tc>
          <w:tcPr>
            <w:tcW w:w="1188" w:type="dxa"/>
            <w:tcBorders>
              <w:top w:val="single" w:sz="8" w:space="0" w:color="auto"/>
              <w:bottom w:val="single" w:sz="12" w:space="0" w:color="auto"/>
            </w:tcBorders>
            <w:vAlign w:val="center"/>
          </w:tcPr>
          <w:p w14:paraId="07EBD2E0" w14:textId="77777777" w:rsidR="005F0654" w:rsidRDefault="005F0654" w:rsidP="005C6A97">
            <w:pPr>
              <w:pStyle w:val="Tabulkapismo"/>
              <w:jc w:val="center"/>
            </w:pPr>
            <w:r>
              <w:t>P2.4</w:t>
            </w:r>
          </w:p>
        </w:tc>
        <w:tc>
          <w:tcPr>
            <w:tcW w:w="8033" w:type="dxa"/>
            <w:tcBorders>
              <w:top w:val="single" w:sz="8" w:space="0" w:color="auto"/>
              <w:bottom w:val="single" w:sz="12" w:space="0" w:color="auto"/>
            </w:tcBorders>
            <w:vAlign w:val="center"/>
          </w:tcPr>
          <w:p w14:paraId="7D0587CE" w14:textId="220A127E" w:rsidR="005F0654" w:rsidRDefault="005F0654" w:rsidP="005C6A97">
            <w:pPr>
              <w:pStyle w:val="Tabulkapismo"/>
              <w:jc w:val="left"/>
            </w:pPr>
            <w:r>
              <w:t>Umístění aktiv informačního systému musí být provedeno tak, aby zamezovalo nepovolané osobě odezírat utajované informace nebo informace sloužící k identifikaci a autentizaci uživatele (</w:t>
            </w:r>
            <w:r w:rsidR="00E11EF7">
              <w:t>§ 21 odst. 4 vyhlášky č. 479/2024 Sb.</w:t>
            </w:r>
            <w:r>
              <w:t>).</w:t>
            </w:r>
          </w:p>
        </w:tc>
      </w:tr>
    </w:tbl>
    <w:p w14:paraId="7273C650" w14:textId="77777777" w:rsidR="005F0654" w:rsidRDefault="005F0654" w:rsidP="005F0654">
      <w:pPr>
        <w:pStyle w:val="Normln-oddeleni-tabulek"/>
      </w:pPr>
    </w:p>
    <w:p w14:paraId="5E8BE2CC" w14:textId="77777777" w:rsidR="005F0654" w:rsidRDefault="005F0654" w:rsidP="005F0654">
      <w:pPr>
        <w:pStyle w:val="Normln-clanek"/>
      </w:pPr>
    </w:p>
    <w:p w14:paraId="37889024" w14:textId="77777777" w:rsidR="005F0654" w:rsidRDefault="005F0654" w:rsidP="005F0654">
      <w:pPr>
        <w:pStyle w:val="Normln-nadpis"/>
      </w:pPr>
      <w:bookmarkStart w:id="146" w:name="_Toc209018113"/>
      <w:r>
        <w:t>Informační bezpečnost část obecné požadavky</w:t>
      </w:r>
      <w:bookmarkEnd w:id="146"/>
    </w:p>
    <w:p w14:paraId="0D0E7B5D"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20514CED" w14:textId="77777777" w:rsidTr="005C6A97">
        <w:trPr>
          <w:cantSplit/>
          <w:trHeight w:val="284"/>
          <w:tblHeader/>
        </w:trPr>
        <w:tc>
          <w:tcPr>
            <w:tcW w:w="9221" w:type="dxa"/>
            <w:gridSpan w:val="2"/>
            <w:tcBorders>
              <w:top w:val="nil"/>
              <w:left w:val="nil"/>
              <w:bottom w:val="single" w:sz="12" w:space="0" w:color="auto"/>
              <w:right w:val="nil"/>
            </w:tcBorders>
            <w:vAlign w:val="center"/>
          </w:tcPr>
          <w:p w14:paraId="7F9F60CB" w14:textId="77777777" w:rsidR="005F0654" w:rsidRDefault="005F0654" w:rsidP="005F0654">
            <w:pPr>
              <w:pStyle w:val="Tabulkaoznaceni"/>
              <w:numPr>
                <w:ilvl w:val="0"/>
                <w:numId w:val="14"/>
              </w:numPr>
              <w:ind w:left="0" w:firstLine="0"/>
            </w:pPr>
            <w:r>
              <w:t>Požadovaná protiopatření v oblasti informační bezpečnosti část obecné požadavky</w:t>
            </w:r>
          </w:p>
        </w:tc>
      </w:tr>
      <w:tr w:rsidR="005F0654" w14:paraId="2342A1FC" w14:textId="77777777" w:rsidTr="005C6A97">
        <w:trPr>
          <w:cantSplit/>
          <w:trHeight w:val="340"/>
          <w:tblHeader/>
        </w:trPr>
        <w:tc>
          <w:tcPr>
            <w:tcW w:w="1188" w:type="dxa"/>
            <w:tcBorders>
              <w:top w:val="single" w:sz="12" w:space="0" w:color="auto"/>
              <w:bottom w:val="single" w:sz="12" w:space="0" w:color="auto"/>
            </w:tcBorders>
            <w:vAlign w:val="center"/>
          </w:tcPr>
          <w:p w14:paraId="6A00D944"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3D9BF63F" w14:textId="77777777" w:rsidR="005F0654" w:rsidRDefault="005F0654" w:rsidP="005C6A97">
            <w:pPr>
              <w:pStyle w:val="Tabulkanadpis"/>
              <w:jc w:val="left"/>
            </w:pPr>
            <w:r>
              <w:t>Popis protiopatření</w:t>
            </w:r>
          </w:p>
        </w:tc>
      </w:tr>
      <w:tr w:rsidR="005F0654" w14:paraId="3AC5A4FC" w14:textId="77777777" w:rsidTr="005C6A97">
        <w:trPr>
          <w:cantSplit/>
          <w:trHeight w:val="283"/>
        </w:trPr>
        <w:tc>
          <w:tcPr>
            <w:tcW w:w="1188" w:type="dxa"/>
            <w:tcBorders>
              <w:top w:val="single" w:sz="12" w:space="0" w:color="auto"/>
              <w:bottom w:val="single" w:sz="8" w:space="0" w:color="auto"/>
            </w:tcBorders>
            <w:vAlign w:val="center"/>
          </w:tcPr>
          <w:p w14:paraId="4E4D04E2" w14:textId="77777777" w:rsidR="005F0654" w:rsidRDefault="005F0654" w:rsidP="005C6A97">
            <w:pPr>
              <w:pStyle w:val="Tabulkapismo"/>
              <w:jc w:val="center"/>
            </w:pPr>
            <w:r>
              <w:t>P3.1</w:t>
            </w:r>
          </w:p>
        </w:tc>
        <w:tc>
          <w:tcPr>
            <w:tcW w:w="8033" w:type="dxa"/>
            <w:tcBorders>
              <w:top w:val="single" w:sz="12" w:space="0" w:color="auto"/>
              <w:bottom w:val="single" w:sz="8" w:space="0" w:color="auto"/>
            </w:tcBorders>
            <w:vAlign w:val="center"/>
          </w:tcPr>
          <w:p w14:paraId="7BC11EC0" w14:textId="77777777" w:rsidR="005F0654" w:rsidRDefault="005F0654" w:rsidP="005C6A97">
            <w:pPr>
              <w:pStyle w:val="Tabulkapismo"/>
              <w:jc w:val="left"/>
            </w:pPr>
            <w:r>
              <w:t>V informačním systému (pevný disk) se mohou používat pouze souborové svazky typu NTFS (pro operační systém Windows)</w:t>
            </w:r>
          </w:p>
        </w:tc>
      </w:tr>
      <w:tr w:rsidR="005F0654" w14:paraId="3E4FE84A" w14:textId="77777777" w:rsidTr="005C6A97">
        <w:trPr>
          <w:cantSplit/>
          <w:trHeight w:val="283"/>
        </w:trPr>
        <w:tc>
          <w:tcPr>
            <w:tcW w:w="1188" w:type="dxa"/>
            <w:tcBorders>
              <w:top w:val="single" w:sz="8" w:space="0" w:color="auto"/>
              <w:bottom w:val="single" w:sz="8" w:space="0" w:color="auto"/>
            </w:tcBorders>
            <w:vAlign w:val="center"/>
          </w:tcPr>
          <w:p w14:paraId="4B572D7D" w14:textId="77777777" w:rsidR="005F0654" w:rsidRDefault="005F0654" w:rsidP="005C6A97">
            <w:pPr>
              <w:pStyle w:val="Tabulkapismo"/>
              <w:jc w:val="center"/>
            </w:pPr>
            <w:r>
              <w:t>P3.2</w:t>
            </w:r>
          </w:p>
        </w:tc>
        <w:tc>
          <w:tcPr>
            <w:tcW w:w="8033" w:type="dxa"/>
            <w:tcBorders>
              <w:top w:val="single" w:sz="8" w:space="0" w:color="auto"/>
              <w:bottom w:val="single" w:sz="8" w:space="0" w:color="auto"/>
            </w:tcBorders>
            <w:vAlign w:val="center"/>
          </w:tcPr>
          <w:p w14:paraId="6A78FB5C" w14:textId="77777777" w:rsidR="005F0654" w:rsidRDefault="005F0654" w:rsidP="005C6A97">
            <w:pPr>
              <w:pStyle w:val="Tabulkapismo"/>
              <w:jc w:val="left"/>
            </w:pPr>
            <w:r>
              <w:t>Start operačního systému je povolen v BIOS/UEFI pouze z pevného disku</w:t>
            </w:r>
          </w:p>
        </w:tc>
      </w:tr>
      <w:tr w:rsidR="005F0654" w14:paraId="24DDCA86" w14:textId="77777777" w:rsidTr="005C6A97">
        <w:trPr>
          <w:cantSplit/>
          <w:trHeight w:val="283"/>
        </w:trPr>
        <w:tc>
          <w:tcPr>
            <w:tcW w:w="1188" w:type="dxa"/>
            <w:tcBorders>
              <w:top w:val="single" w:sz="8" w:space="0" w:color="auto"/>
              <w:bottom w:val="single" w:sz="8" w:space="0" w:color="auto"/>
            </w:tcBorders>
            <w:vAlign w:val="center"/>
          </w:tcPr>
          <w:p w14:paraId="1A8F3FFE" w14:textId="77777777" w:rsidR="005F0654" w:rsidRDefault="005F0654" w:rsidP="005C6A97">
            <w:pPr>
              <w:pStyle w:val="Tabulkapismo"/>
              <w:jc w:val="center"/>
            </w:pPr>
            <w:r>
              <w:t>P3.3</w:t>
            </w:r>
          </w:p>
        </w:tc>
        <w:tc>
          <w:tcPr>
            <w:tcW w:w="8033" w:type="dxa"/>
            <w:tcBorders>
              <w:top w:val="single" w:sz="8" w:space="0" w:color="auto"/>
              <w:bottom w:val="single" w:sz="8" w:space="0" w:color="auto"/>
            </w:tcBorders>
            <w:vAlign w:val="center"/>
          </w:tcPr>
          <w:p w14:paraId="0496B657" w14:textId="77777777" w:rsidR="005F0654" w:rsidRDefault="005F0654" w:rsidP="005C6A97">
            <w:pPr>
              <w:pStyle w:val="Tabulkapismo"/>
              <w:jc w:val="left"/>
            </w:pPr>
            <w:r>
              <w:t>Přístup do BIOS/UEFI je chráněn silným heslem o minimální délce 12 znaků</w:t>
            </w:r>
          </w:p>
        </w:tc>
      </w:tr>
      <w:tr w:rsidR="005F0654" w14:paraId="1718AE34" w14:textId="77777777" w:rsidTr="005C6A97">
        <w:trPr>
          <w:cantSplit/>
          <w:trHeight w:val="283"/>
        </w:trPr>
        <w:tc>
          <w:tcPr>
            <w:tcW w:w="1188" w:type="dxa"/>
            <w:tcBorders>
              <w:top w:val="single" w:sz="8" w:space="0" w:color="auto"/>
              <w:bottom w:val="single" w:sz="8" w:space="0" w:color="auto"/>
            </w:tcBorders>
            <w:vAlign w:val="center"/>
          </w:tcPr>
          <w:p w14:paraId="6BAF42E1" w14:textId="77777777" w:rsidR="005F0654" w:rsidRDefault="005F0654" w:rsidP="005C6A97">
            <w:pPr>
              <w:pStyle w:val="Tabulkapismo"/>
              <w:jc w:val="center"/>
            </w:pPr>
            <w:r>
              <w:t>P3.4</w:t>
            </w:r>
          </w:p>
        </w:tc>
        <w:tc>
          <w:tcPr>
            <w:tcW w:w="8033" w:type="dxa"/>
            <w:tcBorders>
              <w:top w:val="single" w:sz="8" w:space="0" w:color="auto"/>
              <w:bottom w:val="single" w:sz="8" w:space="0" w:color="auto"/>
            </w:tcBorders>
            <w:vAlign w:val="center"/>
          </w:tcPr>
          <w:p w14:paraId="3DA5A787" w14:textId="77777777" w:rsidR="005F0654" w:rsidRDefault="005F0654" w:rsidP="005C6A97">
            <w:pPr>
              <w:pStyle w:val="Tabulkapismo"/>
              <w:jc w:val="left"/>
            </w:pPr>
            <w:r>
              <w:t>Je nastaveno vhodné řízení kontinuity (zálohování a postupy po haváriích atd.)</w:t>
            </w:r>
          </w:p>
        </w:tc>
      </w:tr>
      <w:tr w:rsidR="005F0654" w14:paraId="547D9B29" w14:textId="77777777" w:rsidTr="005C6A97">
        <w:trPr>
          <w:cantSplit/>
          <w:trHeight w:val="283"/>
        </w:trPr>
        <w:tc>
          <w:tcPr>
            <w:tcW w:w="1188" w:type="dxa"/>
            <w:tcBorders>
              <w:top w:val="single" w:sz="8" w:space="0" w:color="auto"/>
              <w:bottom w:val="single" w:sz="8" w:space="0" w:color="auto"/>
            </w:tcBorders>
            <w:vAlign w:val="center"/>
          </w:tcPr>
          <w:p w14:paraId="28DFB14C" w14:textId="77777777" w:rsidR="005F0654" w:rsidRDefault="005F0654" w:rsidP="005C6A97">
            <w:pPr>
              <w:pStyle w:val="Tabulkapismo"/>
              <w:jc w:val="center"/>
            </w:pPr>
            <w:r>
              <w:t>P3.5</w:t>
            </w:r>
          </w:p>
        </w:tc>
        <w:tc>
          <w:tcPr>
            <w:tcW w:w="8033" w:type="dxa"/>
            <w:tcBorders>
              <w:top w:val="single" w:sz="8" w:space="0" w:color="auto"/>
              <w:bottom w:val="single" w:sz="8" w:space="0" w:color="auto"/>
            </w:tcBorders>
            <w:vAlign w:val="center"/>
          </w:tcPr>
          <w:p w14:paraId="28A17120" w14:textId="77777777" w:rsidR="005F0654" w:rsidRDefault="005F0654" w:rsidP="005C6A97">
            <w:pPr>
              <w:pStyle w:val="Tabulkapismo"/>
              <w:jc w:val="left"/>
            </w:pPr>
            <w:r>
              <w:t>V informačním systému je nainstalován a trvale spuštěn systém virové detekce</w:t>
            </w:r>
          </w:p>
        </w:tc>
      </w:tr>
      <w:tr w:rsidR="005F0654" w14:paraId="5A6E4103" w14:textId="77777777" w:rsidTr="005C6A97">
        <w:trPr>
          <w:cantSplit/>
          <w:trHeight w:val="283"/>
        </w:trPr>
        <w:tc>
          <w:tcPr>
            <w:tcW w:w="1188" w:type="dxa"/>
            <w:tcBorders>
              <w:top w:val="single" w:sz="8" w:space="0" w:color="auto"/>
              <w:bottom w:val="single" w:sz="12" w:space="0" w:color="auto"/>
            </w:tcBorders>
            <w:vAlign w:val="center"/>
          </w:tcPr>
          <w:p w14:paraId="71B6591F" w14:textId="77777777" w:rsidR="005F0654" w:rsidRDefault="005F0654" w:rsidP="005C6A97">
            <w:pPr>
              <w:pStyle w:val="Tabulkapismo"/>
              <w:jc w:val="center"/>
            </w:pPr>
            <w:r>
              <w:t>P3.6</w:t>
            </w:r>
          </w:p>
        </w:tc>
        <w:tc>
          <w:tcPr>
            <w:tcW w:w="8033" w:type="dxa"/>
            <w:tcBorders>
              <w:top w:val="single" w:sz="8" w:space="0" w:color="auto"/>
              <w:bottom w:val="single" w:sz="12" w:space="0" w:color="auto"/>
            </w:tcBorders>
            <w:vAlign w:val="center"/>
          </w:tcPr>
          <w:p w14:paraId="7B85E34F" w14:textId="77777777" w:rsidR="005F0654" w:rsidRDefault="005F0654" w:rsidP="005C6A97">
            <w:pPr>
              <w:pStyle w:val="Tabulkapismo"/>
              <w:jc w:val="left"/>
            </w:pPr>
            <w:r>
              <w:t>Antivirová ochrana používá aktuální virové definice (minimálně vždy před započetím zpracování utajovaných informací)</w:t>
            </w:r>
          </w:p>
        </w:tc>
      </w:tr>
    </w:tbl>
    <w:p w14:paraId="52C0FEE8" w14:textId="77777777" w:rsidR="005F0654" w:rsidRDefault="005F0654" w:rsidP="005F0654">
      <w:pPr>
        <w:pStyle w:val="Normln-oddeleni-tabulek"/>
      </w:pPr>
    </w:p>
    <w:p w14:paraId="50FFFCEC" w14:textId="77777777" w:rsidR="005F0654" w:rsidRDefault="005F0654" w:rsidP="005F0654">
      <w:pPr>
        <w:pStyle w:val="Normln-clanek"/>
      </w:pPr>
    </w:p>
    <w:p w14:paraId="0796C021" w14:textId="77777777" w:rsidR="005F0654" w:rsidRDefault="005F0654" w:rsidP="005F0654">
      <w:pPr>
        <w:pStyle w:val="Normln-nadpis"/>
      </w:pPr>
      <w:bookmarkStart w:id="147" w:name="_Toc209018114"/>
      <w:r>
        <w:t>Informační bezpečnost část operační systém</w:t>
      </w:r>
      <w:bookmarkEnd w:id="147"/>
    </w:p>
    <w:p w14:paraId="3D557606"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4449"/>
        <w:gridCol w:w="3584"/>
      </w:tblGrid>
      <w:tr w:rsidR="005F0654" w14:paraId="435C7C25" w14:textId="77777777" w:rsidTr="005C6A97">
        <w:trPr>
          <w:cantSplit/>
          <w:trHeight w:val="284"/>
          <w:tblHeader/>
        </w:trPr>
        <w:tc>
          <w:tcPr>
            <w:tcW w:w="9221" w:type="dxa"/>
            <w:gridSpan w:val="3"/>
            <w:tcBorders>
              <w:top w:val="nil"/>
              <w:left w:val="nil"/>
              <w:bottom w:val="single" w:sz="12" w:space="0" w:color="auto"/>
              <w:right w:val="nil"/>
            </w:tcBorders>
            <w:vAlign w:val="center"/>
          </w:tcPr>
          <w:p w14:paraId="129D9B53" w14:textId="77777777" w:rsidR="005F0654" w:rsidRDefault="005F0654" w:rsidP="005F0654">
            <w:pPr>
              <w:pStyle w:val="Tabulkaoznaceni"/>
              <w:numPr>
                <w:ilvl w:val="0"/>
                <w:numId w:val="14"/>
              </w:numPr>
              <w:ind w:left="0" w:firstLine="0"/>
            </w:pPr>
            <w:r>
              <w:t>Požadovaná protiopatření v oblasti informační bezpečnosti část operační systém</w:t>
            </w:r>
          </w:p>
        </w:tc>
      </w:tr>
      <w:tr w:rsidR="005F0654" w14:paraId="0A180A80" w14:textId="77777777" w:rsidTr="005C6A97">
        <w:trPr>
          <w:cantSplit/>
          <w:trHeight w:val="340"/>
          <w:tblHeader/>
        </w:trPr>
        <w:tc>
          <w:tcPr>
            <w:tcW w:w="1188" w:type="dxa"/>
            <w:tcBorders>
              <w:top w:val="single" w:sz="12" w:space="0" w:color="auto"/>
              <w:bottom w:val="single" w:sz="12" w:space="0" w:color="auto"/>
            </w:tcBorders>
            <w:vAlign w:val="center"/>
          </w:tcPr>
          <w:p w14:paraId="4E136BBC" w14:textId="77777777" w:rsidR="005F0654" w:rsidRDefault="005F0654" w:rsidP="005C6A97">
            <w:pPr>
              <w:pStyle w:val="Tabulkanadpis"/>
              <w:jc w:val="center"/>
            </w:pPr>
            <w:r>
              <w:br w:type="page"/>
            </w:r>
            <w:r>
              <w:br w:type="page"/>
              <w:t>ID</w:t>
            </w:r>
          </w:p>
        </w:tc>
        <w:tc>
          <w:tcPr>
            <w:tcW w:w="8033" w:type="dxa"/>
            <w:gridSpan w:val="2"/>
            <w:tcBorders>
              <w:top w:val="single" w:sz="12" w:space="0" w:color="auto"/>
              <w:bottom w:val="single" w:sz="12" w:space="0" w:color="auto"/>
            </w:tcBorders>
            <w:vAlign w:val="center"/>
          </w:tcPr>
          <w:p w14:paraId="5A18F266" w14:textId="77777777" w:rsidR="005F0654" w:rsidRDefault="005F0654" w:rsidP="005C6A97">
            <w:pPr>
              <w:pStyle w:val="Tabulkanadpis"/>
              <w:jc w:val="left"/>
            </w:pPr>
            <w:r>
              <w:t>Popis protiopatření</w:t>
            </w:r>
          </w:p>
        </w:tc>
      </w:tr>
      <w:tr w:rsidR="005F0654" w14:paraId="45ED5D96" w14:textId="77777777" w:rsidTr="005C6A97">
        <w:trPr>
          <w:cantSplit/>
          <w:trHeight w:val="283"/>
        </w:trPr>
        <w:tc>
          <w:tcPr>
            <w:tcW w:w="1188" w:type="dxa"/>
            <w:vMerge w:val="restart"/>
            <w:tcBorders>
              <w:top w:val="single" w:sz="12" w:space="0" w:color="auto"/>
            </w:tcBorders>
            <w:vAlign w:val="center"/>
          </w:tcPr>
          <w:p w14:paraId="57578300" w14:textId="77777777" w:rsidR="005F0654" w:rsidRDefault="005F0654" w:rsidP="005C6A97">
            <w:pPr>
              <w:pStyle w:val="Tabulkapismo"/>
              <w:jc w:val="center"/>
            </w:pPr>
            <w:r>
              <w:t>P4.1</w:t>
            </w:r>
          </w:p>
        </w:tc>
        <w:tc>
          <w:tcPr>
            <w:tcW w:w="8033" w:type="dxa"/>
            <w:gridSpan w:val="2"/>
            <w:tcBorders>
              <w:top w:val="single" w:sz="12" w:space="0" w:color="auto"/>
              <w:bottom w:val="single" w:sz="12" w:space="0" w:color="auto"/>
            </w:tcBorders>
            <w:vAlign w:val="center"/>
          </w:tcPr>
          <w:p w14:paraId="5349812C" w14:textId="77777777" w:rsidR="005F0654" w:rsidRDefault="005F0654" w:rsidP="005C6A97">
            <w:pPr>
              <w:pStyle w:val="Tabulkapismo"/>
              <w:jc w:val="left"/>
            </w:pPr>
            <w:r>
              <w:t>Zavedení řízení správy účtů:</w:t>
            </w:r>
          </w:p>
        </w:tc>
      </w:tr>
      <w:tr w:rsidR="005F0654" w14:paraId="576E49A7" w14:textId="77777777" w:rsidTr="005C6A97">
        <w:trPr>
          <w:cantSplit/>
          <w:trHeight w:val="283"/>
        </w:trPr>
        <w:tc>
          <w:tcPr>
            <w:tcW w:w="1188" w:type="dxa"/>
            <w:vMerge/>
            <w:vAlign w:val="center"/>
          </w:tcPr>
          <w:p w14:paraId="3E2C0CD9"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3AF5B401" w14:textId="77777777" w:rsidR="005F0654" w:rsidRDefault="005F0654" w:rsidP="005C6A97">
            <w:pPr>
              <w:pStyle w:val="Tabulkapismo"/>
              <w:jc w:val="left"/>
            </w:pPr>
            <w:r w:rsidRPr="00445410">
              <w:t>Chování výzvy ke zvýšení oprávnění pro správce v Režimu schválení správce</w:t>
            </w:r>
          </w:p>
        </w:tc>
        <w:tc>
          <w:tcPr>
            <w:tcW w:w="3584" w:type="dxa"/>
            <w:tcBorders>
              <w:top w:val="single" w:sz="12" w:space="0" w:color="auto"/>
              <w:left w:val="single" w:sz="8" w:space="0" w:color="auto"/>
              <w:bottom w:val="single" w:sz="8" w:space="0" w:color="auto"/>
            </w:tcBorders>
            <w:vAlign w:val="center"/>
          </w:tcPr>
          <w:p w14:paraId="7F0755AA" w14:textId="77777777" w:rsidR="005F0654" w:rsidRDefault="005F0654" w:rsidP="005C6A97">
            <w:pPr>
              <w:pStyle w:val="Tabulkapismo"/>
              <w:jc w:val="left"/>
            </w:pPr>
            <w:r w:rsidRPr="00445410">
              <w:t>Vyzvat k zadání souhlasu</w:t>
            </w:r>
          </w:p>
        </w:tc>
      </w:tr>
      <w:tr w:rsidR="005F0654" w14:paraId="56A3354B" w14:textId="77777777" w:rsidTr="005C6A97">
        <w:trPr>
          <w:cantSplit/>
          <w:trHeight w:val="283"/>
        </w:trPr>
        <w:tc>
          <w:tcPr>
            <w:tcW w:w="1188" w:type="dxa"/>
            <w:vMerge/>
            <w:vAlign w:val="center"/>
          </w:tcPr>
          <w:p w14:paraId="3D0C5EE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EA20948" w14:textId="77777777" w:rsidR="005F0654" w:rsidRDefault="005F0654" w:rsidP="005C6A97">
            <w:pPr>
              <w:pStyle w:val="Tabulkapismo"/>
              <w:jc w:val="left"/>
            </w:pPr>
            <w:r w:rsidRPr="00445410">
              <w:t>Chování výzvy ke zvýšení oprávnění pro standardní uživatele</w:t>
            </w:r>
          </w:p>
        </w:tc>
        <w:tc>
          <w:tcPr>
            <w:tcW w:w="3584" w:type="dxa"/>
            <w:tcBorders>
              <w:top w:val="single" w:sz="8" w:space="0" w:color="auto"/>
              <w:left w:val="single" w:sz="8" w:space="0" w:color="auto"/>
              <w:bottom w:val="single" w:sz="8" w:space="0" w:color="auto"/>
            </w:tcBorders>
            <w:vAlign w:val="center"/>
          </w:tcPr>
          <w:p w14:paraId="494AD391" w14:textId="77777777" w:rsidR="005F0654" w:rsidRDefault="005F0654" w:rsidP="005C6A97">
            <w:pPr>
              <w:pStyle w:val="Tabulkapismo"/>
              <w:jc w:val="left"/>
            </w:pPr>
            <w:r w:rsidRPr="00445410">
              <w:t>Automaticky zamítnout požadavky na zvýšení</w:t>
            </w:r>
          </w:p>
        </w:tc>
      </w:tr>
      <w:tr w:rsidR="005F0654" w14:paraId="74E42DD5" w14:textId="77777777" w:rsidTr="005C6A97">
        <w:trPr>
          <w:cantSplit/>
          <w:trHeight w:val="283"/>
        </w:trPr>
        <w:tc>
          <w:tcPr>
            <w:tcW w:w="1188" w:type="dxa"/>
            <w:vMerge/>
            <w:vAlign w:val="center"/>
          </w:tcPr>
          <w:p w14:paraId="4E40735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9966698" w14:textId="77777777" w:rsidR="005F0654" w:rsidRDefault="005F0654" w:rsidP="005C6A97">
            <w:pPr>
              <w:pStyle w:val="Tabulkapismo"/>
              <w:jc w:val="left"/>
            </w:pPr>
            <w:r w:rsidRPr="00445410">
              <w:t>Při zobrazení výzvy ke zvýšení oprávnění přepnout na zabezpečenou plochu</w:t>
            </w:r>
          </w:p>
        </w:tc>
        <w:tc>
          <w:tcPr>
            <w:tcW w:w="3584" w:type="dxa"/>
            <w:tcBorders>
              <w:top w:val="single" w:sz="8" w:space="0" w:color="auto"/>
              <w:left w:val="single" w:sz="8" w:space="0" w:color="auto"/>
              <w:bottom w:val="single" w:sz="8" w:space="0" w:color="auto"/>
            </w:tcBorders>
            <w:vAlign w:val="center"/>
          </w:tcPr>
          <w:p w14:paraId="39EA8459" w14:textId="77777777" w:rsidR="005F0654" w:rsidRDefault="005F0654" w:rsidP="005C6A97">
            <w:pPr>
              <w:pStyle w:val="Tabulkapismo"/>
              <w:jc w:val="left"/>
            </w:pPr>
            <w:r>
              <w:t>Povoleno</w:t>
            </w:r>
          </w:p>
        </w:tc>
      </w:tr>
      <w:tr w:rsidR="005F0654" w14:paraId="59F95B0E" w14:textId="77777777" w:rsidTr="005C6A97">
        <w:trPr>
          <w:cantSplit/>
          <w:trHeight w:val="283"/>
        </w:trPr>
        <w:tc>
          <w:tcPr>
            <w:tcW w:w="1188" w:type="dxa"/>
            <w:vMerge/>
            <w:vAlign w:val="center"/>
          </w:tcPr>
          <w:p w14:paraId="70BF4CF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5F8CB63" w14:textId="77777777" w:rsidR="005F0654" w:rsidRDefault="005F0654" w:rsidP="005C6A97">
            <w:pPr>
              <w:pStyle w:val="Tabulkapismo"/>
              <w:jc w:val="left"/>
            </w:pPr>
            <w:r w:rsidRPr="00445410">
              <w:t>Režim schválení správce pro integrovaný účet správce</w:t>
            </w:r>
          </w:p>
        </w:tc>
        <w:tc>
          <w:tcPr>
            <w:tcW w:w="3584" w:type="dxa"/>
            <w:tcBorders>
              <w:top w:val="single" w:sz="8" w:space="0" w:color="auto"/>
              <w:left w:val="single" w:sz="8" w:space="0" w:color="auto"/>
              <w:bottom w:val="single" w:sz="8" w:space="0" w:color="auto"/>
            </w:tcBorders>
            <w:vAlign w:val="center"/>
          </w:tcPr>
          <w:p w14:paraId="649F9A8F" w14:textId="77777777" w:rsidR="005F0654" w:rsidRDefault="005F0654" w:rsidP="005C6A97">
            <w:pPr>
              <w:pStyle w:val="Tabulkapismo"/>
              <w:jc w:val="left"/>
            </w:pPr>
            <w:r>
              <w:t>Povoleno</w:t>
            </w:r>
          </w:p>
        </w:tc>
      </w:tr>
      <w:tr w:rsidR="005F0654" w14:paraId="68424A72" w14:textId="77777777" w:rsidTr="005C6A97">
        <w:trPr>
          <w:cantSplit/>
          <w:trHeight w:val="283"/>
        </w:trPr>
        <w:tc>
          <w:tcPr>
            <w:tcW w:w="1188" w:type="dxa"/>
            <w:vMerge/>
            <w:vAlign w:val="center"/>
          </w:tcPr>
          <w:p w14:paraId="4E2712A2"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C02B5EE" w14:textId="77777777" w:rsidR="005F0654" w:rsidRDefault="005F0654" w:rsidP="005C6A97">
            <w:pPr>
              <w:pStyle w:val="Tabulkapismo"/>
              <w:jc w:val="left"/>
            </w:pPr>
            <w:r w:rsidRPr="00445410">
              <w:t>Spustit všechny správce v Režimu schválení správce</w:t>
            </w:r>
          </w:p>
        </w:tc>
        <w:tc>
          <w:tcPr>
            <w:tcW w:w="3584" w:type="dxa"/>
            <w:tcBorders>
              <w:top w:val="single" w:sz="8" w:space="0" w:color="auto"/>
              <w:left w:val="single" w:sz="8" w:space="0" w:color="auto"/>
              <w:bottom w:val="single" w:sz="8" w:space="0" w:color="auto"/>
            </w:tcBorders>
            <w:vAlign w:val="center"/>
          </w:tcPr>
          <w:p w14:paraId="1F0A4693" w14:textId="77777777" w:rsidR="005F0654" w:rsidRDefault="005F0654" w:rsidP="005C6A97">
            <w:pPr>
              <w:pStyle w:val="Tabulkapismo"/>
              <w:jc w:val="left"/>
            </w:pPr>
            <w:r>
              <w:t>Povoleno</w:t>
            </w:r>
          </w:p>
        </w:tc>
      </w:tr>
      <w:tr w:rsidR="005F0654" w14:paraId="1AE31AB4" w14:textId="77777777" w:rsidTr="005C6A97">
        <w:trPr>
          <w:cantSplit/>
          <w:trHeight w:val="283"/>
        </w:trPr>
        <w:tc>
          <w:tcPr>
            <w:tcW w:w="1188" w:type="dxa"/>
            <w:vMerge/>
            <w:vAlign w:val="center"/>
          </w:tcPr>
          <w:p w14:paraId="522ED77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A0D118D" w14:textId="77777777" w:rsidR="005F0654" w:rsidRDefault="005F0654" w:rsidP="005C6A97">
            <w:pPr>
              <w:pStyle w:val="Tabulkapismo"/>
              <w:jc w:val="left"/>
            </w:pPr>
            <w:r w:rsidRPr="00445410">
              <w:t>Virtualizovat chyby zápisu do souboru a registru do umístění jednotlivých uživatelů</w:t>
            </w:r>
          </w:p>
        </w:tc>
        <w:tc>
          <w:tcPr>
            <w:tcW w:w="3584" w:type="dxa"/>
            <w:tcBorders>
              <w:top w:val="single" w:sz="8" w:space="0" w:color="auto"/>
              <w:left w:val="single" w:sz="8" w:space="0" w:color="auto"/>
              <w:bottom w:val="single" w:sz="8" w:space="0" w:color="auto"/>
            </w:tcBorders>
            <w:vAlign w:val="center"/>
          </w:tcPr>
          <w:p w14:paraId="12672AD6" w14:textId="77777777" w:rsidR="005F0654" w:rsidRDefault="005F0654" w:rsidP="005C6A97">
            <w:pPr>
              <w:pStyle w:val="Tabulkapismo"/>
              <w:jc w:val="left"/>
            </w:pPr>
            <w:r>
              <w:t>Povoleno</w:t>
            </w:r>
          </w:p>
        </w:tc>
      </w:tr>
      <w:tr w:rsidR="005F0654" w14:paraId="69EF775A" w14:textId="77777777" w:rsidTr="005C6A97">
        <w:trPr>
          <w:cantSplit/>
          <w:trHeight w:val="283"/>
        </w:trPr>
        <w:tc>
          <w:tcPr>
            <w:tcW w:w="1188" w:type="dxa"/>
            <w:vMerge/>
            <w:vAlign w:val="center"/>
          </w:tcPr>
          <w:p w14:paraId="15841F6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8B51B6B" w14:textId="77777777" w:rsidR="005F0654" w:rsidRDefault="005F0654" w:rsidP="005C6A97">
            <w:pPr>
              <w:pStyle w:val="Tabulkapismo"/>
              <w:jc w:val="left"/>
            </w:pPr>
            <w:r w:rsidRPr="00445410">
              <w:t>Zjistit instalace aplikací a zobrazit výzvu ke zvýšení oprávnění</w:t>
            </w:r>
          </w:p>
        </w:tc>
        <w:tc>
          <w:tcPr>
            <w:tcW w:w="3584" w:type="dxa"/>
            <w:tcBorders>
              <w:top w:val="single" w:sz="8" w:space="0" w:color="auto"/>
              <w:left w:val="single" w:sz="8" w:space="0" w:color="auto"/>
              <w:bottom w:val="single" w:sz="8" w:space="0" w:color="auto"/>
            </w:tcBorders>
            <w:vAlign w:val="center"/>
          </w:tcPr>
          <w:p w14:paraId="26E9946A" w14:textId="77777777" w:rsidR="005F0654" w:rsidRDefault="005F0654" w:rsidP="005C6A97">
            <w:pPr>
              <w:pStyle w:val="Tabulkapismo"/>
              <w:jc w:val="left"/>
            </w:pPr>
            <w:r>
              <w:t>Povoleno</w:t>
            </w:r>
          </w:p>
        </w:tc>
      </w:tr>
      <w:tr w:rsidR="005F0654" w14:paraId="6DBAF213" w14:textId="77777777" w:rsidTr="005C6A97">
        <w:trPr>
          <w:cantSplit/>
          <w:trHeight w:val="283"/>
        </w:trPr>
        <w:tc>
          <w:tcPr>
            <w:tcW w:w="1188" w:type="dxa"/>
            <w:vMerge/>
            <w:vAlign w:val="center"/>
          </w:tcPr>
          <w:p w14:paraId="22C2B78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30764E0" w14:textId="77777777" w:rsidR="005F0654" w:rsidRDefault="005F0654" w:rsidP="005C6A97">
            <w:pPr>
              <w:pStyle w:val="Tabulkapismo"/>
              <w:jc w:val="left"/>
            </w:pPr>
            <w:r w:rsidRPr="00445410">
              <w:t>Zvýšit oprávnění pouze u aplikací UIAccess, které jsou nainstalovány v zabezpečených umístěních</w:t>
            </w:r>
          </w:p>
        </w:tc>
        <w:tc>
          <w:tcPr>
            <w:tcW w:w="3584" w:type="dxa"/>
            <w:tcBorders>
              <w:top w:val="single" w:sz="8" w:space="0" w:color="auto"/>
              <w:left w:val="single" w:sz="8" w:space="0" w:color="auto"/>
              <w:bottom w:val="single" w:sz="8" w:space="0" w:color="auto"/>
            </w:tcBorders>
            <w:vAlign w:val="center"/>
          </w:tcPr>
          <w:p w14:paraId="6DB5AD01" w14:textId="77777777" w:rsidR="005F0654" w:rsidRDefault="005F0654" w:rsidP="005C6A97">
            <w:pPr>
              <w:pStyle w:val="Tabulkapismo"/>
              <w:jc w:val="left"/>
            </w:pPr>
            <w:r>
              <w:t>Povoleno</w:t>
            </w:r>
          </w:p>
        </w:tc>
      </w:tr>
      <w:tr w:rsidR="005F0654" w14:paraId="0DED96C1" w14:textId="77777777" w:rsidTr="005C6A97">
        <w:trPr>
          <w:cantSplit/>
          <w:trHeight w:val="283"/>
        </w:trPr>
        <w:tc>
          <w:tcPr>
            <w:tcW w:w="1188" w:type="dxa"/>
            <w:vMerge/>
            <w:vAlign w:val="center"/>
          </w:tcPr>
          <w:p w14:paraId="37E5C6B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504AE5A" w14:textId="77777777" w:rsidR="005F0654" w:rsidRDefault="005F0654" w:rsidP="005C6A97">
            <w:pPr>
              <w:pStyle w:val="Tabulkapismo"/>
              <w:jc w:val="left"/>
            </w:pPr>
            <w:r w:rsidRPr="0040087E">
              <w:t>Zvýšit oprávnění pouze u podepsaných a ověřených spustitelných souborů</w:t>
            </w:r>
          </w:p>
        </w:tc>
        <w:tc>
          <w:tcPr>
            <w:tcW w:w="3584" w:type="dxa"/>
            <w:tcBorders>
              <w:top w:val="single" w:sz="8" w:space="0" w:color="auto"/>
              <w:left w:val="single" w:sz="8" w:space="0" w:color="auto"/>
              <w:bottom w:val="single" w:sz="8" w:space="0" w:color="auto"/>
            </w:tcBorders>
            <w:vAlign w:val="center"/>
          </w:tcPr>
          <w:p w14:paraId="1FA166B3" w14:textId="77777777" w:rsidR="005F0654" w:rsidRDefault="005F0654" w:rsidP="005C6A97">
            <w:pPr>
              <w:pStyle w:val="Tabulkapismo"/>
              <w:jc w:val="left"/>
            </w:pPr>
            <w:r w:rsidRPr="0040087E">
              <w:t>Zakázáno</w:t>
            </w:r>
          </w:p>
        </w:tc>
      </w:tr>
      <w:tr w:rsidR="005F0654" w14:paraId="45868FF4" w14:textId="77777777" w:rsidTr="005C6A97">
        <w:trPr>
          <w:cantSplit/>
          <w:trHeight w:val="283"/>
        </w:trPr>
        <w:tc>
          <w:tcPr>
            <w:tcW w:w="1188" w:type="dxa"/>
            <w:vMerge/>
            <w:vAlign w:val="center"/>
          </w:tcPr>
          <w:p w14:paraId="6EBD26A7"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980CBE0" w14:textId="77777777" w:rsidR="005F0654" w:rsidRDefault="005F0654" w:rsidP="005C6A97">
            <w:pPr>
              <w:pStyle w:val="Tabulkapismo"/>
              <w:jc w:val="left"/>
            </w:pPr>
            <w:r w:rsidRPr="00C50753">
              <w:t>Vyzvat uživatele ke změně hesla před jeho vypršením</w:t>
            </w:r>
          </w:p>
        </w:tc>
        <w:tc>
          <w:tcPr>
            <w:tcW w:w="3584" w:type="dxa"/>
            <w:tcBorders>
              <w:top w:val="single" w:sz="8" w:space="0" w:color="auto"/>
              <w:left w:val="single" w:sz="8" w:space="0" w:color="auto"/>
              <w:bottom w:val="single" w:sz="8" w:space="0" w:color="auto"/>
            </w:tcBorders>
            <w:vAlign w:val="center"/>
          </w:tcPr>
          <w:p w14:paraId="0D1A5048" w14:textId="77777777" w:rsidR="005F0654" w:rsidRDefault="005F0654" w:rsidP="005C6A97">
            <w:pPr>
              <w:pStyle w:val="Tabulkapismo"/>
              <w:jc w:val="left"/>
            </w:pPr>
            <w:r>
              <w:t>14 dnů</w:t>
            </w:r>
          </w:p>
        </w:tc>
      </w:tr>
      <w:tr w:rsidR="005F0654" w14:paraId="08E43279" w14:textId="77777777" w:rsidTr="005C6A97">
        <w:trPr>
          <w:cantSplit/>
          <w:trHeight w:val="283"/>
        </w:trPr>
        <w:tc>
          <w:tcPr>
            <w:tcW w:w="1188" w:type="dxa"/>
            <w:vMerge/>
            <w:vAlign w:val="center"/>
          </w:tcPr>
          <w:p w14:paraId="564D6D83"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36F2DAD" w14:textId="77777777" w:rsidR="005F0654" w:rsidRPr="00C50753" w:rsidRDefault="005F0654" w:rsidP="005C6A97">
            <w:pPr>
              <w:pStyle w:val="Tabulkapismo"/>
              <w:jc w:val="left"/>
            </w:pPr>
            <w:r w:rsidRPr="002F56C4">
              <w:t>Zobrazit informace o uživateli, pokud je relace uzamčena</w:t>
            </w:r>
          </w:p>
        </w:tc>
        <w:tc>
          <w:tcPr>
            <w:tcW w:w="3584" w:type="dxa"/>
            <w:tcBorders>
              <w:top w:val="single" w:sz="8" w:space="0" w:color="auto"/>
              <w:left w:val="single" w:sz="8" w:space="0" w:color="auto"/>
              <w:bottom w:val="single" w:sz="8" w:space="0" w:color="auto"/>
            </w:tcBorders>
            <w:vAlign w:val="center"/>
          </w:tcPr>
          <w:p w14:paraId="0B38460E" w14:textId="77777777" w:rsidR="005F0654" w:rsidRDefault="005F0654" w:rsidP="005C6A97">
            <w:pPr>
              <w:pStyle w:val="Tabulkapismo"/>
              <w:jc w:val="left"/>
            </w:pPr>
            <w:r w:rsidRPr="002F56C4">
              <w:t>Zobrazované jméno uživatele, název domény a uživatelská jména</w:t>
            </w:r>
          </w:p>
        </w:tc>
      </w:tr>
      <w:tr w:rsidR="005F0654" w14:paraId="045D326A" w14:textId="77777777" w:rsidTr="005C6A97">
        <w:trPr>
          <w:cantSplit/>
          <w:trHeight w:val="283"/>
        </w:trPr>
        <w:tc>
          <w:tcPr>
            <w:tcW w:w="1188" w:type="dxa"/>
            <w:vMerge/>
            <w:vAlign w:val="center"/>
          </w:tcPr>
          <w:p w14:paraId="357105F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FE2BBF" w14:textId="77777777" w:rsidR="005F0654" w:rsidRPr="002F56C4" w:rsidRDefault="005F0654" w:rsidP="005C6A97">
            <w:pPr>
              <w:pStyle w:val="Tabulkapismo"/>
              <w:jc w:val="left"/>
            </w:pPr>
            <w:r w:rsidRPr="006C6339">
              <w:t>Zobrazit informace o předchozích přihlášeních během přihlášení uživatele</w:t>
            </w:r>
          </w:p>
        </w:tc>
        <w:tc>
          <w:tcPr>
            <w:tcW w:w="3584" w:type="dxa"/>
            <w:tcBorders>
              <w:top w:val="single" w:sz="8" w:space="0" w:color="auto"/>
              <w:left w:val="single" w:sz="8" w:space="0" w:color="auto"/>
              <w:bottom w:val="single" w:sz="8" w:space="0" w:color="auto"/>
            </w:tcBorders>
            <w:vAlign w:val="center"/>
          </w:tcPr>
          <w:p w14:paraId="70E10A83" w14:textId="77777777" w:rsidR="005F0654" w:rsidRPr="002F56C4" w:rsidRDefault="005F0654" w:rsidP="005C6A97">
            <w:pPr>
              <w:pStyle w:val="Tabulkapismo"/>
              <w:jc w:val="left"/>
            </w:pPr>
            <w:r w:rsidRPr="006C6339">
              <w:t>Povoleno</w:t>
            </w:r>
          </w:p>
        </w:tc>
      </w:tr>
      <w:tr w:rsidR="005F0654" w14:paraId="1F287707" w14:textId="77777777" w:rsidTr="005C6A97">
        <w:trPr>
          <w:cantSplit/>
          <w:trHeight w:val="283"/>
        </w:trPr>
        <w:tc>
          <w:tcPr>
            <w:tcW w:w="1188" w:type="dxa"/>
            <w:vMerge/>
            <w:vAlign w:val="center"/>
          </w:tcPr>
          <w:p w14:paraId="0663B28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9C38F80" w14:textId="77777777" w:rsidR="005F0654" w:rsidRPr="002F56C4" w:rsidRDefault="005F0654" w:rsidP="005C6A97">
            <w:pPr>
              <w:pStyle w:val="Tabulkapismo"/>
              <w:jc w:val="left"/>
            </w:pPr>
            <w:r w:rsidRPr="002F56C4">
              <w:t>Povolit automatické přihlášení správce</w:t>
            </w:r>
          </w:p>
        </w:tc>
        <w:tc>
          <w:tcPr>
            <w:tcW w:w="3584" w:type="dxa"/>
            <w:tcBorders>
              <w:top w:val="single" w:sz="8" w:space="0" w:color="auto"/>
              <w:left w:val="single" w:sz="8" w:space="0" w:color="auto"/>
              <w:bottom w:val="single" w:sz="8" w:space="0" w:color="auto"/>
            </w:tcBorders>
            <w:vAlign w:val="center"/>
          </w:tcPr>
          <w:p w14:paraId="1E64E16B" w14:textId="77777777" w:rsidR="005F0654" w:rsidRPr="002F56C4" w:rsidRDefault="005F0654" w:rsidP="005C6A97">
            <w:pPr>
              <w:pStyle w:val="Tabulkapismo"/>
              <w:jc w:val="left"/>
            </w:pPr>
            <w:r w:rsidRPr="002F56C4">
              <w:t>Zakázáno</w:t>
            </w:r>
          </w:p>
        </w:tc>
      </w:tr>
      <w:tr w:rsidR="005F0654" w14:paraId="3B5DDAA9" w14:textId="77777777" w:rsidTr="005C6A97">
        <w:trPr>
          <w:cantSplit/>
          <w:trHeight w:val="283"/>
        </w:trPr>
        <w:tc>
          <w:tcPr>
            <w:tcW w:w="1188" w:type="dxa"/>
            <w:vMerge/>
            <w:vAlign w:val="center"/>
          </w:tcPr>
          <w:p w14:paraId="6E6B0103"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A12B625" w14:textId="77777777" w:rsidR="005F0654" w:rsidRPr="002F56C4" w:rsidRDefault="005F0654" w:rsidP="005C6A97">
            <w:pPr>
              <w:pStyle w:val="Tabulkapismo"/>
              <w:jc w:val="left"/>
            </w:pPr>
            <w:r w:rsidRPr="006C6339">
              <w:t>Automaticky přihlásit posledního interaktivního uživatele po restartování vyvolaném systémem</w:t>
            </w:r>
          </w:p>
        </w:tc>
        <w:tc>
          <w:tcPr>
            <w:tcW w:w="3584" w:type="dxa"/>
            <w:tcBorders>
              <w:top w:val="single" w:sz="8" w:space="0" w:color="auto"/>
              <w:left w:val="single" w:sz="8" w:space="0" w:color="auto"/>
              <w:bottom w:val="single" w:sz="8" w:space="0" w:color="auto"/>
            </w:tcBorders>
            <w:vAlign w:val="center"/>
          </w:tcPr>
          <w:p w14:paraId="5AE26C34" w14:textId="77777777" w:rsidR="005F0654" w:rsidRPr="002F56C4" w:rsidRDefault="005F0654" w:rsidP="005C6A97">
            <w:pPr>
              <w:pStyle w:val="Tabulkapismo"/>
              <w:jc w:val="left"/>
            </w:pPr>
            <w:r w:rsidRPr="006C6339">
              <w:t>Zakázáno</w:t>
            </w:r>
          </w:p>
        </w:tc>
      </w:tr>
      <w:tr w:rsidR="005F0654" w14:paraId="415FDF7A" w14:textId="77777777" w:rsidTr="005C6A97">
        <w:trPr>
          <w:cantSplit/>
          <w:trHeight w:val="283"/>
        </w:trPr>
        <w:tc>
          <w:tcPr>
            <w:tcW w:w="1188" w:type="dxa"/>
            <w:vMerge/>
            <w:vAlign w:val="center"/>
          </w:tcPr>
          <w:p w14:paraId="1A9A621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FB18D8E" w14:textId="77777777" w:rsidR="005F0654" w:rsidRPr="006C6339" w:rsidRDefault="005F0654" w:rsidP="005C6A97">
            <w:pPr>
              <w:pStyle w:val="Tabulkapismo"/>
              <w:jc w:val="left"/>
            </w:pPr>
            <w:r w:rsidRPr="006C6339">
              <w:t>Zabránit použití bezpečnostních otázek pro místní účty</w:t>
            </w:r>
          </w:p>
        </w:tc>
        <w:tc>
          <w:tcPr>
            <w:tcW w:w="3584" w:type="dxa"/>
            <w:tcBorders>
              <w:top w:val="single" w:sz="8" w:space="0" w:color="auto"/>
              <w:left w:val="single" w:sz="8" w:space="0" w:color="auto"/>
              <w:bottom w:val="single" w:sz="8" w:space="0" w:color="auto"/>
            </w:tcBorders>
            <w:vAlign w:val="center"/>
          </w:tcPr>
          <w:p w14:paraId="499056D4" w14:textId="77777777" w:rsidR="005F0654" w:rsidRPr="006C6339" w:rsidRDefault="005F0654" w:rsidP="005C6A97">
            <w:pPr>
              <w:pStyle w:val="Tabulkapismo"/>
              <w:jc w:val="left"/>
            </w:pPr>
            <w:r w:rsidRPr="006C6339">
              <w:t>Povoleno</w:t>
            </w:r>
          </w:p>
        </w:tc>
      </w:tr>
      <w:tr w:rsidR="005F0654" w14:paraId="0A512C69" w14:textId="77777777" w:rsidTr="005C6A97">
        <w:trPr>
          <w:cantSplit/>
          <w:trHeight w:val="283"/>
        </w:trPr>
        <w:tc>
          <w:tcPr>
            <w:tcW w:w="1188" w:type="dxa"/>
            <w:vMerge/>
            <w:vAlign w:val="center"/>
          </w:tcPr>
          <w:p w14:paraId="160D2AB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2C1E00" w14:textId="77777777" w:rsidR="005F0654" w:rsidRPr="006C6339" w:rsidRDefault="005F0654" w:rsidP="005C6A97">
            <w:pPr>
              <w:pStyle w:val="Tabulkapismo"/>
              <w:jc w:val="left"/>
            </w:pPr>
            <w:r w:rsidRPr="006C6339">
              <w:t>Zapnout přihlášení praktickým PIN kódem</w:t>
            </w:r>
          </w:p>
        </w:tc>
        <w:tc>
          <w:tcPr>
            <w:tcW w:w="3584" w:type="dxa"/>
            <w:tcBorders>
              <w:top w:val="single" w:sz="8" w:space="0" w:color="auto"/>
              <w:left w:val="single" w:sz="8" w:space="0" w:color="auto"/>
              <w:bottom w:val="single" w:sz="8" w:space="0" w:color="auto"/>
            </w:tcBorders>
            <w:vAlign w:val="center"/>
          </w:tcPr>
          <w:p w14:paraId="41879AF9" w14:textId="77777777" w:rsidR="005F0654" w:rsidRPr="006C6339" w:rsidRDefault="005F0654" w:rsidP="005C6A97">
            <w:pPr>
              <w:pStyle w:val="Tabulkapismo"/>
              <w:jc w:val="left"/>
            </w:pPr>
            <w:r w:rsidRPr="006C6339">
              <w:t>Zakázáno</w:t>
            </w:r>
          </w:p>
        </w:tc>
      </w:tr>
      <w:tr w:rsidR="005F0654" w14:paraId="0F83DD15" w14:textId="77777777" w:rsidTr="005C6A97">
        <w:trPr>
          <w:cantSplit/>
          <w:trHeight w:val="283"/>
        </w:trPr>
        <w:tc>
          <w:tcPr>
            <w:tcW w:w="1188" w:type="dxa"/>
            <w:vMerge/>
            <w:tcBorders>
              <w:bottom w:val="single" w:sz="12" w:space="0" w:color="auto"/>
            </w:tcBorders>
            <w:vAlign w:val="center"/>
          </w:tcPr>
          <w:p w14:paraId="67216579"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073ECF0B" w14:textId="77777777" w:rsidR="005F0654" w:rsidRPr="006C6339" w:rsidRDefault="005F0654" w:rsidP="005C6A97">
            <w:pPr>
              <w:pStyle w:val="Tabulkapismo"/>
              <w:jc w:val="left"/>
            </w:pPr>
            <w:r w:rsidRPr="006C6339">
              <w:t>Vypnout přihlášení pomocí obrázkového hesla</w:t>
            </w:r>
          </w:p>
        </w:tc>
        <w:tc>
          <w:tcPr>
            <w:tcW w:w="3584" w:type="dxa"/>
            <w:tcBorders>
              <w:top w:val="single" w:sz="8" w:space="0" w:color="auto"/>
              <w:left w:val="single" w:sz="8" w:space="0" w:color="auto"/>
              <w:bottom w:val="single" w:sz="12" w:space="0" w:color="auto"/>
            </w:tcBorders>
            <w:vAlign w:val="center"/>
          </w:tcPr>
          <w:p w14:paraId="0F9984AF" w14:textId="77777777" w:rsidR="005F0654" w:rsidRPr="006C6339" w:rsidRDefault="005F0654" w:rsidP="005C6A97">
            <w:pPr>
              <w:pStyle w:val="Tabulkapismo"/>
              <w:jc w:val="left"/>
            </w:pPr>
            <w:r w:rsidRPr="006C6339">
              <w:t>Povoleno</w:t>
            </w:r>
          </w:p>
        </w:tc>
      </w:tr>
      <w:tr w:rsidR="005F0654" w14:paraId="167D2E1C" w14:textId="77777777" w:rsidTr="005C6A97">
        <w:trPr>
          <w:cantSplit/>
          <w:trHeight w:val="283"/>
        </w:trPr>
        <w:tc>
          <w:tcPr>
            <w:tcW w:w="1188" w:type="dxa"/>
            <w:vMerge w:val="restart"/>
            <w:tcBorders>
              <w:top w:val="single" w:sz="12" w:space="0" w:color="auto"/>
            </w:tcBorders>
            <w:vAlign w:val="center"/>
          </w:tcPr>
          <w:p w14:paraId="50C52840" w14:textId="77777777" w:rsidR="005F0654" w:rsidRDefault="005F0654" w:rsidP="005C6A97">
            <w:pPr>
              <w:pStyle w:val="Tabulkapismo"/>
              <w:jc w:val="center"/>
            </w:pPr>
            <w:r>
              <w:t>P4.2</w:t>
            </w:r>
          </w:p>
        </w:tc>
        <w:tc>
          <w:tcPr>
            <w:tcW w:w="8033" w:type="dxa"/>
            <w:gridSpan w:val="2"/>
            <w:tcBorders>
              <w:top w:val="single" w:sz="12" w:space="0" w:color="auto"/>
              <w:bottom w:val="single" w:sz="12" w:space="0" w:color="auto"/>
            </w:tcBorders>
            <w:vAlign w:val="center"/>
          </w:tcPr>
          <w:p w14:paraId="36A5ECE0" w14:textId="77777777" w:rsidR="005F0654" w:rsidRDefault="005F0654" w:rsidP="005C6A97">
            <w:pPr>
              <w:pStyle w:val="Tabulkapismo"/>
              <w:jc w:val="left"/>
            </w:pPr>
            <w:r>
              <w:t>Zakázání anonymního přístupu:</w:t>
            </w:r>
          </w:p>
        </w:tc>
      </w:tr>
      <w:tr w:rsidR="005F0654" w14:paraId="6375D98C" w14:textId="77777777" w:rsidTr="005C6A97">
        <w:trPr>
          <w:cantSplit/>
          <w:trHeight w:val="283"/>
        </w:trPr>
        <w:tc>
          <w:tcPr>
            <w:tcW w:w="1188" w:type="dxa"/>
            <w:vMerge/>
            <w:vAlign w:val="center"/>
          </w:tcPr>
          <w:p w14:paraId="5B5EAEC1"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5A62FFFF" w14:textId="77777777" w:rsidR="005F0654" w:rsidRDefault="005F0654" w:rsidP="005C6A97">
            <w:pPr>
              <w:pStyle w:val="Tabulkapismo"/>
              <w:jc w:val="left"/>
            </w:pPr>
            <w:r w:rsidRPr="0040087E">
              <w:t>Omezit použití prázdného hesla místního účtu pouze pro přihlášení ke konzole</w:t>
            </w:r>
          </w:p>
        </w:tc>
        <w:tc>
          <w:tcPr>
            <w:tcW w:w="3584" w:type="dxa"/>
            <w:tcBorders>
              <w:top w:val="single" w:sz="12" w:space="0" w:color="auto"/>
              <w:left w:val="single" w:sz="8" w:space="0" w:color="auto"/>
              <w:bottom w:val="single" w:sz="8" w:space="0" w:color="auto"/>
            </w:tcBorders>
            <w:vAlign w:val="center"/>
          </w:tcPr>
          <w:p w14:paraId="2303CA55" w14:textId="77777777" w:rsidR="005F0654" w:rsidRDefault="005F0654" w:rsidP="005C6A97">
            <w:pPr>
              <w:pStyle w:val="Tabulkapismo"/>
              <w:jc w:val="left"/>
            </w:pPr>
            <w:r>
              <w:t>Povoleno</w:t>
            </w:r>
          </w:p>
        </w:tc>
      </w:tr>
      <w:tr w:rsidR="005F0654" w14:paraId="38586B6A" w14:textId="77777777" w:rsidTr="005C6A97">
        <w:trPr>
          <w:cantSplit/>
          <w:trHeight w:val="283"/>
        </w:trPr>
        <w:tc>
          <w:tcPr>
            <w:tcW w:w="1188" w:type="dxa"/>
            <w:vMerge/>
            <w:vAlign w:val="center"/>
          </w:tcPr>
          <w:p w14:paraId="3B27B251"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CF09AD3" w14:textId="77777777" w:rsidR="005F0654" w:rsidRDefault="005F0654" w:rsidP="005C6A97">
            <w:pPr>
              <w:pStyle w:val="Tabulkapismo"/>
              <w:jc w:val="left"/>
            </w:pPr>
            <w:r w:rsidRPr="0040087E">
              <w:t>Přejmenovat účet Guest</w:t>
            </w:r>
          </w:p>
        </w:tc>
        <w:tc>
          <w:tcPr>
            <w:tcW w:w="3584" w:type="dxa"/>
            <w:tcBorders>
              <w:top w:val="single" w:sz="8" w:space="0" w:color="auto"/>
              <w:left w:val="single" w:sz="8" w:space="0" w:color="auto"/>
              <w:bottom w:val="single" w:sz="8" w:space="0" w:color="auto"/>
            </w:tcBorders>
            <w:vAlign w:val="center"/>
          </w:tcPr>
          <w:p w14:paraId="357082D8" w14:textId="77777777" w:rsidR="005F0654" w:rsidRDefault="005F0654" w:rsidP="005C6A97">
            <w:pPr>
              <w:pStyle w:val="Tabulkapismo"/>
              <w:jc w:val="left"/>
            </w:pPr>
            <w:r>
              <w:t>ano</w:t>
            </w:r>
          </w:p>
        </w:tc>
      </w:tr>
      <w:tr w:rsidR="005F0654" w14:paraId="2E1A043F" w14:textId="77777777" w:rsidTr="005C6A97">
        <w:trPr>
          <w:cantSplit/>
          <w:trHeight w:val="283"/>
        </w:trPr>
        <w:tc>
          <w:tcPr>
            <w:tcW w:w="1188" w:type="dxa"/>
            <w:vMerge/>
            <w:vAlign w:val="center"/>
          </w:tcPr>
          <w:p w14:paraId="331D9E4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4D91F7" w14:textId="77777777" w:rsidR="005F0654" w:rsidRDefault="005F0654" w:rsidP="005C6A97">
            <w:pPr>
              <w:pStyle w:val="Tabulkapismo"/>
              <w:jc w:val="left"/>
            </w:pPr>
            <w:r w:rsidRPr="0040087E">
              <w:t>Přejmenovat účet správce</w:t>
            </w:r>
          </w:p>
        </w:tc>
        <w:tc>
          <w:tcPr>
            <w:tcW w:w="3584" w:type="dxa"/>
            <w:tcBorders>
              <w:top w:val="single" w:sz="8" w:space="0" w:color="auto"/>
              <w:left w:val="single" w:sz="8" w:space="0" w:color="auto"/>
              <w:bottom w:val="single" w:sz="8" w:space="0" w:color="auto"/>
            </w:tcBorders>
            <w:vAlign w:val="center"/>
          </w:tcPr>
          <w:p w14:paraId="44E55C7D" w14:textId="77777777" w:rsidR="005F0654" w:rsidRDefault="005F0654" w:rsidP="005C6A97">
            <w:pPr>
              <w:pStyle w:val="Tabulkapismo"/>
              <w:jc w:val="left"/>
            </w:pPr>
            <w:r>
              <w:t>ano</w:t>
            </w:r>
          </w:p>
        </w:tc>
      </w:tr>
      <w:tr w:rsidR="005F0654" w14:paraId="0B31BAB6" w14:textId="77777777" w:rsidTr="005C6A97">
        <w:trPr>
          <w:cantSplit/>
          <w:trHeight w:val="283"/>
        </w:trPr>
        <w:tc>
          <w:tcPr>
            <w:tcW w:w="1188" w:type="dxa"/>
            <w:vMerge/>
            <w:vAlign w:val="center"/>
          </w:tcPr>
          <w:p w14:paraId="3721C0C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4EC53C1" w14:textId="77777777" w:rsidR="005F0654" w:rsidRDefault="005F0654" w:rsidP="005C6A97">
            <w:pPr>
              <w:pStyle w:val="Tabulkapismo"/>
              <w:jc w:val="left"/>
            </w:pPr>
            <w:r w:rsidRPr="0040087E">
              <w:t>Stav účtu hosta</w:t>
            </w:r>
          </w:p>
        </w:tc>
        <w:tc>
          <w:tcPr>
            <w:tcW w:w="3584" w:type="dxa"/>
            <w:tcBorders>
              <w:top w:val="single" w:sz="8" w:space="0" w:color="auto"/>
              <w:left w:val="single" w:sz="8" w:space="0" w:color="auto"/>
              <w:bottom w:val="single" w:sz="8" w:space="0" w:color="auto"/>
            </w:tcBorders>
            <w:vAlign w:val="center"/>
          </w:tcPr>
          <w:p w14:paraId="1955C9F7" w14:textId="77777777" w:rsidR="005F0654" w:rsidRDefault="005F0654" w:rsidP="005C6A97">
            <w:pPr>
              <w:pStyle w:val="Tabulkapismo"/>
              <w:jc w:val="left"/>
            </w:pPr>
            <w:r w:rsidRPr="0040087E">
              <w:t>Zakázáno</w:t>
            </w:r>
          </w:p>
        </w:tc>
      </w:tr>
      <w:tr w:rsidR="005F0654" w14:paraId="5B377596" w14:textId="77777777" w:rsidTr="005C6A97">
        <w:trPr>
          <w:cantSplit/>
          <w:trHeight w:val="283"/>
        </w:trPr>
        <w:tc>
          <w:tcPr>
            <w:tcW w:w="1188" w:type="dxa"/>
            <w:vMerge/>
            <w:vAlign w:val="center"/>
          </w:tcPr>
          <w:p w14:paraId="0DD4918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EDF2DAD" w14:textId="77777777" w:rsidR="005F0654" w:rsidRDefault="005F0654" w:rsidP="005C6A97">
            <w:pPr>
              <w:pStyle w:val="Tabulkapismo"/>
              <w:jc w:val="left"/>
            </w:pPr>
            <w:r w:rsidRPr="0040087E">
              <w:t xml:space="preserve">Stav účtu </w:t>
            </w:r>
            <w:r>
              <w:t>správce</w:t>
            </w:r>
          </w:p>
        </w:tc>
        <w:tc>
          <w:tcPr>
            <w:tcW w:w="3584" w:type="dxa"/>
            <w:tcBorders>
              <w:top w:val="single" w:sz="8" w:space="0" w:color="auto"/>
              <w:left w:val="single" w:sz="8" w:space="0" w:color="auto"/>
              <w:bottom w:val="single" w:sz="8" w:space="0" w:color="auto"/>
            </w:tcBorders>
            <w:vAlign w:val="center"/>
          </w:tcPr>
          <w:p w14:paraId="42E80C95" w14:textId="77777777" w:rsidR="005F0654" w:rsidRDefault="005F0654" w:rsidP="005C6A97">
            <w:pPr>
              <w:pStyle w:val="Tabulkapismo"/>
              <w:jc w:val="left"/>
            </w:pPr>
            <w:r w:rsidRPr="0040087E">
              <w:t>Zakázán</w:t>
            </w:r>
            <w:r>
              <w:t xml:space="preserve"> nebo použito silné heslo a uloženo v obálce pro případné použití</w:t>
            </w:r>
          </w:p>
        </w:tc>
      </w:tr>
      <w:tr w:rsidR="005F0654" w14:paraId="614CC5AB" w14:textId="77777777" w:rsidTr="005C6A97">
        <w:trPr>
          <w:cantSplit/>
          <w:trHeight w:val="283"/>
        </w:trPr>
        <w:tc>
          <w:tcPr>
            <w:tcW w:w="1188" w:type="dxa"/>
            <w:vMerge/>
            <w:tcBorders>
              <w:bottom w:val="single" w:sz="12" w:space="0" w:color="auto"/>
            </w:tcBorders>
            <w:vAlign w:val="center"/>
          </w:tcPr>
          <w:p w14:paraId="79A6E3F0"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12837656" w14:textId="77777777" w:rsidR="005F0654" w:rsidRDefault="005F0654" w:rsidP="005C6A97">
            <w:pPr>
              <w:pStyle w:val="Tabulkapismo"/>
              <w:jc w:val="left"/>
            </w:pPr>
            <w:r w:rsidRPr="00C50753">
              <w:t>Povolit automatické přihlášení správce</w:t>
            </w:r>
          </w:p>
        </w:tc>
        <w:tc>
          <w:tcPr>
            <w:tcW w:w="3584" w:type="dxa"/>
            <w:tcBorders>
              <w:top w:val="single" w:sz="8" w:space="0" w:color="auto"/>
              <w:left w:val="single" w:sz="8" w:space="0" w:color="auto"/>
              <w:bottom w:val="single" w:sz="12" w:space="0" w:color="auto"/>
            </w:tcBorders>
            <w:vAlign w:val="center"/>
          </w:tcPr>
          <w:p w14:paraId="585F765D" w14:textId="77777777" w:rsidR="005F0654" w:rsidRDefault="005F0654" w:rsidP="005C6A97">
            <w:pPr>
              <w:pStyle w:val="Tabulkapismo"/>
              <w:jc w:val="left"/>
            </w:pPr>
            <w:r w:rsidRPr="0040087E">
              <w:t>Zakázáno</w:t>
            </w:r>
          </w:p>
        </w:tc>
      </w:tr>
      <w:tr w:rsidR="005F0654" w14:paraId="730B2308" w14:textId="77777777" w:rsidTr="005C6A97">
        <w:trPr>
          <w:cantSplit/>
          <w:trHeight w:val="283"/>
        </w:trPr>
        <w:tc>
          <w:tcPr>
            <w:tcW w:w="1188" w:type="dxa"/>
            <w:vMerge w:val="restart"/>
            <w:tcBorders>
              <w:top w:val="single" w:sz="12" w:space="0" w:color="auto"/>
            </w:tcBorders>
            <w:vAlign w:val="center"/>
          </w:tcPr>
          <w:p w14:paraId="594822F0" w14:textId="77777777" w:rsidR="005F0654" w:rsidRDefault="005F0654" w:rsidP="005C6A97">
            <w:pPr>
              <w:pStyle w:val="Tabulkapismo"/>
              <w:jc w:val="center"/>
            </w:pPr>
            <w:r>
              <w:t>P4.3</w:t>
            </w:r>
          </w:p>
        </w:tc>
        <w:tc>
          <w:tcPr>
            <w:tcW w:w="8033" w:type="dxa"/>
            <w:gridSpan w:val="2"/>
            <w:tcBorders>
              <w:top w:val="single" w:sz="12" w:space="0" w:color="auto"/>
              <w:bottom w:val="single" w:sz="12" w:space="0" w:color="auto"/>
            </w:tcBorders>
            <w:vAlign w:val="center"/>
          </w:tcPr>
          <w:p w14:paraId="3F7127A8" w14:textId="77777777" w:rsidR="005F0654" w:rsidRDefault="005F0654" w:rsidP="005C6A97">
            <w:pPr>
              <w:pStyle w:val="Tabulkapismo"/>
              <w:jc w:val="left"/>
            </w:pPr>
            <w:r>
              <w:t>Zavedení vhodné politiky hesel:</w:t>
            </w:r>
          </w:p>
        </w:tc>
      </w:tr>
      <w:tr w:rsidR="005F0654" w14:paraId="00822BB3" w14:textId="77777777" w:rsidTr="005C6A97">
        <w:trPr>
          <w:cantSplit/>
          <w:trHeight w:val="283"/>
        </w:trPr>
        <w:tc>
          <w:tcPr>
            <w:tcW w:w="1188" w:type="dxa"/>
            <w:vMerge/>
            <w:vAlign w:val="center"/>
          </w:tcPr>
          <w:p w14:paraId="0D4BE34B"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335B719D" w14:textId="77777777" w:rsidR="005F0654" w:rsidRDefault="005F0654" w:rsidP="005C6A97">
            <w:pPr>
              <w:pStyle w:val="Tabulkapismo"/>
              <w:jc w:val="left"/>
            </w:pPr>
            <w:r w:rsidRPr="00295657">
              <w:t>Heslo musí splňovat požadavky na složitost</w:t>
            </w:r>
          </w:p>
        </w:tc>
        <w:tc>
          <w:tcPr>
            <w:tcW w:w="3584" w:type="dxa"/>
            <w:tcBorders>
              <w:top w:val="single" w:sz="12" w:space="0" w:color="auto"/>
              <w:left w:val="single" w:sz="8" w:space="0" w:color="auto"/>
              <w:bottom w:val="single" w:sz="8" w:space="0" w:color="auto"/>
            </w:tcBorders>
            <w:vAlign w:val="center"/>
          </w:tcPr>
          <w:p w14:paraId="562264CF" w14:textId="77777777" w:rsidR="005F0654" w:rsidRDefault="005F0654" w:rsidP="005C6A97">
            <w:pPr>
              <w:pStyle w:val="Tabulkapismo"/>
              <w:jc w:val="left"/>
            </w:pPr>
            <w:r>
              <w:t>Povoleno</w:t>
            </w:r>
          </w:p>
        </w:tc>
      </w:tr>
      <w:tr w:rsidR="005F0654" w14:paraId="3B8FC9E3" w14:textId="77777777" w:rsidTr="005C6A97">
        <w:trPr>
          <w:cantSplit/>
          <w:trHeight w:val="283"/>
        </w:trPr>
        <w:tc>
          <w:tcPr>
            <w:tcW w:w="1188" w:type="dxa"/>
            <w:vMerge/>
            <w:vAlign w:val="center"/>
          </w:tcPr>
          <w:p w14:paraId="1CD324FB"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B3E7870" w14:textId="77777777" w:rsidR="005F0654" w:rsidRPr="00295657" w:rsidRDefault="005F0654" w:rsidP="005C6A97">
            <w:pPr>
              <w:pStyle w:val="Tabulkapismo"/>
              <w:jc w:val="left"/>
            </w:pPr>
            <w:r w:rsidRPr="00295657">
              <w:t>Maximální stáří hesla</w:t>
            </w:r>
          </w:p>
        </w:tc>
        <w:tc>
          <w:tcPr>
            <w:tcW w:w="3584" w:type="dxa"/>
            <w:tcBorders>
              <w:top w:val="single" w:sz="8" w:space="0" w:color="auto"/>
              <w:left w:val="single" w:sz="8" w:space="0" w:color="auto"/>
              <w:bottom w:val="single" w:sz="8" w:space="0" w:color="auto"/>
            </w:tcBorders>
            <w:vAlign w:val="center"/>
          </w:tcPr>
          <w:p w14:paraId="569F626D" w14:textId="77777777" w:rsidR="005F0654" w:rsidRDefault="005F0654" w:rsidP="005C6A97">
            <w:pPr>
              <w:pStyle w:val="Tabulkapismo"/>
              <w:jc w:val="left"/>
            </w:pPr>
            <w:r>
              <w:t>730 dnů / 90 dnů</w:t>
            </w:r>
          </w:p>
        </w:tc>
      </w:tr>
      <w:tr w:rsidR="005F0654" w14:paraId="2888DF5A" w14:textId="77777777" w:rsidTr="005C6A97">
        <w:trPr>
          <w:cantSplit/>
          <w:trHeight w:val="283"/>
        </w:trPr>
        <w:tc>
          <w:tcPr>
            <w:tcW w:w="1188" w:type="dxa"/>
            <w:vMerge/>
            <w:vAlign w:val="center"/>
          </w:tcPr>
          <w:p w14:paraId="1640DE9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51A7E128" w14:textId="77777777" w:rsidR="005F0654" w:rsidRPr="00295657" w:rsidRDefault="005F0654" w:rsidP="005C6A97">
            <w:pPr>
              <w:pStyle w:val="Tabulkapismo"/>
              <w:jc w:val="left"/>
            </w:pPr>
            <w:r w:rsidRPr="00295657">
              <w:t>Minimální délka hesla</w:t>
            </w:r>
          </w:p>
        </w:tc>
        <w:tc>
          <w:tcPr>
            <w:tcW w:w="3584" w:type="dxa"/>
            <w:tcBorders>
              <w:top w:val="single" w:sz="8" w:space="0" w:color="auto"/>
              <w:left w:val="single" w:sz="8" w:space="0" w:color="auto"/>
              <w:bottom w:val="single" w:sz="8" w:space="0" w:color="auto"/>
            </w:tcBorders>
            <w:vAlign w:val="center"/>
          </w:tcPr>
          <w:p w14:paraId="30758C01" w14:textId="77777777" w:rsidR="005F0654" w:rsidRDefault="005F0654" w:rsidP="005C6A97">
            <w:pPr>
              <w:pStyle w:val="Tabulkapismo"/>
              <w:jc w:val="left"/>
            </w:pPr>
            <w:r>
              <w:t>12 znaků / 9 znaků</w:t>
            </w:r>
          </w:p>
        </w:tc>
      </w:tr>
      <w:tr w:rsidR="005F0654" w14:paraId="5F8C56A6" w14:textId="77777777" w:rsidTr="005C6A97">
        <w:trPr>
          <w:cantSplit/>
          <w:trHeight w:val="283"/>
        </w:trPr>
        <w:tc>
          <w:tcPr>
            <w:tcW w:w="1188" w:type="dxa"/>
            <w:vMerge/>
            <w:vAlign w:val="center"/>
          </w:tcPr>
          <w:p w14:paraId="25ED4322"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A35351D" w14:textId="77777777" w:rsidR="005F0654" w:rsidRPr="00295657" w:rsidRDefault="005F0654" w:rsidP="005C6A97">
            <w:pPr>
              <w:pStyle w:val="Tabulkapismo"/>
              <w:jc w:val="left"/>
            </w:pPr>
            <w:r w:rsidRPr="00295657">
              <w:t>Minimální stáří hesla</w:t>
            </w:r>
          </w:p>
        </w:tc>
        <w:tc>
          <w:tcPr>
            <w:tcW w:w="3584" w:type="dxa"/>
            <w:tcBorders>
              <w:top w:val="single" w:sz="8" w:space="0" w:color="auto"/>
              <w:left w:val="single" w:sz="8" w:space="0" w:color="auto"/>
              <w:bottom w:val="single" w:sz="8" w:space="0" w:color="auto"/>
            </w:tcBorders>
            <w:vAlign w:val="center"/>
          </w:tcPr>
          <w:p w14:paraId="06435123" w14:textId="77777777" w:rsidR="005F0654" w:rsidRDefault="005F0654" w:rsidP="005C6A97">
            <w:pPr>
              <w:pStyle w:val="Tabulkapismo"/>
              <w:jc w:val="left"/>
            </w:pPr>
            <w:r>
              <w:t>1 den</w:t>
            </w:r>
          </w:p>
        </w:tc>
      </w:tr>
      <w:tr w:rsidR="005F0654" w14:paraId="3F3AD4A3" w14:textId="77777777" w:rsidTr="005C6A97">
        <w:trPr>
          <w:cantSplit/>
          <w:trHeight w:val="283"/>
        </w:trPr>
        <w:tc>
          <w:tcPr>
            <w:tcW w:w="1188" w:type="dxa"/>
            <w:vMerge/>
            <w:vAlign w:val="center"/>
          </w:tcPr>
          <w:p w14:paraId="25E4FB3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5C864FCF" w14:textId="77777777" w:rsidR="005F0654" w:rsidRPr="00295657" w:rsidRDefault="005F0654" w:rsidP="005C6A97">
            <w:pPr>
              <w:pStyle w:val="Tabulkapismo"/>
              <w:jc w:val="left"/>
            </w:pPr>
            <w:r w:rsidRPr="00295657">
              <w:t>Ukládat hesla pomocí reverzibilního šifrování</w:t>
            </w:r>
          </w:p>
        </w:tc>
        <w:tc>
          <w:tcPr>
            <w:tcW w:w="3584" w:type="dxa"/>
            <w:tcBorders>
              <w:top w:val="single" w:sz="8" w:space="0" w:color="auto"/>
              <w:left w:val="single" w:sz="8" w:space="0" w:color="auto"/>
              <w:bottom w:val="single" w:sz="8" w:space="0" w:color="auto"/>
            </w:tcBorders>
            <w:vAlign w:val="center"/>
          </w:tcPr>
          <w:p w14:paraId="27B0A872" w14:textId="77777777" w:rsidR="005F0654" w:rsidRDefault="005F0654" w:rsidP="005C6A97">
            <w:pPr>
              <w:pStyle w:val="Tabulkapismo"/>
              <w:jc w:val="left"/>
            </w:pPr>
            <w:r>
              <w:t>Zakázáno</w:t>
            </w:r>
          </w:p>
        </w:tc>
      </w:tr>
      <w:tr w:rsidR="005F0654" w14:paraId="234EA54A" w14:textId="77777777" w:rsidTr="005C6A97">
        <w:trPr>
          <w:cantSplit/>
          <w:trHeight w:val="283"/>
        </w:trPr>
        <w:tc>
          <w:tcPr>
            <w:tcW w:w="1188" w:type="dxa"/>
            <w:vMerge/>
            <w:vAlign w:val="center"/>
          </w:tcPr>
          <w:p w14:paraId="4EFC460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F17926C" w14:textId="77777777" w:rsidR="005F0654" w:rsidRPr="00295657" w:rsidRDefault="005F0654" w:rsidP="005C6A97">
            <w:pPr>
              <w:pStyle w:val="Tabulkapismo"/>
              <w:jc w:val="left"/>
            </w:pPr>
            <w:r w:rsidRPr="00295657">
              <w:t>Vynutit použití historie hesel</w:t>
            </w:r>
          </w:p>
        </w:tc>
        <w:tc>
          <w:tcPr>
            <w:tcW w:w="3584" w:type="dxa"/>
            <w:tcBorders>
              <w:top w:val="single" w:sz="8" w:space="0" w:color="auto"/>
              <w:left w:val="single" w:sz="8" w:space="0" w:color="auto"/>
              <w:bottom w:val="single" w:sz="8" w:space="0" w:color="auto"/>
            </w:tcBorders>
            <w:vAlign w:val="center"/>
          </w:tcPr>
          <w:p w14:paraId="06591A32" w14:textId="77777777" w:rsidR="005F0654" w:rsidRDefault="005F0654" w:rsidP="005C6A97">
            <w:pPr>
              <w:pStyle w:val="Tabulkapismo"/>
              <w:jc w:val="left"/>
            </w:pPr>
            <w:r>
              <w:t>24 hesel</w:t>
            </w:r>
          </w:p>
        </w:tc>
      </w:tr>
      <w:tr w:rsidR="005F0654" w14:paraId="4FB165B5" w14:textId="77777777" w:rsidTr="005C6A97">
        <w:trPr>
          <w:cantSplit/>
          <w:trHeight w:val="283"/>
        </w:trPr>
        <w:tc>
          <w:tcPr>
            <w:tcW w:w="1188" w:type="dxa"/>
            <w:vMerge/>
            <w:vAlign w:val="center"/>
          </w:tcPr>
          <w:p w14:paraId="1B27D96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2CC363B" w14:textId="77777777" w:rsidR="005F0654" w:rsidRPr="00295657" w:rsidRDefault="005F0654" w:rsidP="005C6A97">
            <w:pPr>
              <w:pStyle w:val="Tabulkapismo"/>
              <w:jc w:val="left"/>
            </w:pPr>
            <w:r w:rsidRPr="00295657">
              <w:t>Doba uzamčení účtu</w:t>
            </w:r>
          </w:p>
        </w:tc>
        <w:tc>
          <w:tcPr>
            <w:tcW w:w="3584" w:type="dxa"/>
            <w:tcBorders>
              <w:top w:val="single" w:sz="8" w:space="0" w:color="auto"/>
              <w:left w:val="single" w:sz="8" w:space="0" w:color="auto"/>
              <w:bottom w:val="single" w:sz="8" w:space="0" w:color="auto"/>
            </w:tcBorders>
            <w:vAlign w:val="center"/>
          </w:tcPr>
          <w:p w14:paraId="4F497243" w14:textId="77777777" w:rsidR="005F0654" w:rsidRDefault="005F0654" w:rsidP="005C6A97">
            <w:pPr>
              <w:pStyle w:val="Tabulkapismo"/>
              <w:jc w:val="left"/>
            </w:pPr>
            <w:r>
              <w:t>0 minut</w:t>
            </w:r>
          </w:p>
        </w:tc>
      </w:tr>
      <w:tr w:rsidR="005F0654" w14:paraId="5491CE1E" w14:textId="77777777" w:rsidTr="005C6A97">
        <w:trPr>
          <w:cantSplit/>
          <w:trHeight w:val="283"/>
        </w:trPr>
        <w:tc>
          <w:tcPr>
            <w:tcW w:w="1188" w:type="dxa"/>
            <w:vMerge/>
            <w:vAlign w:val="center"/>
          </w:tcPr>
          <w:p w14:paraId="6397A3C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72C6A9" w14:textId="77777777" w:rsidR="005F0654" w:rsidRPr="00295657" w:rsidRDefault="005F0654" w:rsidP="005C6A97">
            <w:pPr>
              <w:pStyle w:val="Tabulkapismo"/>
              <w:jc w:val="left"/>
            </w:pPr>
            <w:r w:rsidRPr="00295657">
              <w:t>Prahová hodnota pro uzamčení účtu</w:t>
            </w:r>
          </w:p>
        </w:tc>
        <w:tc>
          <w:tcPr>
            <w:tcW w:w="3584" w:type="dxa"/>
            <w:tcBorders>
              <w:top w:val="single" w:sz="8" w:space="0" w:color="auto"/>
              <w:left w:val="single" w:sz="8" w:space="0" w:color="auto"/>
              <w:bottom w:val="single" w:sz="8" w:space="0" w:color="auto"/>
            </w:tcBorders>
            <w:vAlign w:val="center"/>
          </w:tcPr>
          <w:p w14:paraId="0D3C122C" w14:textId="77777777" w:rsidR="005F0654" w:rsidRDefault="005F0654" w:rsidP="005C6A97">
            <w:pPr>
              <w:pStyle w:val="Tabulkapismo"/>
              <w:jc w:val="left"/>
            </w:pPr>
            <w:r>
              <w:t>7 chybných pokusů / 3 chybné pokusy</w:t>
            </w:r>
          </w:p>
        </w:tc>
      </w:tr>
      <w:tr w:rsidR="005F0654" w14:paraId="48767BBE" w14:textId="77777777" w:rsidTr="005C6A97">
        <w:trPr>
          <w:cantSplit/>
          <w:trHeight w:val="283"/>
        </w:trPr>
        <w:tc>
          <w:tcPr>
            <w:tcW w:w="1188" w:type="dxa"/>
            <w:vMerge/>
            <w:tcBorders>
              <w:bottom w:val="single" w:sz="12" w:space="0" w:color="auto"/>
            </w:tcBorders>
            <w:vAlign w:val="center"/>
          </w:tcPr>
          <w:p w14:paraId="789D2E36"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102BB3D" w14:textId="77777777" w:rsidR="005F0654" w:rsidRPr="00295657" w:rsidRDefault="005F0654" w:rsidP="005C6A97">
            <w:pPr>
              <w:pStyle w:val="Tabulkapismo"/>
              <w:jc w:val="left"/>
            </w:pPr>
            <w:r w:rsidRPr="00295657">
              <w:t>Vynulovat čítač uzamčení účtu po</w:t>
            </w:r>
          </w:p>
        </w:tc>
        <w:tc>
          <w:tcPr>
            <w:tcW w:w="3584" w:type="dxa"/>
            <w:tcBorders>
              <w:top w:val="single" w:sz="8" w:space="0" w:color="auto"/>
              <w:left w:val="single" w:sz="8" w:space="0" w:color="auto"/>
              <w:bottom w:val="single" w:sz="12" w:space="0" w:color="auto"/>
            </w:tcBorders>
            <w:vAlign w:val="center"/>
          </w:tcPr>
          <w:p w14:paraId="20D5E31C" w14:textId="77777777" w:rsidR="005F0654" w:rsidRDefault="005F0654" w:rsidP="005C6A97">
            <w:pPr>
              <w:pStyle w:val="Tabulkapismo"/>
              <w:jc w:val="left"/>
            </w:pPr>
            <w:r>
              <w:t>60 minut</w:t>
            </w:r>
          </w:p>
        </w:tc>
      </w:tr>
      <w:tr w:rsidR="005F0654" w14:paraId="3666BEFE" w14:textId="77777777" w:rsidTr="005C6A97">
        <w:trPr>
          <w:cantSplit/>
          <w:trHeight w:val="283"/>
        </w:trPr>
        <w:tc>
          <w:tcPr>
            <w:tcW w:w="1188" w:type="dxa"/>
            <w:vMerge w:val="restart"/>
            <w:tcBorders>
              <w:top w:val="single" w:sz="12" w:space="0" w:color="auto"/>
            </w:tcBorders>
            <w:vAlign w:val="center"/>
          </w:tcPr>
          <w:p w14:paraId="0476084F" w14:textId="77777777" w:rsidR="005F0654" w:rsidRDefault="005F0654" w:rsidP="005C6A97">
            <w:pPr>
              <w:pStyle w:val="Tabulkapismo"/>
              <w:jc w:val="center"/>
            </w:pPr>
            <w:r>
              <w:t>P4.4</w:t>
            </w:r>
          </w:p>
        </w:tc>
        <w:tc>
          <w:tcPr>
            <w:tcW w:w="8033" w:type="dxa"/>
            <w:gridSpan w:val="2"/>
            <w:tcBorders>
              <w:top w:val="single" w:sz="12" w:space="0" w:color="auto"/>
              <w:bottom w:val="single" w:sz="12" w:space="0" w:color="auto"/>
            </w:tcBorders>
            <w:vAlign w:val="center"/>
          </w:tcPr>
          <w:p w14:paraId="3F2981D6" w14:textId="77777777" w:rsidR="005F0654" w:rsidRDefault="005F0654" w:rsidP="005C6A97">
            <w:pPr>
              <w:pStyle w:val="Tabulkapismo"/>
              <w:jc w:val="left"/>
            </w:pPr>
            <w:r>
              <w:t>Zavedení řízení neobsluhovaných zařízení:</w:t>
            </w:r>
          </w:p>
        </w:tc>
      </w:tr>
      <w:tr w:rsidR="005F0654" w14:paraId="69A6541C" w14:textId="77777777" w:rsidTr="005C6A97">
        <w:trPr>
          <w:cantSplit/>
          <w:trHeight w:val="283"/>
        </w:trPr>
        <w:tc>
          <w:tcPr>
            <w:tcW w:w="1188" w:type="dxa"/>
            <w:vMerge/>
            <w:vAlign w:val="center"/>
          </w:tcPr>
          <w:p w14:paraId="1EB9DE5B"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5B9418DB" w14:textId="77777777" w:rsidR="005F0654" w:rsidRDefault="005F0654" w:rsidP="005C6A97">
            <w:pPr>
              <w:pStyle w:val="Tabulkapismo"/>
              <w:jc w:val="left"/>
            </w:pPr>
            <w:r w:rsidRPr="00FF785D">
              <w:t>Povolit spořič obrazovky</w:t>
            </w:r>
          </w:p>
        </w:tc>
        <w:tc>
          <w:tcPr>
            <w:tcW w:w="3584" w:type="dxa"/>
            <w:tcBorders>
              <w:top w:val="single" w:sz="12" w:space="0" w:color="auto"/>
              <w:left w:val="single" w:sz="8" w:space="0" w:color="auto"/>
              <w:bottom w:val="single" w:sz="8" w:space="0" w:color="auto"/>
            </w:tcBorders>
            <w:vAlign w:val="center"/>
          </w:tcPr>
          <w:p w14:paraId="5B8A748E" w14:textId="77777777" w:rsidR="005F0654" w:rsidRDefault="005F0654" w:rsidP="005C6A97">
            <w:pPr>
              <w:pStyle w:val="Tabulkapismo"/>
              <w:jc w:val="left"/>
            </w:pPr>
            <w:r>
              <w:t>Povoleno</w:t>
            </w:r>
          </w:p>
        </w:tc>
      </w:tr>
      <w:tr w:rsidR="005F0654" w14:paraId="7646BC02" w14:textId="77777777" w:rsidTr="005C6A97">
        <w:trPr>
          <w:cantSplit/>
          <w:trHeight w:val="283"/>
        </w:trPr>
        <w:tc>
          <w:tcPr>
            <w:tcW w:w="1188" w:type="dxa"/>
            <w:vMerge/>
            <w:vAlign w:val="center"/>
          </w:tcPr>
          <w:p w14:paraId="2CF59EE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5DE9B06" w14:textId="77777777" w:rsidR="005F0654" w:rsidRDefault="005F0654" w:rsidP="005C6A97">
            <w:pPr>
              <w:pStyle w:val="Tabulkapismo"/>
              <w:jc w:val="left"/>
            </w:pPr>
            <w:r w:rsidRPr="00FF785D">
              <w:t>Zabránit změnám spořiče obrazovky</w:t>
            </w:r>
          </w:p>
        </w:tc>
        <w:tc>
          <w:tcPr>
            <w:tcW w:w="3584" w:type="dxa"/>
            <w:tcBorders>
              <w:top w:val="single" w:sz="8" w:space="0" w:color="auto"/>
              <w:left w:val="single" w:sz="8" w:space="0" w:color="auto"/>
              <w:bottom w:val="single" w:sz="8" w:space="0" w:color="auto"/>
            </w:tcBorders>
            <w:vAlign w:val="center"/>
          </w:tcPr>
          <w:p w14:paraId="27EE2679" w14:textId="77777777" w:rsidR="005F0654" w:rsidRDefault="005F0654" w:rsidP="005C6A97">
            <w:pPr>
              <w:pStyle w:val="Tabulkapismo"/>
              <w:jc w:val="left"/>
            </w:pPr>
            <w:r>
              <w:t>Povoleno</w:t>
            </w:r>
          </w:p>
        </w:tc>
      </w:tr>
      <w:tr w:rsidR="005F0654" w14:paraId="03C22A23" w14:textId="77777777" w:rsidTr="005C6A97">
        <w:trPr>
          <w:cantSplit/>
          <w:trHeight w:val="283"/>
        </w:trPr>
        <w:tc>
          <w:tcPr>
            <w:tcW w:w="1188" w:type="dxa"/>
            <w:vMerge/>
            <w:vAlign w:val="center"/>
          </w:tcPr>
          <w:p w14:paraId="12A7809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EFC7E50" w14:textId="77777777" w:rsidR="005F0654" w:rsidRDefault="005F0654" w:rsidP="005C6A97">
            <w:pPr>
              <w:pStyle w:val="Tabulkapismo"/>
              <w:jc w:val="left"/>
            </w:pPr>
            <w:r w:rsidRPr="00FF785D">
              <w:t>Chránit spořič obrazovky heslem</w:t>
            </w:r>
          </w:p>
        </w:tc>
        <w:tc>
          <w:tcPr>
            <w:tcW w:w="3584" w:type="dxa"/>
            <w:tcBorders>
              <w:top w:val="single" w:sz="8" w:space="0" w:color="auto"/>
              <w:left w:val="single" w:sz="8" w:space="0" w:color="auto"/>
              <w:bottom w:val="single" w:sz="8" w:space="0" w:color="auto"/>
            </w:tcBorders>
            <w:vAlign w:val="center"/>
          </w:tcPr>
          <w:p w14:paraId="7786A704" w14:textId="77777777" w:rsidR="005F0654" w:rsidRDefault="005F0654" w:rsidP="005C6A97">
            <w:pPr>
              <w:pStyle w:val="Tabulkapismo"/>
              <w:jc w:val="left"/>
            </w:pPr>
            <w:r>
              <w:t>Povoleno</w:t>
            </w:r>
          </w:p>
        </w:tc>
      </w:tr>
      <w:tr w:rsidR="005F0654" w14:paraId="5D70736E" w14:textId="77777777" w:rsidTr="005C6A97">
        <w:trPr>
          <w:cantSplit/>
          <w:trHeight w:val="283"/>
        </w:trPr>
        <w:tc>
          <w:tcPr>
            <w:tcW w:w="1188" w:type="dxa"/>
            <w:vMerge/>
            <w:vAlign w:val="center"/>
          </w:tcPr>
          <w:p w14:paraId="4AD7208F"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A08EF5B" w14:textId="77777777" w:rsidR="005F0654" w:rsidRDefault="005F0654" w:rsidP="005C6A97">
            <w:pPr>
              <w:pStyle w:val="Tabulkapismo"/>
              <w:jc w:val="left"/>
            </w:pPr>
            <w:r w:rsidRPr="00FF785D">
              <w:t>Časový limit spořiče obrazovky</w:t>
            </w:r>
          </w:p>
        </w:tc>
        <w:tc>
          <w:tcPr>
            <w:tcW w:w="3584" w:type="dxa"/>
            <w:tcBorders>
              <w:top w:val="single" w:sz="8" w:space="0" w:color="auto"/>
              <w:left w:val="single" w:sz="8" w:space="0" w:color="auto"/>
              <w:bottom w:val="single" w:sz="8" w:space="0" w:color="auto"/>
            </w:tcBorders>
            <w:vAlign w:val="center"/>
          </w:tcPr>
          <w:p w14:paraId="03D354FF" w14:textId="77777777" w:rsidR="005F0654" w:rsidRDefault="005F0654" w:rsidP="005C6A97">
            <w:pPr>
              <w:pStyle w:val="Tabulkapismo"/>
              <w:jc w:val="left"/>
            </w:pPr>
            <w:r w:rsidRPr="00FF785D">
              <w:t>Povoleno 900 (15 min)</w:t>
            </w:r>
          </w:p>
        </w:tc>
      </w:tr>
      <w:tr w:rsidR="005F0654" w14:paraId="06279A94" w14:textId="77777777" w:rsidTr="005C6A97">
        <w:trPr>
          <w:cantSplit/>
          <w:trHeight w:val="283"/>
        </w:trPr>
        <w:tc>
          <w:tcPr>
            <w:tcW w:w="1188" w:type="dxa"/>
            <w:vMerge/>
            <w:tcBorders>
              <w:bottom w:val="single" w:sz="12" w:space="0" w:color="auto"/>
            </w:tcBorders>
            <w:vAlign w:val="center"/>
          </w:tcPr>
          <w:p w14:paraId="3E093706"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0290C8E2" w14:textId="77777777" w:rsidR="005F0654" w:rsidRDefault="005F0654" w:rsidP="005C6A97">
            <w:pPr>
              <w:pStyle w:val="Tabulkapismo"/>
              <w:jc w:val="left"/>
            </w:pPr>
            <w:r w:rsidRPr="00FF785D">
              <w:t>Vynutit konkrétní spořič obrazovky</w:t>
            </w:r>
          </w:p>
        </w:tc>
        <w:tc>
          <w:tcPr>
            <w:tcW w:w="3584" w:type="dxa"/>
            <w:tcBorders>
              <w:top w:val="single" w:sz="8" w:space="0" w:color="auto"/>
              <w:left w:val="single" w:sz="8" w:space="0" w:color="auto"/>
              <w:bottom w:val="single" w:sz="12" w:space="0" w:color="auto"/>
            </w:tcBorders>
            <w:vAlign w:val="center"/>
          </w:tcPr>
          <w:p w14:paraId="07774891" w14:textId="77777777" w:rsidR="005F0654" w:rsidRDefault="005F0654" w:rsidP="005C6A97">
            <w:pPr>
              <w:pStyle w:val="Tabulkapismo"/>
              <w:jc w:val="left"/>
            </w:pPr>
            <w:r w:rsidRPr="00FF785D">
              <w:t xml:space="preserve">Povoleno </w:t>
            </w:r>
            <w:r w:rsidRPr="002F56C4">
              <w:t>(</w:t>
            </w:r>
            <w:r w:rsidRPr="00FF785D">
              <w:t>mystery.scr)</w:t>
            </w:r>
          </w:p>
        </w:tc>
      </w:tr>
      <w:tr w:rsidR="005F0654" w14:paraId="6BA54D88" w14:textId="77777777" w:rsidTr="005C6A97">
        <w:trPr>
          <w:cantSplit/>
          <w:trHeight w:val="283"/>
        </w:trPr>
        <w:tc>
          <w:tcPr>
            <w:tcW w:w="1188" w:type="dxa"/>
            <w:vMerge w:val="restart"/>
            <w:tcBorders>
              <w:top w:val="single" w:sz="12" w:space="0" w:color="auto"/>
            </w:tcBorders>
            <w:vAlign w:val="center"/>
          </w:tcPr>
          <w:p w14:paraId="3861D734" w14:textId="77777777" w:rsidR="005F0654" w:rsidRDefault="005F0654" w:rsidP="005C6A97">
            <w:pPr>
              <w:pStyle w:val="Tabulkapismo"/>
              <w:jc w:val="center"/>
            </w:pPr>
            <w:r>
              <w:lastRenderedPageBreak/>
              <w:t>P4.5</w:t>
            </w:r>
          </w:p>
        </w:tc>
        <w:tc>
          <w:tcPr>
            <w:tcW w:w="8033" w:type="dxa"/>
            <w:gridSpan w:val="2"/>
            <w:tcBorders>
              <w:top w:val="single" w:sz="12" w:space="0" w:color="auto"/>
              <w:bottom w:val="single" w:sz="12" w:space="0" w:color="auto"/>
            </w:tcBorders>
            <w:vAlign w:val="center"/>
          </w:tcPr>
          <w:p w14:paraId="1C89C05C" w14:textId="77777777" w:rsidR="005F0654" w:rsidRDefault="005F0654" w:rsidP="005C6A97">
            <w:pPr>
              <w:pStyle w:val="Tabulkapismo"/>
              <w:jc w:val="left"/>
            </w:pPr>
            <w:r>
              <w:t>Nastavení vhodných parametrů auditování:</w:t>
            </w:r>
          </w:p>
        </w:tc>
      </w:tr>
      <w:tr w:rsidR="005F0654" w14:paraId="5CF65463" w14:textId="77777777" w:rsidTr="005C6A97">
        <w:trPr>
          <w:cantSplit/>
          <w:trHeight w:val="283"/>
        </w:trPr>
        <w:tc>
          <w:tcPr>
            <w:tcW w:w="1188" w:type="dxa"/>
            <w:vMerge/>
            <w:vAlign w:val="center"/>
          </w:tcPr>
          <w:p w14:paraId="3F9C3884"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6730FF2F" w14:textId="77777777" w:rsidR="005F0654" w:rsidRDefault="005F0654" w:rsidP="005C6A97">
            <w:pPr>
              <w:pStyle w:val="Tabulkapismo"/>
              <w:jc w:val="left"/>
            </w:pPr>
            <w:r w:rsidRPr="00295657">
              <w:t>Auditovat používání oprávnění</w:t>
            </w:r>
          </w:p>
        </w:tc>
        <w:tc>
          <w:tcPr>
            <w:tcW w:w="3584" w:type="dxa"/>
            <w:tcBorders>
              <w:top w:val="single" w:sz="12" w:space="0" w:color="auto"/>
              <w:left w:val="single" w:sz="8" w:space="0" w:color="auto"/>
              <w:bottom w:val="single" w:sz="8" w:space="0" w:color="auto"/>
            </w:tcBorders>
            <w:vAlign w:val="center"/>
          </w:tcPr>
          <w:p w14:paraId="5DBAA91B" w14:textId="77777777" w:rsidR="005F0654" w:rsidRDefault="005F0654" w:rsidP="005C6A97">
            <w:pPr>
              <w:pStyle w:val="Tabulkapismo"/>
              <w:jc w:val="left"/>
            </w:pPr>
            <w:r w:rsidRPr="00295657">
              <w:t>bez auditování</w:t>
            </w:r>
          </w:p>
        </w:tc>
      </w:tr>
      <w:tr w:rsidR="005F0654" w14:paraId="32E04810" w14:textId="77777777" w:rsidTr="005C6A97">
        <w:trPr>
          <w:cantSplit/>
          <w:trHeight w:val="283"/>
        </w:trPr>
        <w:tc>
          <w:tcPr>
            <w:tcW w:w="1188" w:type="dxa"/>
            <w:vMerge/>
            <w:vAlign w:val="center"/>
          </w:tcPr>
          <w:p w14:paraId="7110432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7ED7D00" w14:textId="77777777" w:rsidR="005F0654" w:rsidRDefault="005F0654" w:rsidP="005C6A97">
            <w:pPr>
              <w:pStyle w:val="Tabulkapismo"/>
              <w:jc w:val="left"/>
            </w:pPr>
            <w:r w:rsidRPr="00295657">
              <w:t>Auditovat</w:t>
            </w:r>
            <w:r>
              <w:t xml:space="preserve"> přístup k adresářové službě</w:t>
            </w:r>
          </w:p>
        </w:tc>
        <w:tc>
          <w:tcPr>
            <w:tcW w:w="3584" w:type="dxa"/>
            <w:tcBorders>
              <w:top w:val="single" w:sz="8" w:space="0" w:color="auto"/>
              <w:left w:val="single" w:sz="8" w:space="0" w:color="auto"/>
              <w:bottom w:val="single" w:sz="8" w:space="0" w:color="auto"/>
            </w:tcBorders>
            <w:vAlign w:val="center"/>
          </w:tcPr>
          <w:p w14:paraId="0CE11B48" w14:textId="77777777" w:rsidR="005F0654" w:rsidRDefault="005F0654" w:rsidP="005C6A97">
            <w:pPr>
              <w:pStyle w:val="Tabulkapismo"/>
              <w:jc w:val="left"/>
            </w:pPr>
            <w:r>
              <w:t>b</w:t>
            </w:r>
            <w:r w:rsidRPr="00295657">
              <w:t>ez auditování</w:t>
            </w:r>
          </w:p>
        </w:tc>
      </w:tr>
      <w:tr w:rsidR="005F0654" w14:paraId="6934BB85" w14:textId="77777777" w:rsidTr="005C6A97">
        <w:trPr>
          <w:cantSplit/>
          <w:trHeight w:val="283"/>
        </w:trPr>
        <w:tc>
          <w:tcPr>
            <w:tcW w:w="1188" w:type="dxa"/>
            <w:vMerge/>
            <w:vAlign w:val="center"/>
          </w:tcPr>
          <w:p w14:paraId="61395C6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09B16BC" w14:textId="77777777" w:rsidR="005F0654" w:rsidRPr="00295657" w:rsidRDefault="005F0654" w:rsidP="005C6A97">
            <w:pPr>
              <w:pStyle w:val="Tabulkapismo"/>
              <w:jc w:val="left"/>
            </w:pPr>
            <w:r w:rsidRPr="00295657">
              <w:t>Auditovat přístup k objektům</w:t>
            </w:r>
          </w:p>
        </w:tc>
        <w:tc>
          <w:tcPr>
            <w:tcW w:w="3584" w:type="dxa"/>
            <w:tcBorders>
              <w:top w:val="single" w:sz="8" w:space="0" w:color="auto"/>
              <w:left w:val="single" w:sz="8" w:space="0" w:color="auto"/>
              <w:bottom w:val="single" w:sz="8" w:space="0" w:color="auto"/>
            </w:tcBorders>
            <w:vAlign w:val="center"/>
          </w:tcPr>
          <w:p w14:paraId="08C42E66" w14:textId="77777777" w:rsidR="005F0654" w:rsidRDefault="005F0654" w:rsidP="005C6A97">
            <w:pPr>
              <w:pStyle w:val="Tabulkapismo"/>
              <w:jc w:val="left"/>
            </w:pPr>
            <w:r>
              <w:t>b</w:t>
            </w:r>
            <w:r w:rsidRPr="00295657">
              <w:t>ez auditování</w:t>
            </w:r>
          </w:p>
        </w:tc>
      </w:tr>
      <w:tr w:rsidR="005F0654" w14:paraId="2893BC03" w14:textId="77777777" w:rsidTr="005C6A97">
        <w:trPr>
          <w:cantSplit/>
          <w:trHeight w:val="283"/>
        </w:trPr>
        <w:tc>
          <w:tcPr>
            <w:tcW w:w="1188" w:type="dxa"/>
            <w:vMerge/>
            <w:vAlign w:val="center"/>
          </w:tcPr>
          <w:p w14:paraId="270ACD9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47CC488" w14:textId="77777777" w:rsidR="005F0654" w:rsidRDefault="005F0654" w:rsidP="005C6A97">
            <w:pPr>
              <w:pStyle w:val="Tabulkapismo"/>
              <w:jc w:val="left"/>
            </w:pPr>
            <w:r w:rsidRPr="00295657">
              <w:t>Auditovat sledování procesů</w:t>
            </w:r>
          </w:p>
        </w:tc>
        <w:tc>
          <w:tcPr>
            <w:tcW w:w="3584" w:type="dxa"/>
            <w:tcBorders>
              <w:top w:val="single" w:sz="8" w:space="0" w:color="auto"/>
              <w:left w:val="single" w:sz="8" w:space="0" w:color="auto"/>
              <w:bottom w:val="single" w:sz="8" w:space="0" w:color="auto"/>
            </w:tcBorders>
            <w:vAlign w:val="center"/>
          </w:tcPr>
          <w:p w14:paraId="218C9097" w14:textId="77777777" w:rsidR="005F0654" w:rsidRDefault="005F0654" w:rsidP="005C6A97">
            <w:pPr>
              <w:pStyle w:val="Tabulkapismo"/>
              <w:jc w:val="left"/>
            </w:pPr>
            <w:r w:rsidRPr="00295657">
              <w:t>bez auditování</w:t>
            </w:r>
          </w:p>
        </w:tc>
      </w:tr>
      <w:tr w:rsidR="005F0654" w14:paraId="03A583B3" w14:textId="77777777" w:rsidTr="005C6A97">
        <w:trPr>
          <w:cantSplit/>
          <w:trHeight w:val="283"/>
        </w:trPr>
        <w:tc>
          <w:tcPr>
            <w:tcW w:w="1188" w:type="dxa"/>
            <w:vMerge/>
            <w:vAlign w:val="center"/>
          </w:tcPr>
          <w:p w14:paraId="46A079AF"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5690A11" w14:textId="77777777" w:rsidR="005F0654" w:rsidRDefault="005F0654" w:rsidP="005C6A97">
            <w:pPr>
              <w:pStyle w:val="Tabulkapismo"/>
              <w:jc w:val="left"/>
            </w:pPr>
            <w:r w:rsidRPr="00295657">
              <w:t>Auditovat správu účtů</w:t>
            </w:r>
          </w:p>
        </w:tc>
        <w:tc>
          <w:tcPr>
            <w:tcW w:w="3584" w:type="dxa"/>
            <w:tcBorders>
              <w:top w:val="single" w:sz="8" w:space="0" w:color="auto"/>
              <w:left w:val="single" w:sz="8" w:space="0" w:color="auto"/>
              <w:bottom w:val="single" w:sz="8" w:space="0" w:color="auto"/>
            </w:tcBorders>
            <w:vAlign w:val="center"/>
          </w:tcPr>
          <w:p w14:paraId="79B3D955" w14:textId="77777777" w:rsidR="005F0654" w:rsidRDefault="005F0654" w:rsidP="005C6A97">
            <w:pPr>
              <w:pStyle w:val="Tabulkapismo"/>
              <w:jc w:val="left"/>
            </w:pPr>
            <w:r w:rsidRPr="00445410">
              <w:t>úspěšné pokusy, neúspěšné pokusy</w:t>
            </w:r>
          </w:p>
        </w:tc>
      </w:tr>
      <w:tr w:rsidR="005F0654" w14:paraId="08178DF1" w14:textId="77777777" w:rsidTr="005C6A97">
        <w:trPr>
          <w:cantSplit/>
          <w:trHeight w:val="283"/>
        </w:trPr>
        <w:tc>
          <w:tcPr>
            <w:tcW w:w="1188" w:type="dxa"/>
            <w:vMerge/>
            <w:vAlign w:val="center"/>
          </w:tcPr>
          <w:p w14:paraId="7FBA1A3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18C353A" w14:textId="77777777" w:rsidR="005F0654" w:rsidRDefault="005F0654" w:rsidP="005C6A97">
            <w:pPr>
              <w:pStyle w:val="Tabulkapismo"/>
              <w:jc w:val="left"/>
            </w:pPr>
            <w:r w:rsidRPr="00445410">
              <w:t>Auditovat systémové události</w:t>
            </w:r>
          </w:p>
        </w:tc>
        <w:tc>
          <w:tcPr>
            <w:tcW w:w="3584" w:type="dxa"/>
            <w:tcBorders>
              <w:top w:val="single" w:sz="8" w:space="0" w:color="auto"/>
              <w:left w:val="single" w:sz="8" w:space="0" w:color="auto"/>
              <w:bottom w:val="single" w:sz="8" w:space="0" w:color="auto"/>
            </w:tcBorders>
            <w:vAlign w:val="center"/>
          </w:tcPr>
          <w:p w14:paraId="1AE2C11F" w14:textId="77777777" w:rsidR="005F0654" w:rsidRDefault="005F0654" w:rsidP="005C6A97">
            <w:pPr>
              <w:pStyle w:val="Tabulkapismo"/>
              <w:jc w:val="left"/>
            </w:pPr>
            <w:r w:rsidRPr="00445410">
              <w:t>úspěšné pokusy, neúspěšné pokusy</w:t>
            </w:r>
          </w:p>
        </w:tc>
      </w:tr>
      <w:tr w:rsidR="005F0654" w14:paraId="56EA352F" w14:textId="77777777" w:rsidTr="005C6A97">
        <w:trPr>
          <w:cantSplit/>
          <w:trHeight w:val="283"/>
        </w:trPr>
        <w:tc>
          <w:tcPr>
            <w:tcW w:w="1188" w:type="dxa"/>
            <w:vMerge/>
            <w:vAlign w:val="center"/>
          </w:tcPr>
          <w:p w14:paraId="0AAD1B9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E0721F4" w14:textId="77777777" w:rsidR="005F0654" w:rsidRDefault="005F0654" w:rsidP="005C6A97">
            <w:pPr>
              <w:pStyle w:val="Tabulkapismo"/>
              <w:jc w:val="left"/>
            </w:pPr>
            <w:r w:rsidRPr="00445410">
              <w:t>Auditovat události přihlášení</w:t>
            </w:r>
          </w:p>
        </w:tc>
        <w:tc>
          <w:tcPr>
            <w:tcW w:w="3584" w:type="dxa"/>
            <w:tcBorders>
              <w:top w:val="single" w:sz="8" w:space="0" w:color="auto"/>
              <w:left w:val="single" w:sz="8" w:space="0" w:color="auto"/>
              <w:bottom w:val="single" w:sz="8" w:space="0" w:color="auto"/>
            </w:tcBorders>
            <w:vAlign w:val="center"/>
          </w:tcPr>
          <w:p w14:paraId="62AE61C9" w14:textId="77777777" w:rsidR="005F0654" w:rsidRDefault="005F0654" w:rsidP="005C6A97">
            <w:pPr>
              <w:pStyle w:val="Tabulkapismo"/>
              <w:jc w:val="left"/>
            </w:pPr>
            <w:r w:rsidRPr="00445410">
              <w:t>úspěšné pokusy, neúspěšné pokusy</w:t>
            </w:r>
          </w:p>
        </w:tc>
      </w:tr>
      <w:tr w:rsidR="005F0654" w14:paraId="5F0E38FC" w14:textId="77777777" w:rsidTr="005C6A97">
        <w:trPr>
          <w:cantSplit/>
          <w:trHeight w:val="283"/>
        </w:trPr>
        <w:tc>
          <w:tcPr>
            <w:tcW w:w="1188" w:type="dxa"/>
            <w:vMerge/>
            <w:vAlign w:val="center"/>
          </w:tcPr>
          <w:p w14:paraId="72072BC1"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8268998" w14:textId="77777777" w:rsidR="005F0654" w:rsidRDefault="005F0654" w:rsidP="005C6A97">
            <w:pPr>
              <w:pStyle w:val="Tabulkapismo"/>
              <w:jc w:val="left"/>
            </w:pPr>
            <w:r w:rsidRPr="00445410">
              <w:t>Auditovat události přihlášení k účtu</w:t>
            </w:r>
          </w:p>
        </w:tc>
        <w:tc>
          <w:tcPr>
            <w:tcW w:w="3584" w:type="dxa"/>
            <w:tcBorders>
              <w:top w:val="single" w:sz="8" w:space="0" w:color="auto"/>
              <w:left w:val="single" w:sz="8" w:space="0" w:color="auto"/>
              <w:bottom w:val="single" w:sz="8" w:space="0" w:color="auto"/>
            </w:tcBorders>
            <w:vAlign w:val="center"/>
          </w:tcPr>
          <w:p w14:paraId="19795713" w14:textId="77777777" w:rsidR="005F0654" w:rsidRDefault="005F0654" w:rsidP="005C6A97">
            <w:pPr>
              <w:pStyle w:val="Tabulkapismo"/>
              <w:jc w:val="left"/>
            </w:pPr>
            <w:r w:rsidRPr="00445410">
              <w:t>úspěšné pokusy, neúspěšné pokusy</w:t>
            </w:r>
          </w:p>
        </w:tc>
      </w:tr>
      <w:tr w:rsidR="005F0654" w14:paraId="37002FAE" w14:textId="77777777" w:rsidTr="005C6A97">
        <w:trPr>
          <w:cantSplit/>
          <w:trHeight w:val="283"/>
        </w:trPr>
        <w:tc>
          <w:tcPr>
            <w:tcW w:w="1188" w:type="dxa"/>
            <w:vMerge/>
            <w:vAlign w:val="center"/>
          </w:tcPr>
          <w:p w14:paraId="3FAD078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6C064956" w14:textId="77777777" w:rsidR="005F0654" w:rsidRDefault="005F0654" w:rsidP="005C6A97">
            <w:pPr>
              <w:pStyle w:val="Tabulkapismo"/>
              <w:jc w:val="left"/>
            </w:pPr>
            <w:r w:rsidRPr="00445410">
              <w:t>Auditovat změny zásad</w:t>
            </w:r>
          </w:p>
        </w:tc>
        <w:tc>
          <w:tcPr>
            <w:tcW w:w="3584" w:type="dxa"/>
            <w:tcBorders>
              <w:top w:val="single" w:sz="8" w:space="0" w:color="auto"/>
              <w:left w:val="single" w:sz="8" w:space="0" w:color="auto"/>
              <w:bottom w:val="single" w:sz="12" w:space="0" w:color="auto"/>
            </w:tcBorders>
            <w:vAlign w:val="center"/>
          </w:tcPr>
          <w:p w14:paraId="48386825" w14:textId="77777777" w:rsidR="005F0654" w:rsidRDefault="005F0654" w:rsidP="005C6A97">
            <w:pPr>
              <w:pStyle w:val="Tabulkapismo"/>
              <w:jc w:val="left"/>
            </w:pPr>
            <w:r w:rsidRPr="00445410">
              <w:t>úspěšné pokusy, neúspěšné pokusy</w:t>
            </w:r>
          </w:p>
        </w:tc>
      </w:tr>
      <w:tr w:rsidR="005F0654" w14:paraId="7ACC2A49" w14:textId="77777777" w:rsidTr="005C6A97">
        <w:trPr>
          <w:cantSplit/>
          <w:trHeight w:val="283"/>
        </w:trPr>
        <w:tc>
          <w:tcPr>
            <w:tcW w:w="1188" w:type="dxa"/>
            <w:vMerge/>
            <w:vAlign w:val="center"/>
          </w:tcPr>
          <w:p w14:paraId="1D31F0B1"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1FEB7EE9" w14:textId="77777777" w:rsidR="005F0654" w:rsidRDefault="005F0654" w:rsidP="005C6A97">
            <w:pPr>
              <w:pStyle w:val="Tabulkapismo"/>
              <w:jc w:val="left"/>
            </w:pPr>
            <w:r w:rsidRPr="00445410">
              <w:t>Generovat audity zabezpečení</w:t>
            </w:r>
          </w:p>
        </w:tc>
        <w:tc>
          <w:tcPr>
            <w:tcW w:w="3584" w:type="dxa"/>
            <w:tcBorders>
              <w:top w:val="single" w:sz="12" w:space="0" w:color="auto"/>
              <w:left w:val="single" w:sz="8" w:space="0" w:color="auto"/>
              <w:bottom w:val="single" w:sz="8" w:space="0" w:color="auto"/>
            </w:tcBorders>
            <w:vAlign w:val="center"/>
          </w:tcPr>
          <w:p w14:paraId="2870647F" w14:textId="77777777" w:rsidR="005F0654" w:rsidRDefault="005F0654" w:rsidP="005C6A97">
            <w:pPr>
              <w:pStyle w:val="Tabulkapismo"/>
              <w:jc w:val="left"/>
            </w:pPr>
            <w:r w:rsidRPr="00445410">
              <w:t>Local Service, Network Service</w:t>
            </w:r>
          </w:p>
        </w:tc>
      </w:tr>
      <w:tr w:rsidR="005F0654" w14:paraId="098D8C2C" w14:textId="77777777" w:rsidTr="005C6A97">
        <w:trPr>
          <w:cantSplit/>
          <w:trHeight w:val="283"/>
        </w:trPr>
        <w:tc>
          <w:tcPr>
            <w:tcW w:w="1188" w:type="dxa"/>
            <w:vMerge/>
            <w:vAlign w:val="center"/>
          </w:tcPr>
          <w:p w14:paraId="057F1DA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8A1F95E" w14:textId="77777777" w:rsidR="005F0654" w:rsidRDefault="005F0654" w:rsidP="005C6A97">
            <w:pPr>
              <w:pStyle w:val="Tabulkapismo"/>
              <w:jc w:val="left"/>
            </w:pPr>
            <w:r w:rsidRPr="00445410">
              <w:t>Spravovat auditování a protokol zabezpečení</w:t>
            </w:r>
          </w:p>
        </w:tc>
        <w:tc>
          <w:tcPr>
            <w:tcW w:w="3584" w:type="dxa"/>
            <w:tcBorders>
              <w:top w:val="single" w:sz="8" w:space="0" w:color="auto"/>
              <w:left w:val="single" w:sz="8" w:space="0" w:color="auto"/>
              <w:bottom w:val="single" w:sz="8" w:space="0" w:color="auto"/>
            </w:tcBorders>
            <w:vAlign w:val="center"/>
          </w:tcPr>
          <w:p w14:paraId="78E87997" w14:textId="77777777" w:rsidR="005F0654" w:rsidRDefault="005F0654" w:rsidP="005C6A97">
            <w:pPr>
              <w:pStyle w:val="Tabulkapismo"/>
              <w:jc w:val="left"/>
            </w:pPr>
            <w:r w:rsidRPr="00445410">
              <w:t>Administrator</w:t>
            </w:r>
          </w:p>
        </w:tc>
      </w:tr>
      <w:tr w:rsidR="005F0654" w14:paraId="2E091D71" w14:textId="77777777" w:rsidTr="005C6A97">
        <w:trPr>
          <w:cantSplit/>
          <w:trHeight w:val="283"/>
        </w:trPr>
        <w:tc>
          <w:tcPr>
            <w:tcW w:w="1188" w:type="dxa"/>
            <w:vMerge/>
            <w:vAlign w:val="center"/>
          </w:tcPr>
          <w:p w14:paraId="1647204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1ADB7F4" w14:textId="77777777" w:rsidR="005F0654" w:rsidRDefault="005F0654" w:rsidP="005C6A97">
            <w:pPr>
              <w:pStyle w:val="Tabulkapismo"/>
              <w:jc w:val="left"/>
            </w:pPr>
            <w:r w:rsidRPr="00445410">
              <w:t>Není-li možno protokolovat audity zabezpečení, vypnout okamžitě systém</w:t>
            </w:r>
          </w:p>
        </w:tc>
        <w:tc>
          <w:tcPr>
            <w:tcW w:w="3584" w:type="dxa"/>
            <w:tcBorders>
              <w:top w:val="single" w:sz="8" w:space="0" w:color="auto"/>
              <w:left w:val="single" w:sz="8" w:space="0" w:color="auto"/>
              <w:bottom w:val="single" w:sz="12" w:space="0" w:color="auto"/>
            </w:tcBorders>
            <w:vAlign w:val="center"/>
          </w:tcPr>
          <w:p w14:paraId="4076F105" w14:textId="77777777" w:rsidR="005F0654" w:rsidRDefault="005F0654" w:rsidP="005C6A97">
            <w:pPr>
              <w:pStyle w:val="Tabulkapismo"/>
              <w:jc w:val="left"/>
            </w:pPr>
            <w:r w:rsidRPr="00C50753">
              <w:t>Zakázáno</w:t>
            </w:r>
          </w:p>
        </w:tc>
      </w:tr>
      <w:tr w:rsidR="005F0654" w14:paraId="1E12FB78" w14:textId="77777777" w:rsidTr="005C6A97">
        <w:trPr>
          <w:cantSplit/>
          <w:trHeight w:val="283"/>
        </w:trPr>
        <w:tc>
          <w:tcPr>
            <w:tcW w:w="1188" w:type="dxa"/>
            <w:vMerge/>
            <w:vAlign w:val="center"/>
          </w:tcPr>
          <w:p w14:paraId="2EBB3C9D"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60110E3A" w14:textId="1980200B" w:rsidR="005F0654" w:rsidRDefault="003C2AC8" w:rsidP="005C6A97">
            <w:pPr>
              <w:pStyle w:val="Tabulkapismo"/>
              <w:jc w:val="left"/>
            </w:pPr>
            <w:r>
              <w:t>Minimální</w:t>
            </w:r>
            <w:r w:rsidR="005F0654" w:rsidRPr="0040087E">
              <w:t xml:space="preserve"> velikost protokolu</w:t>
            </w:r>
            <w:r w:rsidR="005F0654">
              <w:t xml:space="preserve"> - aplikační</w:t>
            </w:r>
          </w:p>
        </w:tc>
        <w:tc>
          <w:tcPr>
            <w:tcW w:w="3584" w:type="dxa"/>
            <w:tcBorders>
              <w:top w:val="single" w:sz="12" w:space="0" w:color="auto"/>
              <w:left w:val="single" w:sz="8" w:space="0" w:color="auto"/>
              <w:bottom w:val="single" w:sz="8" w:space="0" w:color="auto"/>
            </w:tcBorders>
            <w:vAlign w:val="center"/>
          </w:tcPr>
          <w:p w14:paraId="095BB3F2" w14:textId="77777777" w:rsidR="005F0654" w:rsidRDefault="005F0654" w:rsidP="005C6A97">
            <w:pPr>
              <w:pStyle w:val="Tabulkapismo"/>
              <w:jc w:val="left"/>
            </w:pPr>
            <w:r w:rsidRPr="0040087E">
              <w:t>50 048 KB jako minimum</w:t>
            </w:r>
          </w:p>
        </w:tc>
      </w:tr>
      <w:tr w:rsidR="005F0654" w14:paraId="2E2F6B06" w14:textId="77777777" w:rsidTr="005C6A97">
        <w:trPr>
          <w:cantSplit/>
          <w:trHeight w:val="283"/>
        </w:trPr>
        <w:tc>
          <w:tcPr>
            <w:tcW w:w="1188" w:type="dxa"/>
            <w:vMerge/>
            <w:vAlign w:val="center"/>
          </w:tcPr>
          <w:p w14:paraId="5945F90B"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C6FFBA7" w14:textId="1187F90C" w:rsidR="005F0654" w:rsidRDefault="003C2AC8" w:rsidP="005C6A97">
            <w:pPr>
              <w:pStyle w:val="Tabulkapismo"/>
              <w:jc w:val="left"/>
            </w:pPr>
            <w:r>
              <w:t>Minimální</w:t>
            </w:r>
            <w:r w:rsidR="005F0654" w:rsidRPr="0040087E">
              <w:t xml:space="preserve"> velikost protokolu</w:t>
            </w:r>
            <w:r w:rsidR="005F0654">
              <w:t xml:space="preserve"> - systém</w:t>
            </w:r>
          </w:p>
        </w:tc>
        <w:tc>
          <w:tcPr>
            <w:tcW w:w="3584" w:type="dxa"/>
            <w:tcBorders>
              <w:top w:val="single" w:sz="8" w:space="0" w:color="auto"/>
              <w:left w:val="single" w:sz="8" w:space="0" w:color="auto"/>
              <w:bottom w:val="single" w:sz="8" w:space="0" w:color="auto"/>
            </w:tcBorders>
            <w:vAlign w:val="center"/>
          </w:tcPr>
          <w:p w14:paraId="1F161BA6" w14:textId="77777777" w:rsidR="005F0654" w:rsidRDefault="005F0654" w:rsidP="005C6A97">
            <w:pPr>
              <w:pStyle w:val="Tabulkapismo"/>
              <w:jc w:val="left"/>
            </w:pPr>
            <w:r w:rsidRPr="0040087E">
              <w:t>50 048 KB jako minimum</w:t>
            </w:r>
          </w:p>
        </w:tc>
      </w:tr>
      <w:tr w:rsidR="005F0654" w14:paraId="3BE1D671" w14:textId="77777777" w:rsidTr="005C6A97">
        <w:trPr>
          <w:cantSplit/>
          <w:trHeight w:val="283"/>
        </w:trPr>
        <w:tc>
          <w:tcPr>
            <w:tcW w:w="1188" w:type="dxa"/>
            <w:vMerge/>
            <w:vAlign w:val="center"/>
          </w:tcPr>
          <w:p w14:paraId="6C29961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7043E2" w14:textId="54AF1B3C" w:rsidR="005F0654" w:rsidRDefault="003C2AC8" w:rsidP="005C6A97">
            <w:pPr>
              <w:pStyle w:val="Tabulkapismo"/>
              <w:jc w:val="left"/>
            </w:pPr>
            <w:r>
              <w:t>Minimální</w:t>
            </w:r>
            <w:r w:rsidR="005F0654" w:rsidRPr="0040087E">
              <w:t xml:space="preserve"> velikost protokolu</w:t>
            </w:r>
            <w:r w:rsidR="005F0654">
              <w:t xml:space="preserve"> - bezpečnost</w:t>
            </w:r>
          </w:p>
        </w:tc>
        <w:tc>
          <w:tcPr>
            <w:tcW w:w="3584" w:type="dxa"/>
            <w:tcBorders>
              <w:top w:val="single" w:sz="8" w:space="0" w:color="auto"/>
              <w:left w:val="single" w:sz="8" w:space="0" w:color="auto"/>
              <w:bottom w:val="single" w:sz="8" w:space="0" w:color="auto"/>
            </w:tcBorders>
            <w:vAlign w:val="center"/>
          </w:tcPr>
          <w:p w14:paraId="77E8DFE2" w14:textId="77777777" w:rsidR="005F0654" w:rsidRDefault="005F0654" w:rsidP="005C6A97">
            <w:pPr>
              <w:pStyle w:val="Tabulkapismo"/>
              <w:jc w:val="left"/>
            </w:pPr>
            <w:r w:rsidRPr="0040087E">
              <w:t>100 096 KB jako minimum</w:t>
            </w:r>
          </w:p>
        </w:tc>
      </w:tr>
      <w:tr w:rsidR="005F0654" w14:paraId="4BA24547" w14:textId="77777777" w:rsidTr="005C6A97">
        <w:trPr>
          <w:cantSplit/>
          <w:trHeight w:val="283"/>
        </w:trPr>
        <w:tc>
          <w:tcPr>
            <w:tcW w:w="1188" w:type="dxa"/>
            <w:vMerge/>
            <w:tcBorders>
              <w:bottom w:val="single" w:sz="12" w:space="0" w:color="auto"/>
            </w:tcBorders>
            <w:vAlign w:val="center"/>
          </w:tcPr>
          <w:p w14:paraId="61EC71E8"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6DACEB6" w14:textId="77777777" w:rsidR="005F0654" w:rsidRDefault="005F0654" w:rsidP="005C6A97">
            <w:pPr>
              <w:pStyle w:val="Tabulkapismo"/>
              <w:jc w:val="left"/>
            </w:pPr>
            <w:r w:rsidRPr="00C50753">
              <w:t>Automaticky zálohovat protokol při naplnění</w:t>
            </w:r>
            <w:r>
              <w:t xml:space="preserve"> (všechny protokoly)</w:t>
            </w:r>
          </w:p>
        </w:tc>
        <w:tc>
          <w:tcPr>
            <w:tcW w:w="3584" w:type="dxa"/>
            <w:tcBorders>
              <w:top w:val="single" w:sz="8" w:space="0" w:color="auto"/>
              <w:left w:val="single" w:sz="8" w:space="0" w:color="auto"/>
              <w:bottom w:val="single" w:sz="12" w:space="0" w:color="auto"/>
            </w:tcBorders>
            <w:vAlign w:val="center"/>
          </w:tcPr>
          <w:p w14:paraId="5338F881" w14:textId="77777777" w:rsidR="005F0654" w:rsidRDefault="005F0654" w:rsidP="005C6A97">
            <w:pPr>
              <w:pStyle w:val="Tabulkapismo"/>
              <w:jc w:val="left"/>
            </w:pPr>
            <w:r>
              <w:t>Povoleno</w:t>
            </w:r>
          </w:p>
        </w:tc>
      </w:tr>
      <w:tr w:rsidR="005F0654" w14:paraId="0F474944" w14:textId="77777777" w:rsidTr="005C6A97">
        <w:trPr>
          <w:cantSplit/>
          <w:trHeight w:val="283"/>
        </w:trPr>
        <w:tc>
          <w:tcPr>
            <w:tcW w:w="1188" w:type="dxa"/>
            <w:vMerge w:val="restart"/>
            <w:tcBorders>
              <w:top w:val="single" w:sz="12" w:space="0" w:color="auto"/>
            </w:tcBorders>
            <w:vAlign w:val="center"/>
          </w:tcPr>
          <w:p w14:paraId="2B489B85" w14:textId="77777777" w:rsidR="005F0654" w:rsidRDefault="005F0654" w:rsidP="005C6A97">
            <w:pPr>
              <w:pStyle w:val="Tabulkapismo"/>
              <w:jc w:val="center"/>
            </w:pPr>
            <w:r>
              <w:t>P4.6</w:t>
            </w:r>
          </w:p>
        </w:tc>
        <w:tc>
          <w:tcPr>
            <w:tcW w:w="8033" w:type="dxa"/>
            <w:gridSpan w:val="2"/>
            <w:tcBorders>
              <w:top w:val="single" w:sz="12" w:space="0" w:color="auto"/>
              <w:bottom w:val="single" w:sz="12" w:space="0" w:color="auto"/>
            </w:tcBorders>
            <w:vAlign w:val="center"/>
          </w:tcPr>
          <w:p w14:paraId="1B831848" w14:textId="77777777" w:rsidR="005F0654" w:rsidRDefault="005F0654" w:rsidP="005C6A97">
            <w:pPr>
              <w:pStyle w:val="Tabulkapismo"/>
              <w:jc w:val="left"/>
            </w:pPr>
            <w:r>
              <w:t>Vhodné nastavené řízení přístupu a použití vynucených cest:</w:t>
            </w:r>
          </w:p>
        </w:tc>
      </w:tr>
      <w:tr w:rsidR="005F0654" w14:paraId="3DE7B0C8" w14:textId="77777777" w:rsidTr="005C6A97">
        <w:trPr>
          <w:cantSplit/>
          <w:trHeight w:val="283"/>
        </w:trPr>
        <w:tc>
          <w:tcPr>
            <w:tcW w:w="1188" w:type="dxa"/>
            <w:vMerge/>
            <w:vAlign w:val="center"/>
          </w:tcPr>
          <w:p w14:paraId="3CD277A4"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7144A26C" w14:textId="77777777" w:rsidR="005F0654" w:rsidRDefault="005F0654" w:rsidP="005C6A97">
            <w:pPr>
              <w:pStyle w:val="Tabulkapismo"/>
              <w:jc w:val="left"/>
            </w:pPr>
            <w:r w:rsidRPr="00C50753">
              <w:t>Nadpis zprávy pro uživatele pokoušející se přihlásit</w:t>
            </w:r>
          </w:p>
        </w:tc>
        <w:tc>
          <w:tcPr>
            <w:tcW w:w="3584" w:type="dxa"/>
            <w:tcBorders>
              <w:top w:val="single" w:sz="12" w:space="0" w:color="auto"/>
              <w:left w:val="single" w:sz="8" w:space="0" w:color="auto"/>
              <w:bottom w:val="single" w:sz="8" w:space="0" w:color="auto"/>
            </w:tcBorders>
            <w:vAlign w:val="center"/>
          </w:tcPr>
          <w:p w14:paraId="7117ECE3" w14:textId="77777777" w:rsidR="005F0654" w:rsidRDefault="005F0654" w:rsidP="005C6A97">
            <w:pPr>
              <w:pStyle w:val="Tabulkapismo"/>
              <w:jc w:val="left"/>
            </w:pPr>
            <w:r>
              <w:t>„Varování“</w:t>
            </w:r>
          </w:p>
        </w:tc>
      </w:tr>
      <w:tr w:rsidR="005F0654" w14:paraId="620D1D05" w14:textId="77777777" w:rsidTr="005C6A97">
        <w:trPr>
          <w:cantSplit/>
          <w:trHeight w:val="283"/>
        </w:trPr>
        <w:tc>
          <w:tcPr>
            <w:tcW w:w="1188" w:type="dxa"/>
            <w:vMerge/>
            <w:vAlign w:val="center"/>
          </w:tcPr>
          <w:p w14:paraId="7C75CD4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E51412F" w14:textId="77777777" w:rsidR="005F0654" w:rsidRDefault="005F0654" w:rsidP="005C6A97">
            <w:pPr>
              <w:pStyle w:val="Tabulkapismo"/>
              <w:jc w:val="left"/>
            </w:pPr>
            <w:r w:rsidRPr="00C50753">
              <w:t>Nevyžadovat stisknutí kláves Ctrl+Alt+Del</w:t>
            </w:r>
          </w:p>
        </w:tc>
        <w:tc>
          <w:tcPr>
            <w:tcW w:w="3584" w:type="dxa"/>
            <w:tcBorders>
              <w:top w:val="single" w:sz="8" w:space="0" w:color="auto"/>
              <w:left w:val="single" w:sz="8" w:space="0" w:color="auto"/>
              <w:bottom w:val="single" w:sz="8" w:space="0" w:color="auto"/>
            </w:tcBorders>
            <w:vAlign w:val="center"/>
          </w:tcPr>
          <w:p w14:paraId="1E3E95FF" w14:textId="77777777" w:rsidR="005F0654" w:rsidRDefault="005F0654" w:rsidP="005C6A97">
            <w:pPr>
              <w:pStyle w:val="Tabulkapismo"/>
              <w:jc w:val="left"/>
            </w:pPr>
            <w:r w:rsidRPr="00C50753">
              <w:t>Zakázáno</w:t>
            </w:r>
          </w:p>
        </w:tc>
      </w:tr>
      <w:tr w:rsidR="005F0654" w14:paraId="46BC1D90" w14:textId="77777777" w:rsidTr="005C6A97">
        <w:trPr>
          <w:cantSplit/>
          <w:trHeight w:val="283"/>
        </w:trPr>
        <w:tc>
          <w:tcPr>
            <w:tcW w:w="1188" w:type="dxa"/>
            <w:vMerge/>
            <w:vAlign w:val="center"/>
          </w:tcPr>
          <w:p w14:paraId="2C1F2A4D"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2A68B83" w14:textId="77777777" w:rsidR="005F0654" w:rsidRDefault="005F0654" w:rsidP="005C6A97">
            <w:pPr>
              <w:pStyle w:val="Tabulkapismo"/>
              <w:jc w:val="left"/>
            </w:pPr>
            <w:r w:rsidRPr="00C50753">
              <w:t>Nezobrazovat naposledy použité uživatelské jméno</w:t>
            </w:r>
          </w:p>
        </w:tc>
        <w:tc>
          <w:tcPr>
            <w:tcW w:w="3584" w:type="dxa"/>
            <w:tcBorders>
              <w:top w:val="single" w:sz="8" w:space="0" w:color="auto"/>
              <w:left w:val="single" w:sz="8" w:space="0" w:color="auto"/>
              <w:bottom w:val="single" w:sz="8" w:space="0" w:color="auto"/>
            </w:tcBorders>
            <w:vAlign w:val="center"/>
          </w:tcPr>
          <w:p w14:paraId="0A42FBA2" w14:textId="77777777" w:rsidR="005F0654" w:rsidRDefault="005F0654" w:rsidP="005C6A97">
            <w:pPr>
              <w:pStyle w:val="Tabulkapismo"/>
              <w:jc w:val="left"/>
            </w:pPr>
            <w:r>
              <w:t>Povoleno</w:t>
            </w:r>
          </w:p>
        </w:tc>
      </w:tr>
      <w:tr w:rsidR="005F0654" w14:paraId="386EC358" w14:textId="77777777" w:rsidTr="005C6A97">
        <w:trPr>
          <w:cantSplit/>
          <w:trHeight w:val="283"/>
        </w:trPr>
        <w:tc>
          <w:tcPr>
            <w:tcW w:w="1188" w:type="dxa"/>
            <w:vMerge/>
            <w:vAlign w:val="center"/>
          </w:tcPr>
          <w:p w14:paraId="39C7017E"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29112FF" w14:textId="77777777" w:rsidR="005F0654" w:rsidRDefault="005F0654" w:rsidP="005C6A97">
            <w:pPr>
              <w:pStyle w:val="Tabulkapismo"/>
              <w:jc w:val="left"/>
            </w:pPr>
            <w:r w:rsidRPr="00C50753">
              <w:t>Text zprávy pro uživatele pokoušející se přihlásit</w:t>
            </w:r>
          </w:p>
        </w:tc>
        <w:tc>
          <w:tcPr>
            <w:tcW w:w="3584" w:type="dxa"/>
            <w:tcBorders>
              <w:top w:val="single" w:sz="8" w:space="0" w:color="auto"/>
              <w:left w:val="single" w:sz="8" w:space="0" w:color="auto"/>
              <w:bottom w:val="single" w:sz="8" w:space="0" w:color="auto"/>
            </w:tcBorders>
            <w:vAlign w:val="center"/>
          </w:tcPr>
          <w:p w14:paraId="32927A68" w14:textId="77777777" w:rsidR="005F0654" w:rsidRDefault="005F0654" w:rsidP="005C6A97">
            <w:pPr>
              <w:pStyle w:val="Tabulkapismo"/>
              <w:jc w:val="left"/>
            </w:pPr>
            <w:r>
              <w:t>„</w:t>
            </w:r>
            <w:r w:rsidRPr="004A4DA8">
              <w:t xml:space="preserve">Přihlašujete se do </w:t>
            </w:r>
            <w:r>
              <w:t xml:space="preserve">informačního </w:t>
            </w:r>
            <w:r w:rsidRPr="004A4DA8">
              <w:t>systému nakládajícího s utajovanými informacemi</w:t>
            </w:r>
            <w:r>
              <w:t xml:space="preserve"> </w:t>
            </w:r>
            <w:r w:rsidRPr="004A4DA8">
              <w:t>podle zákona č. 412 / 2005 Sb. Nejste-li autorizováni pro práci v tomto systému, ihned se odhla</w:t>
            </w:r>
            <w:r>
              <w:t>s</w:t>
            </w:r>
            <w:r w:rsidRPr="004A4DA8">
              <w:t xml:space="preserve">te, jinak </w:t>
            </w:r>
            <w:r>
              <w:t xml:space="preserve">se vystavujete možným </w:t>
            </w:r>
            <w:r w:rsidRPr="004A4DA8">
              <w:t xml:space="preserve">sankcím </w:t>
            </w:r>
            <w:r>
              <w:t xml:space="preserve">podle tohoto </w:t>
            </w:r>
            <w:r w:rsidRPr="004A4DA8">
              <w:t>zákona.</w:t>
            </w:r>
            <w:r>
              <w:t>“</w:t>
            </w:r>
          </w:p>
        </w:tc>
      </w:tr>
      <w:tr w:rsidR="005F0654" w14:paraId="467AB3FE" w14:textId="77777777" w:rsidTr="005C6A97">
        <w:trPr>
          <w:cantSplit/>
          <w:trHeight w:val="283"/>
        </w:trPr>
        <w:tc>
          <w:tcPr>
            <w:tcW w:w="1188" w:type="dxa"/>
            <w:vMerge/>
            <w:vAlign w:val="center"/>
          </w:tcPr>
          <w:p w14:paraId="0C48DF7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2B17932" w14:textId="77777777" w:rsidR="005F0654" w:rsidRDefault="005F0654" w:rsidP="005C6A97">
            <w:pPr>
              <w:pStyle w:val="Tabulkapismo"/>
              <w:jc w:val="left"/>
            </w:pPr>
            <w:r w:rsidRPr="00C50753">
              <w:t>Povolit vypnutí systému bez nutnosti přihlášení</w:t>
            </w:r>
          </w:p>
        </w:tc>
        <w:tc>
          <w:tcPr>
            <w:tcW w:w="3584" w:type="dxa"/>
            <w:tcBorders>
              <w:top w:val="single" w:sz="8" w:space="0" w:color="auto"/>
              <w:left w:val="single" w:sz="8" w:space="0" w:color="auto"/>
              <w:bottom w:val="single" w:sz="8" w:space="0" w:color="auto"/>
            </w:tcBorders>
            <w:vAlign w:val="center"/>
          </w:tcPr>
          <w:p w14:paraId="4D83705E" w14:textId="77777777" w:rsidR="005F0654" w:rsidRDefault="005F0654" w:rsidP="005C6A97">
            <w:pPr>
              <w:pStyle w:val="Tabulkapismo"/>
              <w:jc w:val="left"/>
            </w:pPr>
            <w:r w:rsidRPr="00C50753">
              <w:t>Zakázáno</w:t>
            </w:r>
          </w:p>
        </w:tc>
      </w:tr>
      <w:tr w:rsidR="005F0654" w14:paraId="20B056C6" w14:textId="77777777" w:rsidTr="005C6A97">
        <w:trPr>
          <w:cantSplit/>
          <w:trHeight w:val="283"/>
        </w:trPr>
        <w:tc>
          <w:tcPr>
            <w:tcW w:w="1188" w:type="dxa"/>
            <w:vMerge/>
            <w:vAlign w:val="center"/>
          </w:tcPr>
          <w:p w14:paraId="6C57FC0D"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66D6454" w14:textId="77777777" w:rsidR="005F0654" w:rsidRDefault="005F0654" w:rsidP="005C6A97">
            <w:pPr>
              <w:pStyle w:val="Tabulkapismo"/>
              <w:jc w:val="left"/>
            </w:pPr>
            <w:r w:rsidRPr="00FF785D">
              <w:t>Zabránit uživatelům instalovat ovladače tiskáren</w:t>
            </w:r>
          </w:p>
        </w:tc>
        <w:tc>
          <w:tcPr>
            <w:tcW w:w="3584" w:type="dxa"/>
            <w:tcBorders>
              <w:top w:val="single" w:sz="8" w:space="0" w:color="auto"/>
              <w:left w:val="single" w:sz="8" w:space="0" w:color="auto"/>
              <w:bottom w:val="single" w:sz="8" w:space="0" w:color="auto"/>
            </w:tcBorders>
            <w:vAlign w:val="center"/>
          </w:tcPr>
          <w:p w14:paraId="2DAEA9AE" w14:textId="77777777" w:rsidR="005F0654" w:rsidRDefault="005F0654" w:rsidP="005C6A97">
            <w:pPr>
              <w:pStyle w:val="Tabulkapismo"/>
              <w:jc w:val="left"/>
            </w:pPr>
            <w:r>
              <w:t>Povoleno</w:t>
            </w:r>
          </w:p>
        </w:tc>
      </w:tr>
      <w:tr w:rsidR="005F0654" w14:paraId="62FF868E" w14:textId="77777777" w:rsidTr="005C6A97">
        <w:trPr>
          <w:cantSplit/>
          <w:trHeight w:val="283"/>
        </w:trPr>
        <w:tc>
          <w:tcPr>
            <w:tcW w:w="1188" w:type="dxa"/>
            <w:vMerge/>
            <w:vAlign w:val="center"/>
          </w:tcPr>
          <w:p w14:paraId="27FDA64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8DFA131" w14:textId="77777777" w:rsidR="005F0654" w:rsidRDefault="005F0654" w:rsidP="005C6A97">
            <w:pPr>
              <w:pStyle w:val="Tabulkapismo"/>
              <w:jc w:val="left"/>
            </w:pPr>
            <w:r w:rsidRPr="00FF785D">
              <w:t>Skrýt vstupní body pro Rychlé přepínání uživatele</w:t>
            </w:r>
          </w:p>
        </w:tc>
        <w:tc>
          <w:tcPr>
            <w:tcW w:w="3584" w:type="dxa"/>
            <w:tcBorders>
              <w:top w:val="single" w:sz="8" w:space="0" w:color="auto"/>
              <w:left w:val="single" w:sz="8" w:space="0" w:color="auto"/>
              <w:bottom w:val="single" w:sz="8" w:space="0" w:color="auto"/>
            </w:tcBorders>
            <w:vAlign w:val="center"/>
          </w:tcPr>
          <w:p w14:paraId="4637BAA1" w14:textId="77777777" w:rsidR="005F0654" w:rsidRDefault="005F0654" w:rsidP="005C6A97">
            <w:pPr>
              <w:pStyle w:val="Tabulkapismo"/>
              <w:jc w:val="left"/>
            </w:pPr>
            <w:r>
              <w:t>Povoleno</w:t>
            </w:r>
          </w:p>
        </w:tc>
      </w:tr>
      <w:tr w:rsidR="005F0654" w14:paraId="5A8AE3DD" w14:textId="77777777" w:rsidTr="005C6A97">
        <w:trPr>
          <w:cantSplit/>
          <w:trHeight w:val="283"/>
        </w:trPr>
        <w:tc>
          <w:tcPr>
            <w:tcW w:w="1188" w:type="dxa"/>
            <w:vMerge/>
            <w:vAlign w:val="center"/>
          </w:tcPr>
          <w:p w14:paraId="7FD9EE2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691E53E" w14:textId="77777777" w:rsidR="005F0654" w:rsidRDefault="005F0654" w:rsidP="005C6A97">
            <w:pPr>
              <w:pStyle w:val="Tabulkapismo"/>
              <w:jc w:val="left"/>
            </w:pPr>
            <w:r w:rsidRPr="00FF785D">
              <w:t>Vždy použít klasické přihlašování</w:t>
            </w:r>
          </w:p>
        </w:tc>
        <w:tc>
          <w:tcPr>
            <w:tcW w:w="3584" w:type="dxa"/>
            <w:tcBorders>
              <w:top w:val="single" w:sz="8" w:space="0" w:color="auto"/>
              <w:left w:val="single" w:sz="8" w:space="0" w:color="auto"/>
              <w:bottom w:val="single" w:sz="8" w:space="0" w:color="auto"/>
            </w:tcBorders>
            <w:vAlign w:val="center"/>
          </w:tcPr>
          <w:p w14:paraId="061479A2" w14:textId="77777777" w:rsidR="005F0654" w:rsidRDefault="005F0654" w:rsidP="005C6A97">
            <w:pPr>
              <w:pStyle w:val="Tabulkapismo"/>
              <w:jc w:val="left"/>
            </w:pPr>
            <w:r>
              <w:t>Povoleno</w:t>
            </w:r>
          </w:p>
        </w:tc>
      </w:tr>
      <w:tr w:rsidR="005F0654" w14:paraId="706BC6D1" w14:textId="77777777" w:rsidTr="005C6A97">
        <w:trPr>
          <w:cantSplit/>
          <w:trHeight w:val="283"/>
        </w:trPr>
        <w:tc>
          <w:tcPr>
            <w:tcW w:w="1188" w:type="dxa"/>
            <w:vMerge/>
            <w:vAlign w:val="center"/>
          </w:tcPr>
          <w:p w14:paraId="1D546EF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32308E" w14:textId="77777777" w:rsidR="005F0654" w:rsidRDefault="005F0654" w:rsidP="005C6A97">
            <w:pPr>
              <w:pStyle w:val="Tabulkapismo"/>
              <w:jc w:val="left"/>
            </w:pPr>
            <w:r w:rsidRPr="00FF785D">
              <w:t>Vypnout automatické přehrávání</w:t>
            </w:r>
          </w:p>
        </w:tc>
        <w:tc>
          <w:tcPr>
            <w:tcW w:w="3584" w:type="dxa"/>
            <w:tcBorders>
              <w:top w:val="single" w:sz="8" w:space="0" w:color="auto"/>
              <w:left w:val="single" w:sz="8" w:space="0" w:color="auto"/>
              <w:bottom w:val="single" w:sz="8" w:space="0" w:color="auto"/>
            </w:tcBorders>
            <w:vAlign w:val="center"/>
          </w:tcPr>
          <w:p w14:paraId="5F7D9937" w14:textId="77777777" w:rsidR="005F0654" w:rsidRDefault="005F0654" w:rsidP="005C6A97">
            <w:pPr>
              <w:pStyle w:val="Tabulkapismo"/>
              <w:jc w:val="left"/>
            </w:pPr>
            <w:r w:rsidRPr="00FF785D">
              <w:t>Povoleno</w:t>
            </w:r>
            <w:r>
              <w:t xml:space="preserve"> (všechny diskové jednotky)</w:t>
            </w:r>
          </w:p>
        </w:tc>
      </w:tr>
      <w:tr w:rsidR="005F0654" w14:paraId="58521AF2" w14:textId="77777777" w:rsidTr="005C6A97">
        <w:trPr>
          <w:cantSplit/>
          <w:trHeight w:val="283"/>
        </w:trPr>
        <w:tc>
          <w:tcPr>
            <w:tcW w:w="1188" w:type="dxa"/>
            <w:vMerge/>
            <w:tcBorders>
              <w:bottom w:val="single" w:sz="12" w:space="0" w:color="auto"/>
            </w:tcBorders>
            <w:vAlign w:val="center"/>
          </w:tcPr>
          <w:p w14:paraId="71B7391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1D15CFE5" w14:textId="77777777" w:rsidR="005F0654" w:rsidRDefault="005F0654" w:rsidP="005C6A97">
            <w:pPr>
              <w:pStyle w:val="Tabulkapismo"/>
              <w:jc w:val="left"/>
            </w:pPr>
            <w:r w:rsidRPr="00FF785D">
              <w:t>Nepřesouvat odstraněné soubory do koše</w:t>
            </w:r>
          </w:p>
        </w:tc>
        <w:tc>
          <w:tcPr>
            <w:tcW w:w="3584" w:type="dxa"/>
            <w:tcBorders>
              <w:top w:val="single" w:sz="8" w:space="0" w:color="auto"/>
              <w:left w:val="single" w:sz="8" w:space="0" w:color="auto"/>
              <w:bottom w:val="single" w:sz="12" w:space="0" w:color="auto"/>
            </w:tcBorders>
            <w:vAlign w:val="center"/>
          </w:tcPr>
          <w:p w14:paraId="68D54201" w14:textId="77777777" w:rsidR="005F0654" w:rsidRDefault="005F0654" w:rsidP="005C6A97">
            <w:pPr>
              <w:pStyle w:val="Tabulkapismo"/>
              <w:jc w:val="left"/>
            </w:pPr>
            <w:r>
              <w:t>Povoleno</w:t>
            </w:r>
          </w:p>
        </w:tc>
      </w:tr>
    </w:tbl>
    <w:p w14:paraId="60E0960C" w14:textId="77777777" w:rsidR="005F0654" w:rsidRDefault="005F0654" w:rsidP="005F0654">
      <w:pPr>
        <w:pStyle w:val="Normln-oddeleni-tabulek"/>
      </w:pPr>
    </w:p>
    <w:p w14:paraId="22E925ED" w14:textId="77777777" w:rsidR="005F0654" w:rsidRDefault="005F0654" w:rsidP="005F0654">
      <w:pPr>
        <w:spacing w:before="0" w:after="200"/>
        <w:jc w:val="left"/>
        <w:rPr>
          <w:sz w:val="16"/>
        </w:rPr>
      </w:pPr>
      <w:r>
        <w:br w:type="page"/>
      </w:r>
    </w:p>
    <w:p w14:paraId="6560A739" w14:textId="77777777" w:rsidR="005F0654" w:rsidRDefault="005F0654" w:rsidP="005F0654">
      <w:pPr>
        <w:pStyle w:val="Normln-clanek"/>
      </w:pPr>
    </w:p>
    <w:p w14:paraId="47FC2367" w14:textId="77777777" w:rsidR="005F0654" w:rsidRDefault="005F0654" w:rsidP="005F0654">
      <w:pPr>
        <w:pStyle w:val="Normln-nadpis"/>
      </w:pPr>
      <w:bookmarkStart w:id="148" w:name="_Toc209018115"/>
      <w:r>
        <w:t>Informační bezpečnost část komunikační</w:t>
      </w:r>
      <w:bookmarkEnd w:id="148"/>
    </w:p>
    <w:p w14:paraId="2EE6FD43"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74A1EF11" w14:textId="77777777" w:rsidTr="005C6A97">
        <w:trPr>
          <w:cantSplit/>
          <w:trHeight w:val="284"/>
          <w:tblHeader/>
        </w:trPr>
        <w:tc>
          <w:tcPr>
            <w:tcW w:w="9221" w:type="dxa"/>
            <w:gridSpan w:val="2"/>
            <w:tcBorders>
              <w:top w:val="nil"/>
              <w:left w:val="nil"/>
              <w:bottom w:val="single" w:sz="12" w:space="0" w:color="auto"/>
              <w:right w:val="nil"/>
            </w:tcBorders>
            <w:vAlign w:val="center"/>
          </w:tcPr>
          <w:p w14:paraId="6E8EBAD2" w14:textId="77777777" w:rsidR="005F0654" w:rsidRDefault="005F0654" w:rsidP="005F0654">
            <w:pPr>
              <w:pStyle w:val="Tabulkaoznaceni"/>
              <w:numPr>
                <w:ilvl w:val="0"/>
                <w:numId w:val="14"/>
              </w:numPr>
              <w:ind w:left="0" w:firstLine="0"/>
            </w:pPr>
            <w:r>
              <w:t>Povinná protiopatření v oblasti informační bezpečnosti část komunikační</w:t>
            </w:r>
          </w:p>
        </w:tc>
      </w:tr>
      <w:tr w:rsidR="005F0654" w14:paraId="7A927F9B" w14:textId="77777777" w:rsidTr="005C6A97">
        <w:trPr>
          <w:cantSplit/>
          <w:trHeight w:val="340"/>
          <w:tblHeader/>
        </w:trPr>
        <w:tc>
          <w:tcPr>
            <w:tcW w:w="1188" w:type="dxa"/>
            <w:tcBorders>
              <w:top w:val="single" w:sz="12" w:space="0" w:color="auto"/>
              <w:bottom w:val="single" w:sz="12" w:space="0" w:color="auto"/>
            </w:tcBorders>
            <w:vAlign w:val="center"/>
          </w:tcPr>
          <w:p w14:paraId="035D44DC"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2C274BC5" w14:textId="77777777" w:rsidR="005F0654" w:rsidRDefault="005F0654" w:rsidP="005C6A97">
            <w:pPr>
              <w:pStyle w:val="Tabulkanadpis"/>
              <w:jc w:val="left"/>
            </w:pPr>
            <w:r>
              <w:t>Popis P5.x</w:t>
            </w:r>
          </w:p>
        </w:tc>
      </w:tr>
      <w:tr w:rsidR="005F0654" w14:paraId="6B01B02A" w14:textId="77777777" w:rsidTr="005C6A97">
        <w:trPr>
          <w:cantSplit/>
          <w:trHeight w:val="283"/>
        </w:trPr>
        <w:tc>
          <w:tcPr>
            <w:tcW w:w="1188" w:type="dxa"/>
            <w:vMerge w:val="restart"/>
            <w:tcBorders>
              <w:top w:val="single" w:sz="12" w:space="0" w:color="auto"/>
            </w:tcBorders>
            <w:vAlign w:val="center"/>
          </w:tcPr>
          <w:p w14:paraId="6136629B" w14:textId="77777777" w:rsidR="005F0654" w:rsidRDefault="005F0654" w:rsidP="005C6A97">
            <w:pPr>
              <w:pStyle w:val="Tabulkapismo"/>
              <w:jc w:val="center"/>
            </w:pPr>
            <w:r>
              <w:t>P5.1</w:t>
            </w:r>
          </w:p>
        </w:tc>
        <w:tc>
          <w:tcPr>
            <w:tcW w:w="8033" w:type="dxa"/>
            <w:tcBorders>
              <w:top w:val="single" w:sz="12" w:space="0" w:color="auto"/>
              <w:bottom w:val="single" w:sz="12" w:space="0" w:color="auto"/>
            </w:tcBorders>
            <w:vAlign w:val="center"/>
          </w:tcPr>
          <w:p w14:paraId="7E71B38A" w14:textId="77777777" w:rsidR="005F0654" w:rsidRDefault="005F0654" w:rsidP="005C6A97">
            <w:pPr>
              <w:pStyle w:val="Tabulkapismo"/>
              <w:jc w:val="left"/>
            </w:pPr>
            <w:r>
              <w:t>Zakázání nepovolených komunikačních kanálů:</w:t>
            </w:r>
          </w:p>
        </w:tc>
      </w:tr>
      <w:tr w:rsidR="005F0654" w14:paraId="39C10BF1" w14:textId="77777777" w:rsidTr="005C6A97">
        <w:trPr>
          <w:cantSplit/>
          <w:trHeight w:val="283"/>
        </w:trPr>
        <w:tc>
          <w:tcPr>
            <w:tcW w:w="1188" w:type="dxa"/>
            <w:vMerge/>
            <w:vAlign w:val="center"/>
          </w:tcPr>
          <w:p w14:paraId="3AD01EFD"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5D41A0C2" w14:textId="77777777" w:rsidR="005F0654" w:rsidRDefault="005F0654" w:rsidP="005C6A97">
            <w:pPr>
              <w:pStyle w:val="Tabulkapismo"/>
              <w:jc w:val="left"/>
            </w:pPr>
            <w:r>
              <w:t>Zakázat všechny síťové adaptéry počítače včetně Wireless LAN.</w:t>
            </w:r>
          </w:p>
        </w:tc>
      </w:tr>
      <w:tr w:rsidR="005F0654" w14:paraId="2AD7302C" w14:textId="77777777" w:rsidTr="005C6A97">
        <w:trPr>
          <w:cantSplit/>
          <w:trHeight w:val="283"/>
        </w:trPr>
        <w:tc>
          <w:tcPr>
            <w:tcW w:w="1188" w:type="dxa"/>
            <w:vMerge/>
            <w:vAlign w:val="center"/>
          </w:tcPr>
          <w:p w14:paraId="3DF3F1BF"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528DF404" w14:textId="288C7138" w:rsidR="005F0654" w:rsidRDefault="005F0654" w:rsidP="005C6A97">
            <w:pPr>
              <w:pStyle w:val="Tabulkapismo"/>
              <w:jc w:val="left"/>
            </w:pPr>
            <w:r>
              <w:t>Zakázat přístup k zařízení typu Bl</w:t>
            </w:r>
            <w:r w:rsidR="003C2AC8">
              <w:t>u</w:t>
            </w:r>
            <w:r>
              <w:t>etooth.</w:t>
            </w:r>
          </w:p>
        </w:tc>
      </w:tr>
      <w:tr w:rsidR="005F0654" w14:paraId="345C4B62" w14:textId="77777777" w:rsidTr="005C6A97">
        <w:trPr>
          <w:cantSplit/>
          <w:trHeight w:val="283"/>
        </w:trPr>
        <w:tc>
          <w:tcPr>
            <w:tcW w:w="1188" w:type="dxa"/>
            <w:vMerge/>
            <w:tcBorders>
              <w:bottom w:val="single" w:sz="12" w:space="0" w:color="auto"/>
            </w:tcBorders>
            <w:vAlign w:val="center"/>
          </w:tcPr>
          <w:p w14:paraId="1C5FBEFC"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202E8977" w14:textId="77777777" w:rsidR="005F0654" w:rsidRDefault="005F0654" w:rsidP="005C6A97">
            <w:pPr>
              <w:pStyle w:val="Tabulkapismo"/>
              <w:jc w:val="left"/>
            </w:pPr>
            <w:r>
              <w:t>Nastavit přístupy k vyměnitelným úložištím CD, DVD, disketové jednotky, vyměnitelné disky, páskové jednotky, zařízení WPD (spouštění, čtení a zápis)</w:t>
            </w:r>
          </w:p>
        </w:tc>
      </w:tr>
      <w:tr w:rsidR="005F0654" w14:paraId="1AA171DA" w14:textId="77777777" w:rsidTr="005C6A97">
        <w:trPr>
          <w:cantSplit/>
          <w:trHeight w:val="283"/>
        </w:trPr>
        <w:tc>
          <w:tcPr>
            <w:tcW w:w="1188" w:type="dxa"/>
            <w:vMerge/>
            <w:tcBorders>
              <w:bottom w:val="single" w:sz="12" w:space="0" w:color="auto"/>
            </w:tcBorders>
            <w:vAlign w:val="center"/>
          </w:tcPr>
          <w:p w14:paraId="53C4CE6F"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40305E60" w14:textId="77777777" w:rsidR="005F0654" w:rsidRDefault="005F0654" w:rsidP="005C6A97">
            <w:pPr>
              <w:pStyle w:val="Tabulkapismo"/>
              <w:jc w:val="left"/>
            </w:pPr>
            <w:r w:rsidRPr="00806B29">
              <w:t xml:space="preserve">Pro řízení vstupně výstupních portů určených pro připojení vyměnitelných úložišť využívat vhodné </w:t>
            </w:r>
            <w:r>
              <w:t>SW nebo HW</w:t>
            </w:r>
            <w:r w:rsidRPr="00806B29">
              <w:t xml:space="preserve"> prostředky.</w:t>
            </w:r>
          </w:p>
        </w:tc>
      </w:tr>
      <w:tr w:rsidR="005F0654" w14:paraId="7B7F6A21" w14:textId="77777777" w:rsidTr="005C6A97">
        <w:trPr>
          <w:cantSplit/>
          <w:trHeight w:val="283"/>
        </w:trPr>
        <w:tc>
          <w:tcPr>
            <w:tcW w:w="1188" w:type="dxa"/>
            <w:tcBorders>
              <w:top w:val="single" w:sz="12" w:space="0" w:color="auto"/>
              <w:bottom w:val="single" w:sz="12" w:space="0" w:color="auto"/>
            </w:tcBorders>
            <w:vAlign w:val="center"/>
          </w:tcPr>
          <w:p w14:paraId="3E997E07" w14:textId="77777777" w:rsidR="005F0654" w:rsidRDefault="005F0654" w:rsidP="005C6A97">
            <w:pPr>
              <w:pStyle w:val="Tabulkapismo"/>
              <w:jc w:val="center"/>
            </w:pPr>
            <w:r>
              <w:t>P5.2</w:t>
            </w:r>
          </w:p>
        </w:tc>
        <w:tc>
          <w:tcPr>
            <w:tcW w:w="8033" w:type="dxa"/>
            <w:tcBorders>
              <w:top w:val="single" w:sz="12" w:space="0" w:color="auto"/>
              <w:bottom w:val="single" w:sz="12" w:space="0" w:color="auto"/>
            </w:tcBorders>
            <w:vAlign w:val="center"/>
          </w:tcPr>
          <w:p w14:paraId="2184B779" w14:textId="0B4BE23F" w:rsidR="005F0654" w:rsidRPr="00745B26" w:rsidRDefault="005F0654" w:rsidP="005C6A97">
            <w:pPr>
              <w:pStyle w:val="Tabulkapismo"/>
              <w:jc w:val="left"/>
            </w:pPr>
            <w:r>
              <w:t xml:space="preserve">Nosiče informací používané v informačním systému musí být značeny </w:t>
            </w:r>
            <w:r w:rsidR="00CF418B">
              <w:t xml:space="preserve">a evidovány </w:t>
            </w:r>
            <w:r>
              <w:t xml:space="preserve">v souladu s </w:t>
            </w:r>
            <w:r w:rsidR="00CF418B">
              <w:t xml:space="preserve">§ 13 odst. 2 a </w:t>
            </w:r>
            <w:r>
              <w:t>§ </w:t>
            </w:r>
            <w:r w:rsidR="00E11EF7">
              <w:t>42</w:t>
            </w:r>
            <w:r>
              <w:t xml:space="preserve"> odstavcem </w:t>
            </w:r>
            <w:r w:rsidR="00CF418B">
              <w:t>4</w:t>
            </w:r>
            <w:r>
              <w:t xml:space="preserve"> a </w:t>
            </w:r>
            <w:r w:rsidR="00CF418B">
              <w:t>5</w:t>
            </w:r>
            <w:r>
              <w:t xml:space="preserve"> vyhlášky č. </w:t>
            </w:r>
            <w:r w:rsidR="00CF418B">
              <w:t>479</w:t>
            </w:r>
            <w:r>
              <w:t>/20</w:t>
            </w:r>
            <w:r w:rsidR="00CF418B">
              <w:t>24</w:t>
            </w:r>
            <w:r>
              <w:t xml:space="preserve"> Sb.</w:t>
            </w:r>
          </w:p>
        </w:tc>
      </w:tr>
      <w:tr w:rsidR="005F0654" w14:paraId="213FDB31" w14:textId="77777777" w:rsidTr="005C6A97">
        <w:trPr>
          <w:cantSplit/>
          <w:trHeight w:val="283"/>
        </w:trPr>
        <w:tc>
          <w:tcPr>
            <w:tcW w:w="1188" w:type="dxa"/>
            <w:vMerge w:val="restart"/>
            <w:tcBorders>
              <w:top w:val="single" w:sz="12" w:space="0" w:color="auto"/>
            </w:tcBorders>
            <w:vAlign w:val="center"/>
          </w:tcPr>
          <w:p w14:paraId="621777A3" w14:textId="77777777" w:rsidR="005F0654" w:rsidRDefault="005F0654" w:rsidP="005C6A97">
            <w:pPr>
              <w:pStyle w:val="Tabulkapismo"/>
              <w:jc w:val="center"/>
            </w:pPr>
            <w:r>
              <w:t>P5.3</w:t>
            </w:r>
          </w:p>
        </w:tc>
        <w:tc>
          <w:tcPr>
            <w:tcW w:w="8033" w:type="dxa"/>
            <w:tcBorders>
              <w:top w:val="single" w:sz="12" w:space="0" w:color="auto"/>
              <w:bottom w:val="single" w:sz="12" w:space="0" w:color="auto"/>
            </w:tcBorders>
            <w:vAlign w:val="center"/>
          </w:tcPr>
          <w:p w14:paraId="39558799" w14:textId="77777777" w:rsidR="005F0654" w:rsidRDefault="005F0654" w:rsidP="005C6A97">
            <w:pPr>
              <w:pStyle w:val="Tabulkapismo"/>
              <w:jc w:val="left"/>
            </w:pPr>
            <w:r>
              <w:t>Manipulace s nosiči prováděna v souladu s právními předpisy:</w:t>
            </w:r>
          </w:p>
        </w:tc>
      </w:tr>
      <w:tr w:rsidR="005F0654" w14:paraId="59B55F6F" w14:textId="77777777" w:rsidTr="005C6A97">
        <w:trPr>
          <w:cantSplit/>
          <w:trHeight w:val="283"/>
        </w:trPr>
        <w:tc>
          <w:tcPr>
            <w:tcW w:w="1188" w:type="dxa"/>
            <w:vMerge/>
            <w:vAlign w:val="center"/>
          </w:tcPr>
          <w:p w14:paraId="29C89BC7"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100CE4E2" w14:textId="0F12CD98" w:rsidR="005F0654" w:rsidRDefault="005F0654" w:rsidP="005C6A97">
            <w:pPr>
              <w:pStyle w:val="Tabulkapismo"/>
              <w:jc w:val="left"/>
            </w:pPr>
            <w:r>
              <w:t xml:space="preserve">Aktiva informačního systému musí opatřeny ochrannými prvky, tak aby je bylo možné otevřít, pouze při současném zničení těchto prvků </w:t>
            </w:r>
            <w:r w:rsidR="00CF418B">
              <w:t>(§ 22 odstavce 4 a 5 a § 13 odst. 3 písm. a) vyhlášky č. 479/2024 Sb.</w:t>
            </w:r>
            <w:r>
              <w:t>)</w:t>
            </w:r>
          </w:p>
        </w:tc>
      </w:tr>
      <w:tr w:rsidR="005F0654" w14:paraId="689E26DD" w14:textId="77777777" w:rsidTr="005C6A97">
        <w:trPr>
          <w:cantSplit/>
          <w:trHeight w:val="283"/>
        </w:trPr>
        <w:tc>
          <w:tcPr>
            <w:tcW w:w="1188" w:type="dxa"/>
            <w:vMerge/>
            <w:tcBorders>
              <w:bottom w:val="single" w:sz="12" w:space="0" w:color="auto"/>
            </w:tcBorders>
            <w:vAlign w:val="center"/>
          </w:tcPr>
          <w:p w14:paraId="1E1AFB0B"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0C1DA70C" w14:textId="68B53159" w:rsidR="005F0654" w:rsidRDefault="005F0654" w:rsidP="005C6A97">
            <w:pPr>
              <w:pStyle w:val="Tabulkapismo"/>
              <w:jc w:val="left"/>
            </w:pPr>
            <w:r w:rsidRPr="00E476A8">
              <w:t xml:space="preserve">Ničení nosiče utajovaných informací informačního systému musí být provedeno tak, aby se znemožnilo utajovanou informaci z něho opětovně získat (§15 odstavec </w:t>
            </w:r>
            <w:r w:rsidR="00CF418B">
              <w:t>3</w:t>
            </w:r>
            <w:r w:rsidRPr="00E476A8">
              <w:t xml:space="preserve"> vyhlášky</w:t>
            </w:r>
            <w:r>
              <w:t xml:space="preserve"> č. </w:t>
            </w:r>
            <w:r w:rsidR="00CF418B">
              <w:t>479</w:t>
            </w:r>
            <w:r>
              <w:t>/20</w:t>
            </w:r>
            <w:r w:rsidR="00CF418B">
              <w:t>24</w:t>
            </w:r>
            <w:r>
              <w:t xml:space="preserve"> Sb.)</w:t>
            </w:r>
          </w:p>
        </w:tc>
      </w:tr>
    </w:tbl>
    <w:p w14:paraId="1645CC45" w14:textId="77777777" w:rsidR="005F0654" w:rsidRDefault="005F0654" w:rsidP="005F0654">
      <w:pPr>
        <w:pStyle w:val="Normln-oddeleni-tabulek"/>
      </w:pPr>
    </w:p>
    <w:p w14:paraId="0EBA40B2" w14:textId="6145E23F" w:rsidR="005F0654" w:rsidRDefault="005F0654" w:rsidP="00922A56">
      <w:pPr>
        <w:pStyle w:val="Normln-odstavec-slovan"/>
      </w:pPr>
      <w:r>
        <w:t>Část protiopatření P5.1 (nastavení přístupu čtení, zápis a spuštění k vyměnitelným úložištím) musí být podrobně specifikována v </w:t>
      </w:r>
      <w:r w:rsidR="0086227D">
        <w:t>kapitole</w:t>
      </w:r>
      <w:r>
        <w:t xml:space="preserve"> „</w:t>
      </w:r>
      <w:r w:rsidR="0086227D" w:rsidRPr="0086227D">
        <w:t>B</w:t>
      </w:r>
      <w:r w:rsidR="0086227D">
        <w:t>ezpečnostní</w:t>
      </w:r>
      <w:r w:rsidR="0086227D" w:rsidRPr="0086227D">
        <w:t xml:space="preserve"> </w:t>
      </w:r>
      <w:r w:rsidR="0086227D">
        <w:t>nastavení</w:t>
      </w:r>
      <w:r w:rsidR="0086227D" w:rsidRPr="0086227D">
        <w:t xml:space="preserve"> </w:t>
      </w:r>
      <w:r w:rsidR="0086227D">
        <w:t>operačního systému</w:t>
      </w:r>
      <w:r w:rsidR="0086227D" w:rsidRPr="0086227D">
        <w:t xml:space="preserve"> MS W</w:t>
      </w:r>
      <w:r w:rsidR="0086227D">
        <w:t>indows</w:t>
      </w:r>
      <w:r w:rsidR="0086227D" w:rsidRPr="0086227D">
        <w:t xml:space="preserve"> </w:t>
      </w:r>
      <w:r w:rsidRPr="00AD2369">
        <w:t>informačního systému určeného pro nakládání s utajovanými informacemi do a včetně stupně utajení Vyhrazené</w:t>
      </w:r>
      <w:r>
        <w:t>“</w:t>
      </w:r>
      <w:r w:rsidR="00AA7543">
        <w:t xml:space="preserve"> (dále jen „</w:t>
      </w:r>
      <w:r w:rsidR="00AA7543" w:rsidRPr="0086227D">
        <w:t>B</w:t>
      </w:r>
      <w:r w:rsidR="00AA7543">
        <w:t>ezpečnostní</w:t>
      </w:r>
      <w:r w:rsidR="00AA7543" w:rsidRPr="0086227D">
        <w:t xml:space="preserve"> </w:t>
      </w:r>
      <w:r w:rsidR="00AA7543">
        <w:t>nastavení</w:t>
      </w:r>
      <w:r w:rsidR="00AA7543" w:rsidRPr="0086227D">
        <w:t xml:space="preserve"> </w:t>
      </w:r>
      <w:r w:rsidR="00AA7543">
        <w:t>operačního systému</w:t>
      </w:r>
      <w:r w:rsidR="00AA7543" w:rsidRPr="0086227D">
        <w:t xml:space="preserve"> MS W</w:t>
      </w:r>
      <w:r w:rsidR="00AA7543">
        <w:t>indows“)</w:t>
      </w:r>
      <w:r>
        <w:t>.</w:t>
      </w:r>
    </w:p>
    <w:p w14:paraId="1A50A709" w14:textId="77777777" w:rsidR="005F0654" w:rsidRDefault="005F0654" w:rsidP="005F0654">
      <w:pPr>
        <w:pStyle w:val="Normln-clanek"/>
      </w:pPr>
    </w:p>
    <w:p w14:paraId="2324CADB" w14:textId="77777777" w:rsidR="005F0654" w:rsidRDefault="005F0654" w:rsidP="005F0654">
      <w:pPr>
        <w:pStyle w:val="Normln-nadpis"/>
      </w:pPr>
      <w:bookmarkStart w:id="149" w:name="_Toc209018116"/>
      <w:r>
        <w:t>Informační bezpečnost část aplikační</w:t>
      </w:r>
      <w:bookmarkEnd w:id="149"/>
    </w:p>
    <w:p w14:paraId="5586EB14"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4E2EE09"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3F54EF5" w14:textId="77777777" w:rsidR="005F0654" w:rsidRDefault="005F0654" w:rsidP="005F0654">
            <w:pPr>
              <w:pStyle w:val="Tabulkaoznaceni"/>
              <w:numPr>
                <w:ilvl w:val="0"/>
                <w:numId w:val="14"/>
              </w:numPr>
              <w:ind w:left="0" w:firstLine="0"/>
            </w:pPr>
            <w:r>
              <w:t>Povinná protiopatření v oblasti informační bezpečnosti část aplikační</w:t>
            </w:r>
          </w:p>
        </w:tc>
      </w:tr>
      <w:tr w:rsidR="005F0654" w14:paraId="339A915C" w14:textId="77777777" w:rsidTr="005C6A97">
        <w:trPr>
          <w:cantSplit/>
          <w:trHeight w:val="340"/>
          <w:tblHeader/>
        </w:trPr>
        <w:tc>
          <w:tcPr>
            <w:tcW w:w="1188" w:type="dxa"/>
            <w:tcBorders>
              <w:top w:val="single" w:sz="12" w:space="0" w:color="auto"/>
              <w:bottom w:val="single" w:sz="12" w:space="0" w:color="auto"/>
            </w:tcBorders>
            <w:vAlign w:val="center"/>
          </w:tcPr>
          <w:p w14:paraId="70D2B1B9"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5DF8F9F8" w14:textId="77777777" w:rsidR="005F0654" w:rsidRDefault="005F0654" w:rsidP="005C6A97">
            <w:pPr>
              <w:pStyle w:val="Tabulkanadpis"/>
              <w:jc w:val="left"/>
            </w:pPr>
            <w:r>
              <w:t>Popis P6.x</w:t>
            </w:r>
          </w:p>
        </w:tc>
      </w:tr>
      <w:tr w:rsidR="005F0654" w14:paraId="1AD7725F" w14:textId="77777777" w:rsidTr="005C6A97">
        <w:trPr>
          <w:cantSplit/>
          <w:trHeight w:val="283"/>
        </w:trPr>
        <w:tc>
          <w:tcPr>
            <w:tcW w:w="1188" w:type="dxa"/>
            <w:vMerge w:val="restart"/>
            <w:tcBorders>
              <w:top w:val="single" w:sz="12" w:space="0" w:color="auto"/>
            </w:tcBorders>
            <w:vAlign w:val="center"/>
          </w:tcPr>
          <w:p w14:paraId="4BC75056" w14:textId="77777777" w:rsidR="005F0654" w:rsidRDefault="005F0654" w:rsidP="005C6A97">
            <w:pPr>
              <w:pStyle w:val="Tabulkapismo"/>
              <w:jc w:val="center"/>
            </w:pPr>
            <w:r>
              <w:t>P6.1</w:t>
            </w:r>
          </w:p>
        </w:tc>
        <w:tc>
          <w:tcPr>
            <w:tcW w:w="8033" w:type="dxa"/>
            <w:tcBorders>
              <w:top w:val="single" w:sz="12" w:space="0" w:color="auto"/>
              <w:bottom w:val="single" w:sz="12" w:space="0" w:color="auto"/>
            </w:tcBorders>
            <w:vAlign w:val="center"/>
          </w:tcPr>
          <w:p w14:paraId="3861CBE2" w14:textId="77777777" w:rsidR="005F0654" w:rsidRDefault="005F0654" w:rsidP="005C6A97">
            <w:pPr>
              <w:pStyle w:val="Tabulkapismo"/>
              <w:jc w:val="left"/>
            </w:pPr>
            <w:r>
              <w:t>Dostatečné testování SW před jeho nasazením:</w:t>
            </w:r>
          </w:p>
        </w:tc>
      </w:tr>
      <w:tr w:rsidR="005F0654" w14:paraId="3CC2B9F0" w14:textId="77777777" w:rsidTr="005C6A97">
        <w:trPr>
          <w:cantSplit/>
          <w:trHeight w:val="283"/>
        </w:trPr>
        <w:tc>
          <w:tcPr>
            <w:tcW w:w="1188" w:type="dxa"/>
            <w:vMerge/>
            <w:vAlign w:val="center"/>
          </w:tcPr>
          <w:p w14:paraId="564B751C"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27D8A1C5" w14:textId="77777777" w:rsidR="005F0654" w:rsidRDefault="005F0654" w:rsidP="005C6A97">
            <w:pPr>
              <w:pStyle w:val="Tabulkapismo"/>
              <w:jc w:val="left"/>
            </w:pPr>
            <w:r>
              <w:t>každý SW je před nasazením do IS testován v provozním prostředí IS</w:t>
            </w:r>
          </w:p>
        </w:tc>
      </w:tr>
      <w:tr w:rsidR="005F0654" w14:paraId="5EC4AC5B" w14:textId="77777777" w:rsidTr="005C6A97">
        <w:trPr>
          <w:cantSplit/>
          <w:trHeight w:val="283"/>
        </w:trPr>
        <w:tc>
          <w:tcPr>
            <w:tcW w:w="1188" w:type="dxa"/>
            <w:vMerge/>
            <w:vAlign w:val="center"/>
          </w:tcPr>
          <w:p w14:paraId="15640EF2"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3A9E1CD3" w14:textId="77777777" w:rsidR="005F0654" w:rsidRDefault="005F0654" w:rsidP="005C6A97">
            <w:pPr>
              <w:pStyle w:val="Tabulkapismo"/>
              <w:jc w:val="left"/>
            </w:pPr>
            <w:r>
              <w:t>testování se provádí s ohledem na požadovanou funkcionalitu SW</w:t>
            </w:r>
          </w:p>
        </w:tc>
      </w:tr>
      <w:tr w:rsidR="005F0654" w14:paraId="26ADC75A" w14:textId="77777777" w:rsidTr="005C6A97">
        <w:trPr>
          <w:cantSplit/>
          <w:trHeight w:val="283"/>
        </w:trPr>
        <w:tc>
          <w:tcPr>
            <w:tcW w:w="1188" w:type="dxa"/>
            <w:vMerge/>
            <w:tcBorders>
              <w:bottom w:val="single" w:sz="12" w:space="0" w:color="auto"/>
            </w:tcBorders>
            <w:vAlign w:val="center"/>
          </w:tcPr>
          <w:p w14:paraId="3A1519DE"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568E2852" w14:textId="3CC3033C" w:rsidR="005F0654" w:rsidRDefault="005F0654" w:rsidP="005C6A97">
            <w:pPr>
              <w:pStyle w:val="Tabulkapismo"/>
              <w:jc w:val="left"/>
            </w:pPr>
            <w:r>
              <w:t>testování je zadokumentováno</w:t>
            </w:r>
            <w:r w:rsidR="00466708">
              <w:t xml:space="preserve"> v provozní dokumentaci (např. provozní deník)</w:t>
            </w:r>
          </w:p>
        </w:tc>
      </w:tr>
      <w:tr w:rsidR="005F0654" w14:paraId="0BA648D9" w14:textId="77777777" w:rsidTr="005C6A97">
        <w:trPr>
          <w:cantSplit/>
          <w:trHeight w:val="283"/>
        </w:trPr>
        <w:tc>
          <w:tcPr>
            <w:tcW w:w="1188" w:type="dxa"/>
            <w:vMerge w:val="restart"/>
            <w:tcBorders>
              <w:top w:val="single" w:sz="12" w:space="0" w:color="auto"/>
            </w:tcBorders>
            <w:vAlign w:val="center"/>
          </w:tcPr>
          <w:p w14:paraId="73C5A14F" w14:textId="77777777" w:rsidR="005F0654" w:rsidRDefault="005F0654" w:rsidP="005C6A97">
            <w:pPr>
              <w:pStyle w:val="Tabulkapismo"/>
              <w:jc w:val="center"/>
            </w:pPr>
            <w:r>
              <w:t>P6.2</w:t>
            </w:r>
          </w:p>
        </w:tc>
        <w:tc>
          <w:tcPr>
            <w:tcW w:w="8033" w:type="dxa"/>
            <w:tcBorders>
              <w:top w:val="single" w:sz="12" w:space="0" w:color="auto"/>
              <w:bottom w:val="single" w:sz="12" w:space="0" w:color="auto"/>
            </w:tcBorders>
            <w:vAlign w:val="center"/>
          </w:tcPr>
          <w:p w14:paraId="7FCA36D3" w14:textId="77777777" w:rsidR="005F0654" w:rsidRPr="00745B26" w:rsidRDefault="005F0654" w:rsidP="005C6A97">
            <w:pPr>
              <w:pStyle w:val="Tabulkapismo"/>
              <w:jc w:val="left"/>
            </w:pPr>
            <w:r>
              <w:t>Správné nastavení SW:</w:t>
            </w:r>
          </w:p>
        </w:tc>
      </w:tr>
      <w:tr w:rsidR="005F0654" w14:paraId="5A710E36" w14:textId="77777777" w:rsidTr="005C6A97">
        <w:trPr>
          <w:cantSplit/>
          <w:trHeight w:val="283"/>
        </w:trPr>
        <w:tc>
          <w:tcPr>
            <w:tcW w:w="1188" w:type="dxa"/>
            <w:vMerge/>
            <w:vAlign w:val="center"/>
          </w:tcPr>
          <w:p w14:paraId="05455A9E"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50B21233" w14:textId="77777777" w:rsidR="005F0654" w:rsidRPr="00745B26" w:rsidRDefault="005F0654" w:rsidP="005C6A97">
            <w:pPr>
              <w:pStyle w:val="Tabulkapismo"/>
              <w:jc w:val="left"/>
            </w:pPr>
            <w:r>
              <w:t>nastavit parametry SW v souladu s instalační příručkou a požadavky bezpečnosti</w:t>
            </w:r>
          </w:p>
        </w:tc>
      </w:tr>
      <w:tr w:rsidR="005F0654" w14:paraId="37A64541" w14:textId="77777777" w:rsidTr="005C6A97">
        <w:trPr>
          <w:cantSplit/>
          <w:trHeight w:val="283"/>
        </w:trPr>
        <w:tc>
          <w:tcPr>
            <w:tcW w:w="1188" w:type="dxa"/>
            <w:vMerge/>
            <w:tcBorders>
              <w:bottom w:val="single" w:sz="12" w:space="0" w:color="auto"/>
            </w:tcBorders>
            <w:vAlign w:val="center"/>
          </w:tcPr>
          <w:p w14:paraId="3E3B05BC"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7957C826" w14:textId="77777777" w:rsidR="005F0654" w:rsidRPr="00745B26" w:rsidRDefault="005F0654" w:rsidP="005C6A97">
            <w:pPr>
              <w:pStyle w:val="Tabulkapismo"/>
              <w:jc w:val="left"/>
            </w:pPr>
            <w:r>
              <w:t>nastavit parametry SW v souladu s provedenými testy</w:t>
            </w:r>
          </w:p>
        </w:tc>
      </w:tr>
      <w:tr w:rsidR="005F0654" w14:paraId="755E9941" w14:textId="77777777" w:rsidTr="005C6A97">
        <w:trPr>
          <w:cantSplit/>
          <w:trHeight w:val="283"/>
        </w:trPr>
        <w:tc>
          <w:tcPr>
            <w:tcW w:w="1188" w:type="dxa"/>
            <w:vMerge w:val="restart"/>
            <w:tcBorders>
              <w:top w:val="single" w:sz="12" w:space="0" w:color="auto"/>
            </w:tcBorders>
            <w:vAlign w:val="center"/>
          </w:tcPr>
          <w:p w14:paraId="00BB9460" w14:textId="77777777" w:rsidR="005F0654" w:rsidRDefault="005F0654" w:rsidP="005C6A97">
            <w:pPr>
              <w:pStyle w:val="Tabulkapismo"/>
              <w:jc w:val="center"/>
            </w:pPr>
            <w:r>
              <w:t>P6.3</w:t>
            </w:r>
          </w:p>
        </w:tc>
        <w:tc>
          <w:tcPr>
            <w:tcW w:w="8033" w:type="dxa"/>
            <w:tcBorders>
              <w:top w:val="single" w:sz="12" w:space="0" w:color="auto"/>
              <w:bottom w:val="single" w:sz="12" w:space="0" w:color="auto"/>
            </w:tcBorders>
            <w:vAlign w:val="center"/>
          </w:tcPr>
          <w:p w14:paraId="3737DE79" w14:textId="77777777" w:rsidR="005F0654" w:rsidRDefault="005F0654" w:rsidP="005C6A97">
            <w:pPr>
              <w:pStyle w:val="Tabulkapismo"/>
              <w:jc w:val="left"/>
            </w:pPr>
            <w:r w:rsidRPr="00E71B0B">
              <w:t>Použív</w:t>
            </w:r>
            <w:r>
              <w:t>at pouze dostatečně odladěný SW:</w:t>
            </w:r>
          </w:p>
        </w:tc>
      </w:tr>
      <w:tr w:rsidR="005F0654" w14:paraId="6AAE369C" w14:textId="77777777" w:rsidTr="005C6A97">
        <w:trPr>
          <w:cantSplit/>
          <w:trHeight w:val="283"/>
        </w:trPr>
        <w:tc>
          <w:tcPr>
            <w:tcW w:w="1188" w:type="dxa"/>
            <w:vMerge/>
            <w:vAlign w:val="center"/>
          </w:tcPr>
          <w:p w14:paraId="492A3AFD"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7425D6CC" w14:textId="77777777" w:rsidR="005F0654" w:rsidRDefault="005F0654" w:rsidP="005C6A97">
            <w:pPr>
              <w:pStyle w:val="Tabulkapismo"/>
              <w:jc w:val="left"/>
            </w:pPr>
            <w:r>
              <w:t>používat především zavedený, vyzkoušený a testovaný SW</w:t>
            </w:r>
          </w:p>
        </w:tc>
      </w:tr>
      <w:tr w:rsidR="005F0654" w14:paraId="2103D79E" w14:textId="77777777" w:rsidTr="005C6A97">
        <w:trPr>
          <w:cantSplit/>
          <w:trHeight w:val="283"/>
        </w:trPr>
        <w:tc>
          <w:tcPr>
            <w:tcW w:w="1188" w:type="dxa"/>
            <w:vMerge/>
            <w:tcBorders>
              <w:bottom w:val="single" w:sz="12" w:space="0" w:color="auto"/>
            </w:tcBorders>
            <w:vAlign w:val="center"/>
          </w:tcPr>
          <w:p w14:paraId="3871EB18"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0554CB31" w14:textId="77777777" w:rsidR="005F0654" w:rsidRDefault="005F0654" w:rsidP="005C6A97">
            <w:pPr>
              <w:pStyle w:val="Tabulkapismo"/>
              <w:jc w:val="left"/>
            </w:pPr>
            <w:r>
              <w:t>v případě SW vlastní výroby musí k SW existovat příručka pro instalaci, uživatelská příručka a musí být zadokumentovány provedené testy funkcionality SW</w:t>
            </w:r>
          </w:p>
        </w:tc>
      </w:tr>
    </w:tbl>
    <w:p w14:paraId="2B738072" w14:textId="77777777" w:rsidR="005F0654" w:rsidRDefault="005F0654" w:rsidP="005F0654">
      <w:pPr>
        <w:pStyle w:val="Normln-oddeleni-tabulek"/>
      </w:pPr>
    </w:p>
    <w:p w14:paraId="09136A29" w14:textId="77777777" w:rsidR="005F0654" w:rsidRDefault="005F0654" w:rsidP="005F0654">
      <w:pPr>
        <w:spacing w:before="0" w:after="200"/>
        <w:jc w:val="left"/>
        <w:rPr>
          <w:sz w:val="16"/>
        </w:rPr>
      </w:pPr>
      <w:r>
        <w:br w:type="page"/>
      </w:r>
    </w:p>
    <w:p w14:paraId="48DC6B14" w14:textId="77777777" w:rsidR="005F0654" w:rsidRDefault="005F0654" w:rsidP="005F0654">
      <w:pPr>
        <w:pStyle w:val="Normln-clanek"/>
      </w:pPr>
    </w:p>
    <w:p w14:paraId="4B04C358" w14:textId="77777777" w:rsidR="005F0654" w:rsidRDefault="005F0654" w:rsidP="005F0654">
      <w:pPr>
        <w:pStyle w:val="Normln-nadpis"/>
      </w:pPr>
      <w:bookmarkStart w:id="150" w:name="_Toc209018117"/>
      <w:r>
        <w:t>Informační bezpečnost část kompromitující vyzařování</w:t>
      </w:r>
      <w:bookmarkEnd w:id="150"/>
    </w:p>
    <w:p w14:paraId="10C6E216"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E11EA8A"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8DC14AC" w14:textId="77777777" w:rsidR="005F0654" w:rsidRDefault="005F0654" w:rsidP="005F0654">
            <w:pPr>
              <w:pStyle w:val="Tabulkaoznaceni"/>
              <w:numPr>
                <w:ilvl w:val="0"/>
                <w:numId w:val="14"/>
              </w:numPr>
              <w:ind w:left="0" w:firstLine="0"/>
            </w:pPr>
            <w:r>
              <w:t>Povinná protiopatření v oblasti informační bezpečnosti část aplikační</w:t>
            </w:r>
          </w:p>
        </w:tc>
      </w:tr>
      <w:tr w:rsidR="005F0654" w14:paraId="1D1169ED" w14:textId="77777777" w:rsidTr="005C6A97">
        <w:trPr>
          <w:cantSplit/>
          <w:trHeight w:val="340"/>
          <w:tblHeader/>
        </w:trPr>
        <w:tc>
          <w:tcPr>
            <w:tcW w:w="1188" w:type="dxa"/>
            <w:tcBorders>
              <w:top w:val="single" w:sz="12" w:space="0" w:color="auto"/>
              <w:bottom w:val="single" w:sz="12" w:space="0" w:color="auto"/>
            </w:tcBorders>
            <w:vAlign w:val="center"/>
          </w:tcPr>
          <w:p w14:paraId="405FAB17"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31336E0B" w14:textId="77777777" w:rsidR="005F0654" w:rsidRDefault="005F0654" w:rsidP="005C6A97">
            <w:pPr>
              <w:pStyle w:val="Tabulkanadpis"/>
              <w:jc w:val="left"/>
            </w:pPr>
            <w:r>
              <w:t>Popis P7.x</w:t>
            </w:r>
          </w:p>
        </w:tc>
      </w:tr>
      <w:tr w:rsidR="005F0654" w14:paraId="268FE88B" w14:textId="77777777" w:rsidTr="005C6A97">
        <w:trPr>
          <w:cantSplit/>
          <w:trHeight w:val="283"/>
        </w:trPr>
        <w:tc>
          <w:tcPr>
            <w:tcW w:w="1188" w:type="dxa"/>
            <w:tcBorders>
              <w:top w:val="single" w:sz="12" w:space="0" w:color="auto"/>
            </w:tcBorders>
            <w:vAlign w:val="center"/>
          </w:tcPr>
          <w:p w14:paraId="401958FA" w14:textId="77777777" w:rsidR="005F0654" w:rsidRDefault="005F0654" w:rsidP="005C6A97">
            <w:pPr>
              <w:pStyle w:val="Tabulkapismo"/>
              <w:jc w:val="center"/>
            </w:pPr>
            <w:r>
              <w:t>P7.1</w:t>
            </w:r>
          </w:p>
        </w:tc>
        <w:tc>
          <w:tcPr>
            <w:tcW w:w="8033" w:type="dxa"/>
            <w:tcBorders>
              <w:top w:val="single" w:sz="12" w:space="0" w:color="auto"/>
              <w:bottom w:val="single" w:sz="12" w:space="0" w:color="auto"/>
            </w:tcBorders>
            <w:vAlign w:val="center"/>
          </w:tcPr>
          <w:p w14:paraId="27774B49" w14:textId="144224F7" w:rsidR="005F0654" w:rsidRDefault="005F0654" w:rsidP="005C6A97">
            <w:pPr>
              <w:pStyle w:val="Tabulkapismo"/>
              <w:jc w:val="left"/>
            </w:pPr>
            <w:r>
              <w:t xml:space="preserve">Umístění aktiv informačního systému musí být provedeno tak, aby zamezovalo nepovolané osobě odezírat utajované informace nebo informace sloužící k identifikaci a autentizaci uživatele </w:t>
            </w:r>
            <w:r w:rsidR="00CF418B">
              <w:t>(§ 21 odst. 4 vyhlášky č. 479/2024 Sb</w:t>
            </w:r>
            <w:r>
              <w:t>.).</w:t>
            </w:r>
          </w:p>
        </w:tc>
      </w:tr>
      <w:tr w:rsidR="005F0654" w14:paraId="009011AA" w14:textId="77777777" w:rsidTr="005C6A97">
        <w:trPr>
          <w:cantSplit/>
          <w:trHeight w:val="283"/>
        </w:trPr>
        <w:tc>
          <w:tcPr>
            <w:tcW w:w="1188" w:type="dxa"/>
            <w:tcBorders>
              <w:top w:val="single" w:sz="12" w:space="0" w:color="auto"/>
            </w:tcBorders>
            <w:vAlign w:val="center"/>
          </w:tcPr>
          <w:p w14:paraId="79D8D8BC" w14:textId="77777777" w:rsidR="005F0654" w:rsidRDefault="005F0654" w:rsidP="005C6A97">
            <w:pPr>
              <w:pStyle w:val="Tabulkapismo"/>
              <w:jc w:val="center"/>
            </w:pPr>
            <w:r>
              <w:t>P7.2</w:t>
            </w:r>
          </w:p>
        </w:tc>
        <w:tc>
          <w:tcPr>
            <w:tcW w:w="8033" w:type="dxa"/>
            <w:tcBorders>
              <w:top w:val="single" w:sz="12" w:space="0" w:color="auto"/>
              <w:bottom w:val="single" w:sz="12" w:space="0" w:color="auto"/>
            </w:tcBorders>
            <w:vAlign w:val="center"/>
          </w:tcPr>
          <w:p w14:paraId="0EFFA600" w14:textId="77777777" w:rsidR="005F0654" w:rsidRDefault="005F0654" w:rsidP="005C6A97">
            <w:pPr>
              <w:pStyle w:val="Tabulkapismo"/>
              <w:jc w:val="left"/>
            </w:pPr>
            <w:r>
              <w:t>Používat pouze HW s prohlášením o shodě podle zákona č. 22/1997 Sb.</w:t>
            </w:r>
          </w:p>
        </w:tc>
      </w:tr>
    </w:tbl>
    <w:p w14:paraId="32025B0F" w14:textId="77777777" w:rsidR="005F0654" w:rsidRDefault="005F0654" w:rsidP="005F0654">
      <w:pPr>
        <w:pStyle w:val="Normln-oddeleni-tabulek"/>
      </w:pPr>
    </w:p>
    <w:p w14:paraId="21139B87" w14:textId="05C6DC35" w:rsidR="005C6A97" w:rsidRDefault="005C6A97">
      <w:pPr>
        <w:spacing w:before="0" w:after="200"/>
        <w:jc w:val="left"/>
      </w:pPr>
      <w:r>
        <w:br w:type="page"/>
      </w:r>
    </w:p>
    <w:p w14:paraId="3744EAA9" w14:textId="1EFCEE64" w:rsidR="005C6A97" w:rsidRDefault="00CF418B" w:rsidP="0086227D">
      <w:pPr>
        <w:pStyle w:val="Normln-nadpis-kap"/>
      </w:pPr>
      <w:bookmarkStart w:id="151" w:name="_Toc209018118"/>
      <w:bookmarkStart w:id="152" w:name="_Toc84574935"/>
      <w:r>
        <w:lastRenderedPageBreak/>
        <w:t>POPIS</w:t>
      </w:r>
      <w:r w:rsidR="00591429">
        <w:t xml:space="preserve"> </w:t>
      </w:r>
      <w:r w:rsidR="005C6A97">
        <w:t>B</w:t>
      </w:r>
      <w:r w:rsidR="00591429">
        <w:t>EZPEČNOSTI</w:t>
      </w:r>
      <w:bookmarkEnd w:id="151"/>
    </w:p>
    <w:p w14:paraId="7DED4910" w14:textId="77777777" w:rsidR="005C6A97" w:rsidRDefault="005C6A97" w:rsidP="005C6A97">
      <w:pPr>
        <w:pStyle w:val="Normln-nadpis14"/>
      </w:pPr>
      <w:r w:rsidRPr="0060027D">
        <w:t>informačního systému určeného pro nakládání s utajovanými informacemi do a včetně stupně utajení Vyhrazené</w:t>
      </w:r>
    </w:p>
    <w:p w14:paraId="0F13BFBF" w14:textId="3D4B4522" w:rsidR="005C6A97" w:rsidRDefault="00D7316C" w:rsidP="005C6A97">
      <w:pPr>
        <w:pStyle w:val="Normln-nadpis-cast"/>
      </w:pPr>
      <w:bookmarkStart w:id="153" w:name="_Toc209018119"/>
      <w:r>
        <w:t>Ú</w:t>
      </w:r>
      <w:r w:rsidR="005C6A97">
        <w:t>vod</w:t>
      </w:r>
      <w:bookmarkEnd w:id="152"/>
      <w:bookmarkEnd w:id="153"/>
    </w:p>
    <w:p w14:paraId="03AFBA4A" w14:textId="77777777" w:rsidR="005C6A97" w:rsidRPr="00F176A4" w:rsidRDefault="005C6A97" w:rsidP="00CC70EF">
      <w:pPr>
        <w:pStyle w:val="tabulka-tucna"/>
        <w:numPr>
          <w:ilvl w:val="0"/>
          <w:numId w:val="16"/>
        </w:numPr>
      </w:pPr>
    </w:p>
    <w:p w14:paraId="078A4955" w14:textId="77777777" w:rsidR="005C6A97" w:rsidRDefault="005C6A97" w:rsidP="005C6A97">
      <w:pPr>
        <w:pStyle w:val="Normln-nadpis"/>
      </w:pPr>
      <w:bookmarkStart w:id="154" w:name="_Toc84574936"/>
      <w:bookmarkStart w:id="155" w:name="_Toc209018120"/>
      <w:r w:rsidRPr="005F7242">
        <w:t>Úvodní ustanovení</w:t>
      </w:r>
      <w:bookmarkEnd w:id="154"/>
      <w:bookmarkEnd w:id="155"/>
    </w:p>
    <w:p w14:paraId="5F2BE7F1" w14:textId="435FBBBE" w:rsidR="005C6A97" w:rsidRDefault="00CF418B" w:rsidP="00922A56">
      <w:pPr>
        <w:pStyle w:val="Normln-odstavec-slovan"/>
      </w:pPr>
      <w:r>
        <w:t>Popis</w:t>
      </w:r>
      <w:r w:rsidR="005C6A97">
        <w:t xml:space="preserve"> bezpečnosti popisuje postupy při ochraně utajovaných informací v </w:t>
      </w:r>
      <w:r w:rsidR="005C6A97" w:rsidRPr="00B14AFB">
        <w:t>informační</w:t>
      </w:r>
      <w:r w:rsidR="005C6A97">
        <w:t>m</w:t>
      </w:r>
      <w:r w:rsidR="005C6A97" w:rsidRPr="00B14AFB">
        <w:t xml:space="preserve"> systém</w:t>
      </w:r>
      <w:r w:rsidR="005C6A97">
        <w:t>u.</w:t>
      </w:r>
    </w:p>
    <w:p w14:paraId="326DECE2" w14:textId="08D93DEC" w:rsidR="005C6A97" w:rsidRDefault="00CF418B" w:rsidP="00922A56">
      <w:pPr>
        <w:pStyle w:val="Normln-odstavec-slovan"/>
      </w:pPr>
      <w:r>
        <w:t>Popis</w:t>
      </w:r>
      <w:r w:rsidR="005C6A97">
        <w:t xml:space="preserve"> bezpečnosti vychází z </w:t>
      </w:r>
      <w:r w:rsidR="0086227D">
        <w:t>kapitol</w:t>
      </w:r>
      <w:r w:rsidR="005C6A97">
        <w:t>: Bezpečnostní politika a Výsledky analýzy rizik a </w:t>
      </w:r>
      <w:r w:rsidR="005C6A97" w:rsidRPr="00B14AFB">
        <w:t>stanoví minimální bezpečnostní opatření k zajištění bezpečnosti informační</w:t>
      </w:r>
      <w:r w:rsidR="005C6A97">
        <w:t>ho</w:t>
      </w:r>
      <w:r w:rsidR="005C6A97" w:rsidRPr="00B14AFB">
        <w:t xml:space="preserve"> systém</w:t>
      </w:r>
      <w:r w:rsidR="005C6A97">
        <w:t>u. Bezpečnostní opatření jsou tvořena souborem norem, pravidel a postupů vymezující způsob zajištění důvěrnosti, integrity a dostupnosti utajovaných informací, dostupnosti služeb informačního systému a odpovědnosti pracovníků v jednotlivých rolích.</w:t>
      </w:r>
    </w:p>
    <w:p w14:paraId="3E2555E5" w14:textId="77777777" w:rsidR="005C6A97" w:rsidRPr="005F7242" w:rsidRDefault="005C6A97" w:rsidP="00922A56">
      <w:pPr>
        <w:pStyle w:val="Normln-odstavec-slovan"/>
      </w:pPr>
      <w:r>
        <w:t>Ochrana utajovaných informací v informačním systému je prováděna v souladu se zákonem</w:t>
      </w:r>
      <w:r>
        <w:rPr>
          <w:rStyle w:val="Znakapoznpodarou"/>
        </w:rPr>
        <w:footnoteReference w:id="5"/>
      </w:r>
      <w:r w:rsidRPr="00173952">
        <w:rPr>
          <w:vertAlign w:val="superscript"/>
        </w:rPr>
        <w:t>)</w:t>
      </w:r>
      <w:r>
        <w:t xml:space="preserve"> a vyhláškou</w:t>
      </w:r>
      <w:r>
        <w:rPr>
          <w:rStyle w:val="Znakapoznpodarou"/>
        </w:rPr>
        <w:footnoteReference w:id="6"/>
      </w:r>
      <w:r w:rsidRPr="00173952">
        <w:rPr>
          <w:vertAlign w:val="superscript"/>
        </w:rPr>
        <w:t>)</w:t>
      </w:r>
      <w:r>
        <w:t>.</w:t>
      </w:r>
    </w:p>
    <w:p w14:paraId="395D0A15" w14:textId="77777777" w:rsidR="005C6A97" w:rsidRDefault="005C6A97" w:rsidP="005C6A97">
      <w:pPr>
        <w:pStyle w:val="Normln-clanek"/>
      </w:pPr>
    </w:p>
    <w:p w14:paraId="4158A3F1" w14:textId="77777777" w:rsidR="005C6A97" w:rsidRDefault="005C6A97" w:rsidP="005C6A97">
      <w:pPr>
        <w:pStyle w:val="Normln-nadpis"/>
      </w:pPr>
      <w:bookmarkStart w:id="156" w:name="_Toc84574937"/>
      <w:bookmarkStart w:id="157" w:name="_Toc209018121"/>
      <w:r>
        <w:t>Druh a rozsah zpracovávaných utajovaných informací</w:t>
      </w:r>
      <w:bookmarkEnd w:id="156"/>
      <w:bookmarkEnd w:id="157"/>
    </w:p>
    <w:p w14:paraId="00962601" w14:textId="77777777" w:rsidR="005C6A97" w:rsidRDefault="005C6A97" w:rsidP="00922A56">
      <w:pPr>
        <w:pStyle w:val="Normln-odstavec-slovan"/>
      </w:pPr>
      <w:r>
        <w:t>Informační systém je určen pro zpracování utajovaných informací stupně utajení Vyhrazené. Tuto informaci vyznačí bezpečnostní správce na „Specifikační list pracoviště“.</w:t>
      </w:r>
    </w:p>
    <w:p w14:paraId="1B3C927D" w14:textId="666562CF" w:rsidR="005C6A97" w:rsidRDefault="005C6A97" w:rsidP="00922A56">
      <w:pPr>
        <w:pStyle w:val="Normln-odstavec-slovan"/>
      </w:pPr>
      <w:r>
        <w:t>J</w:t>
      </w:r>
      <w:r w:rsidRPr="00760CC3">
        <w:t>ak</w:t>
      </w:r>
      <w:r>
        <w:t>ékoliv</w:t>
      </w:r>
      <w:r w:rsidRPr="00760CC3">
        <w:t xml:space="preserve"> změn</w:t>
      </w:r>
      <w:r>
        <w:t>y</w:t>
      </w:r>
      <w:r w:rsidRPr="00760CC3">
        <w:t xml:space="preserve"> </w:t>
      </w:r>
      <w:r>
        <w:t xml:space="preserve">v rozsahu a typu zpracovávaných utajovaných informací se musí </w:t>
      </w:r>
      <w:r w:rsidRPr="00760CC3">
        <w:t xml:space="preserve">neprodleně a prokazatelně nahlásit </w:t>
      </w:r>
      <w:r w:rsidR="0086227D">
        <w:t xml:space="preserve">na </w:t>
      </w:r>
      <w:r>
        <w:t>NÚKIB</w:t>
      </w:r>
      <w:r w:rsidRPr="00760CC3">
        <w:t>.</w:t>
      </w:r>
    </w:p>
    <w:p w14:paraId="7DCC79A2" w14:textId="77777777" w:rsidR="005C6A97" w:rsidRDefault="005C6A97" w:rsidP="005C6A97">
      <w:pPr>
        <w:pStyle w:val="Normln-clanek"/>
      </w:pPr>
    </w:p>
    <w:p w14:paraId="28633859" w14:textId="77777777" w:rsidR="005C6A97" w:rsidRDefault="005C6A97" w:rsidP="005C6A97">
      <w:pPr>
        <w:pStyle w:val="Normln-nadpis"/>
      </w:pPr>
      <w:bookmarkStart w:id="158" w:name="_Toc84574938"/>
      <w:bookmarkStart w:id="159" w:name="_Toc209018122"/>
      <w:r>
        <w:t>Určení a rozsah informačního systému</w:t>
      </w:r>
      <w:bookmarkEnd w:id="158"/>
      <w:bookmarkEnd w:id="159"/>
    </w:p>
    <w:p w14:paraId="01756D33" w14:textId="77777777" w:rsidR="005C6A97" w:rsidRDefault="005C6A97" w:rsidP="00922A56">
      <w:pPr>
        <w:pStyle w:val="Normln-odstavec-slovan"/>
      </w:pPr>
      <w:r w:rsidRPr="00BC26B9">
        <w:t>Informační systém je tvořen množinou jednoho nebo několika samostatných vzájemně nepropojených pracovišť, kde pracovištěm rozumíme jeden samostatný stacionární případně přenosný počítač, jeho programové vybavení, k tomu patřící periferní zařízení nebo prostředky schopné provádět sběr, tvorbu, zpracování, ukládání, zobrazení nebo přenos utajovaných informací, který je umístěn v ohraničeném prostoru a není propojen s jiným informačním případně komunikačním systémem.</w:t>
      </w:r>
    </w:p>
    <w:p w14:paraId="10EB0037" w14:textId="77777777" w:rsidR="005C6A97" w:rsidRDefault="005C6A97" w:rsidP="00922A56">
      <w:pPr>
        <w:pStyle w:val="Normln-odstavec-slovan"/>
      </w:pPr>
      <w:r w:rsidRPr="00BC26B9">
        <w:t>Celkový počet provozovaných pracovišť a poč</w:t>
      </w:r>
      <w:r>
        <w:t>et uživatelů vychází z potřeb a </w:t>
      </w:r>
      <w:r w:rsidRPr="00BC26B9">
        <w:t>požadavků provozovatele informačního systému</w:t>
      </w:r>
      <w:r>
        <w:t>.</w:t>
      </w:r>
    </w:p>
    <w:p w14:paraId="22740AC9" w14:textId="119A8AE7" w:rsidR="005C6A97" w:rsidRDefault="005C6A97" w:rsidP="00922A56">
      <w:pPr>
        <w:pStyle w:val="Normln-odstavec-slovan"/>
      </w:pPr>
      <w:r>
        <w:t>Informační systém je provozován v bezpečnostním provozním módu s nejvyšší úrovní</w:t>
      </w:r>
      <w:r w:rsidR="00A751EA">
        <w:rPr>
          <w:rStyle w:val="Znakapoznpodarou"/>
        </w:rPr>
        <w:footnoteReference w:id="7"/>
      </w:r>
      <w:r w:rsidR="00466708" w:rsidRPr="00173952">
        <w:rPr>
          <w:vertAlign w:val="superscript"/>
        </w:rPr>
        <w:t>)</w:t>
      </w:r>
      <w:r>
        <w:t>. Tuto informaci vyznačí bezpečnostní správce na „Specifikační list pracoviště“.</w:t>
      </w:r>
    </w:p>
    <w:p w14:paraId="58CE86F7" w14:textId="6CC0D8C7" w:rsidR="005C6A97" w:rsidRDefault="005C6A97" w:rsidP="00922A56">
      <w:pPr>
        <w:pStyle w:val="Normln-odstavec-slovan"/>
      </w:pPr>
      <w:r w:rsidRPr="00BC26B9">
        <w:t xml:space="preserve">Základní jednotka </w:t>
      </w:r>
      <w:r w:rsidR="00A751EA">
        <w:t>(</w:t>
      </w:r>
      <w:r w:rsidRPr="00BC26B9">
        <w:t>počítač</w:t>
      </w:r>
      <w:r w:rsidR="00A751EA">
        <w:t>, notebook)</w:t>
      </w:r>
      <w:r w:rsidRPr="00BC26B9">
        <w:t xml:space="preserve"> je na viditelném místě označena štítkem s</w:t>
      </w:r>
      <w:r w:rsidR="00CF418B">
        <w:t> </w:t>
      </w:r>
      <w:r w:rsidRPr="00BC26B9">
        <w:t>uvedením stupně utajení, tak aby byla zřejmá její příslušnost k informačnímu systému</w:t>
      </w:r>
      <w:r>
        <w:t>.</w:t>
      </w:r>
    </w:p>
    <w:p w14:paraId="061C8DEF" w14:textId="77777777" w:rsidR="005C6A97" w:rsidRDefault="005C6A97" w:rsidP="00922A56">
      <w:pPr>
        <w:pStyle w:val="Normln-odstavec-slovan"/>
      </w:pPr>
      <w:r w:rsidRPr="00BC26B9">
        <w:lastRenderedPageBreak/>
        <w:t>Ke každému pracovišti vede bezpečnostní správce „Specifikační list pracoviště“, který obsahuje</w:t>
      </w:r>
      <w:r>
        <w:t>:</w:t>
      </w:r>
    </w:p>
    <w:p w14:paraId="107DBDAE" w14:textId="77777777" w:rsidR="005C6A97" w:rsidRDefault="005C6A97" w:rsidP="00922A56">
      <w:pPr>
        <w:pStyle w:val="Normln-odstavec-odrka"/>
      </w:pPr>
      <w:r>
        <w:t>maximální stupeň utajení zpracovávaných informací,</w:t>
      </w:r>
    </w:p>
    <w:p w14:paraId="42E263FF" w14:textId="77777777" w:rsidR="005C6A97" w:rsidRDefault="005C6A97" w:rsidP="00922A56">
      <w:pPr>
        <w:pStyle w:val="Normln-odstavec-odrka"/>
      </w:pPr>
      <w:r>
        <w:t>bezpečnostní provozní mód,</w:t>
      </w:r>
    </w:p>
    <w:p w14:paraId="022318CA" w14:textId="77777777" w:rsidR="005C6A97" w:rsidRDefault="005C6A97" w:rsidP="00922A56">
      <w:pPr>
        <w:pStyle w:val="Normln-odstavec-odrka"/>
      </w:pPr>
      <w:r>
        <w:t>seznam použitého HW a SW,</w:t>
      </w:r>
    </w:p>
    <w:p w14:paraId="177AA71F" w14:textId="77777777" w:rsidR="005C6A97" w:rsidRDefault="005C6A97" w:rsidP="00922A56">
      <w:pPr>
        <w:pStyle w:val="Normln-odstavec-odrka"/>
      </w:pPr>
      <w:r>
        <w:t>umístění,</w:t>
      </w:r>
    </w:p>
    <w:p w14:paraId="576A0A68" w14:textId="621A74E5" w:rsidR="005C6A97" w:rsidRDefault="005C6A97" w:rsidP="00922A56">
      <w:pPr>
        <w:pStyle w:val="Normln-odstavec-odrka"/>
      </w:pPr>
      <w:r>
        <w:t>specifikace zabezpečené oblasti nebo objektu</w:t>
      </w:r>
      <w:r w:rsidR="00466708">
        <w:t>.</w:t>
      </w:r>
    </w:p>
    <w:p w14:paraId="11C44DD6" w14:textId="77777777" w:rsidR="005C6A97" w:rsidRPr="00E83109" w:rsidRDefault="005C6A97" w:rsidP="005C6A97">
      <w:pPr>
        <w:pStyle w:val="Normln-clanek"/>
      </w:pPr>
    </w:p>
    <w:p w14:paraId="32EAD4C6" w14:textId="77777777" w:rsidR="005C6A97" w:rsidRDefault="005C6A97" w:rsidP="005C6A97">
      <w:pPr>
        <w:pStyle w:val="Normln-nadpis"/>
      </w:pPr>
      <w:bookmarkStart w:id="160" w:name="_Toc84574939"/>
      <w:bookmarkStart w:id="161" w:name="_Toc209018123"/>
      <w:r>
        <w:t>Podmínky provozování</w:t>
      </w:r>
      <w:bookmarkEnd w:id="160"/>
      <w:bookmarkEnd w:id="161"/>
    </w:p>
    <w:p w14:paraId="75F17516" w14:textId="77777777" w:rsidR="005C6A97" w:rsidRDefault="005C6A97" w:rsidP="00922A56">
      <w:pPr>
        <w:pStyle w:val="Normln-odstavec-slovan"/>
      </w:pPr>
      <w:r w:rsidRPr="00D3637C">
        <w:t xml:space="preserve">Informační systém </w:t>
      </w:r>
      <w:r>
        <w:t>je</w:t>
      </w:r>
      <w:r w:rsidRPr="00D3637C">
        <w:t xml:space="preserve"> možné provozovat pouze za předpokladu</w:t>
      </w:r>
      <w:r>
        <w:t>, že jej certifikoval NÚKIB a odpovědná osoba nebo jí pověřená osoba jej schválila do provozu.</w:t>
      </w:r>
    </w:p>
    <w:p w14:paraId="4B25BFEF" w14:textId="77777777" w:rsidR="005C6A97" w:rsidRDefault="005C6A97" w:rsidP="00922A56">
      <w:pPr>
        <w:pStyle w:val="Normln-odstavec-slovan"/>
      </w:pPr>
      <w:r>
        <w:t>V informačním systému lze provozovat pouze to pracoviště:</w:t>
      </w:r>
    </w:p>
    <w:p w14:paraId="0240FFE1" w14:textId="744EDCCD" w:rsidR="005C6A97" w:rsidRDefault="005C6A97" w:rsidP="00922A56">
      <w:pPr>
        <w:pStyle w:val="Normln-odstavec-odrka"/>
      </w:pPr>
      <w:r>
        <w:t>které je umístěno v souladu s požadavky fyzické bezpečnosti,</w:t>
      </w:r>
    </w:p>
    <w:p w14:paraId="12A51C3B" w14:textId="77777777" w:rsidR="005C6A97" w:rsidRDefault="005C6A97" w:rsidP="00922A56">
      <w:pPr>
        <w:pStyle w:val="Normln-odstavec-odrka"/>
      </w:pPr>
      <w:r>
        <w:t>jehož HW komponenty jsou označeny a nastaveny v souladu s výsledky analýzy rizik,</w:t>
      </w:r>
    </w:p>
    <w:p w14:paraId="6338AD78" w14:textId="77777777" w:rsidR="005C6A97" w:rsidRDefault="005C6A97" w:rsidP="00922A56">
      <w:pPr>
        <w:pStyle w:val="Normln-odstavec-odrka"/>
      </w:pPr>
      <w:r>
        <w:t>pro které bezpečnostní správce vede „Specifikační list pracoviště“,</w:t>
      </w:r>
    </w:p>
    <w:p w14:paraId="1063C19E" w14:textId="181D5DB4" w:rsidR="005C6A97" w:rsidRDefault="005C6A97" w:rsidP="00922A56">
      <w:pPr>
        <w:pStyle w:val="Normln-odstavec-odrka"/>
      </w:pPr>
      <w:r>
        <w:t>pro které bezpečnostní správce vede „</w:t>
      </w:r>
      <w:r w:rsidR="00A751EA">
        <w:t>E</w:t>
      </w:r>
      <w:r>
        <w:t>videnci uživatelů“,</w:t>
      </w:r>
    </w:p>
    <w:p w14:paraId="5E0788E3" w14:textId="10799E89" w:rsidR="005C6A97" w:rsidRDefault="005C6A97" w:rsidP="00922A56">
      <w:pPr>
        <w:pStyle w:val="Normln-odstavec-odrka"/>
      </w:pPr>
      <w:r>
        <w:t>které NÚKIB schválil do provozu.</w:t>
      </w:r>
    </w:p>
    <w:p w14:paraId="621B5909" w14:textId="44B24173" w:rsidR="005C6A97" w:rsidRPr="00036887" w:rsidRDefault="00D7316C" w:rsidP="005C6A97">
      <w:pPr>
        <w:pStyle w:val="Normln-nadpis-cast"/>
      </w:pPr>
      <w:bookmarkStart w:id="162" w:name="_Toc524959444"/>
      <w:bookmarkStart w:id="163" w:name="_Toc84574940"/>
      <w:bookmarkStart w:id="164" w:name="_Toc209018124"/>
      <w:r>
        <w:t>P</w:t>
      </w:r>
      <w:r w:rsidR="005C6A97">
        <w:t>ersonální bezpečnost</w:t>
      </w:r>
      <w:bookmarkEnd w:id="162"/>
      <w:bookmarkEnd w:id="163"/>
      <w:bookmarkEnd w:id="164"/>
    </w:p>
    <w:p w14:paraId="4E338FAD" w14:textId="77777777" w:rsidR="005C6A97" w:rsidRDefault="005C6A97" w:rsidP="005C6A97">
      <w:pPr>
        <w:pStyle w:val="Normln-clanek"/>
      </w:pPr>
    </w:p>
    <w:p w14:paraId="2B1BBEC9" w14:textId="77777777" w:rsidR="005C6A97" w:rsidRDefault="005C6A97" w:rsidP="005C6A97">
      <w:pPr>
        <w:pStyle w:val="Normln-nadpis"/>
      </w:pPr>
      <w:bookmarkStart w:id="165" w:name="_Toc84574941"/>
      <w:bookmarkStart w:id="166" w:name="_Toc209018125"/>
      <w:r>
        <w:t>Obecné požadavky</w:t>
      </w:r>
      <w:bookmarkEnd w:id="165"/>
      <w:bookmarkEnd w:id="166"/>
    </w:p>
    <w:p w14:paraId="6272DDD0" w14:textId="5EFDBC51" w:rsidR="005C6A97" w:rsidRDefault="005C6A97" w:rsidP="00922A56">
      <w:pPr>
        <w:pStyle w:val="Normln-odstavec-slovan"/>
      </w:pPr>
      <w:r>
        <w:t>Pro Informační systém jsou definované tři základní role: uživatel, bezpečnostní správce a provozní správce.</w:t>
      </w:r>
    </w:p>
    <w:p w14:paraId="6BB468A0" w14:textId="77777777" w:rsidR="005C6A97" w:rsidRDefault="005C6A97" w:rsidP="00922A56">
      <w:pPr>
        <w:pStyle w:val="Normln-odstavec-slovan"/>
      </w:pPr>
      <w:r>
        <w:t xml:space="preserve">Rolí rozumíme </w:t>
      </w:r>
      <w:r w:rsidRPr="00173952">
        <w:t xml:space="preserve">souhrn určených činností a potřebných autorizací pro </w:t>
      </w:r>
      <w:r>
        <w:t xml:space="preserve">pracovníka </w:t>
      </w:r>
      <w:r w:rsidRPr="00173952">
        <w:t>působící</w:t>
      </w:r>
      <w:r>
        <w:t>ho</w:t>
      </w:r>
      <w:r w:rsidRPr="00173952">
        <w:t xml:space="preserve"> v</w:t>
      </w:r>
      <w:r>
        <w:t> </w:t>
      </w:r>
      <w:r w:rsidRPr="00173952">
        <w:t>informačním systému</w:t>
      </w:r>
      <w:r>
        <w:t>.</w:t>
      </w:r>
    </w:p>
    <w:p w14:paraId="031EA9D4" w14:textId="77777777" w:rsidR="005C6A97" w:rsidRDefault="005C6A97" w:rsidP="00922A56">
      <w:pPr>
        <w:pStyle w:val="Normln-odstavec-slovan"/>
      </w:pPr>
      <w:r>
        <w:t>Pro každou roli je vypracována směrnice, která definuje práva a povinnosti pracovníka vykonávající danou roli.</w:t>
      </w:r>
    </w:p>
    <w:p w14:paraId="4A65EC7A" w14:textId="77777777" w:rsidR="005C6A97" w:rsidRDefault="005C6A97" w:rsidP="00922A56">
      <w:pPr>
        <w:pStyle w:val="Normln-odstavec-slovan"/>
      </w:pPr>
      <w:r>
        <w:t>Bezpečnostní a provozní správci a uživatelé splňují pro výkon své role následující podmínky:</w:t>
      </w:r>
    </w:p>
    <w:p w14:paraId="432DE295" w14:textId="77777777" w:rsidR="005C6A97" w:rsidRDefault="005C6A97" w:rsidP="00922A56">
      <w:pPr>
        <w:pStyle w:val="Normln-odstavec-odrka"/>
      </w:pPr>
      <w:r>
        <w:t xml:space="preserve">jsou </w:t>
      </w:r>
      <w:r w:rsidRPr="00036887">
        <w:t xml:space="preserve">oprávněni k přístupu </w:t>
      </w:r>
      <w:r>
        <w:t xml:space="preserve">k utajované informaci </w:t>
      </w:r>
      <w:r w:rsidRPr="00036887">
        <w:t>minimálně pro stupeň utajení</w:t>
      </w:r>
      <w:r>
        <w:t xml:space="preserve"> Vyhrazené,</w:t>
      </w:r>
    </w:p>
    <w:p w14:paraId="525A4BF0" w14:textId="77777777" w:rsidR="005C6A97" w:rsidRDefault="005C6A97" w:rsidP="00922A56">
      <w:pPr>
        <w:pStyle w:val="Normln-odstavec-odrka"/>
      </w:pPr>
      <w:r>
        <w:t xml:space="preserve">jsou písemně </w:t>
      </w:r>
      <w:r w:rsidRPr="00036887">
        <w:t>pověřeni do příslušné role v informačním systému</w:t>
      </w:r>
      <w:r>
        <w:t>,</w:t>
      </w:r>
    </w:p>
    <w:p w14:paraId="6D201FE9" w14:textId="77777777" w:rsidR="005C6A97" w:rsidRDefault="005C6A97" w:rsidP="00922A56">
      <w:pPr>
        <w:pStyle w:val="Normln-odstavec-odrka"/>
      </w:pPr>
      <w:r>
        <w:t xml:space="preserve">jsou </w:t>
      </w:r>
      <w:r w:rsidRPr="00036887">
        <w:t>evidováni ve stanovených pomůckách</w:t>
      </w:r>
      <w:r>
        <w:t>,</w:t>
      </w:r>
    </w:p>
    <w:p w14:paraId="047512CD" w14:textId="77777777" w:rsidR="005C6A97" w:rsidRDefault="005C6A97" w:rsidP="00922A56">
      <w:pPr>
        <w:pStyle w:val="Normln-odstavec-odrka"/>
      </w:pPr>
      <w:r>
        <w:t xml:space="preserve">jsou </w:t>
      </w:r>
      <w:r w:rsidRPr="00036887">
        <w:t>proškoleni v souladu s</w:t>
      </w:r>
      <w:r>
        <w:t xml:space="preserve"> vyhláškou</w:t>
      </w:r>
      <w:r>
        <w:rPr>
          <w:rStyle w:val="Znakapoznpodarou"/>
        </w:rPr>
        <w:footnoteReference w:id="8"/>
      </w:r>
      <w:r w:rsidRPr="00173952">
        <w:rPr>
          <w:vertAlign w:val="superscript"/>
        </w:rPr>
        <w:t>)</w:t>
      </w:r>
      <w:r>
        <w:t>.</w:t>
      </w:r>
    </w:p>
    <w:p w14:paraId="1A5EFE58" w14:textId="77777777" w:rsidR="005C6A97" w:rsidRDefault="005C6A97" w:rsidP="00922A56">
      <w:pPr>
        <w:pStyle w:val="Normln-odstavec-slovan"/>
      </w:pPr>
      <w:r>
        <w:lastRenderedPageBreak/>
        <w:t>Pověření pracovníka do stanovené role provádí písemně odpovědná osoba nebo jí pověřená osoba.</w:t>
      </w:r>
      <w:r w:rsidRPr="00C7607C">
        <w:t xml:space="preserve"> </w:t>
      </w:r>
      <w:r w:rsidRPr="00036887">
        <w:t xml:space="preserve">Pověření pracovníka do role </w:t>
      </w:r>
      <w:r>
        <w:t xml:space="preserve">bezpečnostního nebo provozního správce </w:t>
      </w:r>
      <w:r w:rsidRPr="00036887">
        <w:t xml:space="preserve">slouží zároveň jako pověření do role </w:t>
      </w:r>
      <w:r>
        <w:t>u</w:t>
      </w:r>
      <w:r w:rsidRPr="00036887">
        <w:t>živatele</w:t>
      </w:r>
      <w:r>
        <w:t>.</w:t>
      </w:r>
    </w:p>
    <w:p w14:paraId="49502E77" w14:textId="77777777" w:rsidR="005C6A97" w:rsidRDefault="005C6A97" w:rsidP="00922A56">
      <w:pPr>
        <w:pStyle w:val="Normln-odstavec-slovan"/>
      </w:pPr>
      <w:r>
        <w:t>Bezpečnostní správce vede evidenci uživatelů včetně jejich proškolení a pověření.</w:t>
      </w:r>
    </w:p>
    <w:p w14:paraId="2413636C" w14:textId="77777777" w:rsidR="005C6A97" w:rsidRDefault="005C6A97" w:rsidP="00922A56">
      <w:pPr>
        <w:pStyle w:val="Normln-odstavec-slovan"/>
      </w:pPr>
      <w:r>
        <w:t>Role provozního správce a bezpečnostního správce mohou být sloučeny.</w:t>
      </w:r>
    </w:p>
    <w:p w14:paraId="16D9F80F" w14:textId="7752AFD9" w:rsidR="005C6A97" w:rsidRDefault="00D7316C" w:rsidP="005C6A97">
      <w:pPr>
        <w:pStyle w:val="Normln-nadpis-cast"/>
      </w:pPr>
      <w:bookmarkStart w:id="167" w:name="_Toc524959447"/>
      <w:bookmarkStart w:id="168" w:name="_Toc84574942"/>
      <w:bookmarkStart w:id="169" w:name="_Toc209018126"/>
      <w:r>
        <w:t>I</w:t>
      </w:r>
      <w:r w:rsidR="005C6A97">
        <w:t>nformační bezpečnost</w:t>
      </w:r>
      <w:bookmarkEnd w:id="167"/>
      <w:bookmarkEnd w:id="168"/>
      <w:bookmarkEnd w:id="169"/>
    </w:p>
    <w:p w14:paraId="430E186A" w14:textId="77777777" w:rsidR="005C6A97" w:rsidRDefault="005C6A97" w:rsidP="005C6A97">
      <w:pPr>
        <w:pStyle w:val="Normln-clanek"/>
      </w:pPr>
    </w:p>
    <w:p w14:paraId="0ECB607F" w14:textId="77777777" w:rsidR="005C6A97" w:rsidRDefault="005C6A97" w:rsidP="005C6A97">
      <w:pPr>
        <w:pStyle w:val="Normln-nadpis"/>
      </w:pPr>
      <w:bookmarkStart w:id="170" w:name="_Toc84574943"/>
      <w:bookmarkStart w:id="171" w:name="_Toc209018127"/>
      <w:r>
        <w:t>Nastavení parametrů BIOS/UEFI</w:t>
      </w:r>
      <w:bookmarkEnd w:id="170"/>
      <w:bookmarkEnd w:id="171"/>
    </w:p>
    <w:p w14:paraId="2B418E47" w14:textId="77777777" w:rsidR="005C6A97" w:rsidRDefault="005C6A97" w:rsidP="00922A56">
      <w:pPr>
        <w:pStyle w:val="Normln-odstavec-slovan"/>
      </w:pPr>
      <w:r>
        <w:t>Nastavení parametrů BIOS/UEFI je provedeno podle doporučení NÚKIB</w:t>
      </w:r>
    </w:p>
    <w:p w14:paraId="0CFBFEBB" w14:textId="77777777" w:rsidR="005C6A97" w:rsidRDefault="005C6A97" w:rsidP="00922A56">
      <w:pPr>
        <w:pStyle w:val="Normln-odstavec-slovan"/>
      </w:pPr>
      <w:r>
        <w:t>Přístup k BIOS/UEFI je umožněn pouze po zadání hesla, jehož délka je minimálně 12 znaků.</w:t>
      </w:r>
    </w:p>
    <w:p w14:paraId="3A68039B" w14:textId="77777777" w:rsidR="005C6A97" w:rsidRDefault="005C6A97" w:rsidP="00922A56">
      <w:pPr>
        <w:pStyle w:val="Normln-odstavec-slovan"/>
      </w:pPr>
      <w:r>
        <w:t>Bootování je povoleno pouze z HDD/SSD, který obsahuje systémový oddíl nebo Windows Boot Manager.</w:t>
      </w:r>
    </w:p>
    <w:p w14:paraId="435F2993" w14:textId="77777777" w:rsidR="005C6A97" w:rsidRDefault="005C6A97" w:rsidP="00922A56">
      <w:pPr>
        <w:pStyle w:val="Normln-odstavec-slovan"/>
      </w:pPr>
      <w:r>
        <w:t>V případě UEFI je deaktivována možnost spuštění jednorázového Boot Menu (volba Boot Device List).</w:t>
      </w:r>
    </w:p>
    <w:p w14:paraId="34CAC532" w14:textId="77777777" w:rsidR="005C6A97" w:rsidRDefault="005C6A97" w:rsidP="00922A56">
      <w:pPr>
        <w:pStyle w:val="Normln-odstavec-slovan"/>
      </w:pPr>
      <w:r>
        <w:t>Možnost bootování z ostatních zařízení (LAN, USB, Secure Digital SD apod.) je zakázána.</w:t>
      </w:r>
    </w:p>
    <w:p w14:paraId="61FBCC01" w14:textId="77777777" w:rsidR="005C6A97" w:rsidRDefault="005C6A97" w:rsidP="00922A56">
      <w:pPr>
        <w:pStyle w:val="Normln-odstavec-slovan"/>
      </w:pPr>
      <w:r>
        <w:t>Nepotřebné komunikační a bezdrátové rozhraní (eSata, ThunderBolt, FireWire, Wireless, Bluetooth apod.) jsou zakázány.</w:t>
      </w:r>
    </w:p>
    <w:p w14:paraId="13CE2F16" w14:textId="77777777" w:rsidR="005C6A97" w:rsidRPr="004B6E91" w:rsidRDefault="005C6A97" w:rsidP="00922A56">
      <w:pPr>
        <w:pStyle w:val="Normln-odstavec-slovan"/>
      </w:pPr>
      <w:r>
        <w:t xml:space="preserve">Podrobné nastavení BIOS/UEFI je uvedeno v dokumentu „Bezpečnostní nastavení BIOS/UEFI </w:t>
      </w:r>
      <w:r w:rsidRPr="00E712A3">
        <w:t xml:space="preserve">informačního systému určeného pro nakládání s utajovanými informacemi do </w:t>
      </w:r>
      <w:r w:rsidRPr="004B6E91">
        <w:t>a</w:t>
      </w:r>
      <w:r>
        <w:t> </w:t>
      </w:r>
      <w:r w:rsidRPr="004B6E91">
        <w:t>včetně</w:t>
      </w:r>
      <w:r w:rsidRPr="00E712A3">
        <w:t xml:space="preserve"> stupně utajení Vyhrazené</w:t>
      </w:r>
      <w:r>
        <w:t>“.</w:t>
      </w:r>
    </w:p>
    <w:p w14:paraId="67F127F8" w14:textId="77777777" w:rsidR="005C6A97" w:rsidRDefault="005C6A97" w:rsidP="005C6A97">
      <w:pPr>
        <w:pStyle w:val="Normln-clanek"/>
      </w:pPr>
    </w:p>
    <w:p w14:paraId="29975227" w14:textId="77777777" w:rsidR="005C6A97" w:rsidRDefault="005C6A97" w:rsidP="005C6A97">
      <w:pPr>
        <w:pStyle w:val="Normln-nadpis"/>
      </w:pPr>
      <w:bookmarkStart w:id="172" w:name="_Toc84574944"/>
      <w:bookmarkStart w:id="173" w:name="_Toc209018128"/>
      <w:r>
        <w:t>Bezpečnostní nastavení operačního systému</w:t>
      </w:r>
      <w:bookmarkEnd w:id="172"/>
      <w:bookmarkEnd w:id="173"/>
    </w:p>
    <w:p w14:paraId="2D375BB7" w14:textId="77777777" w:rsidR="005C6A97" w:rsidRDefault="005C6A97" w:rsidP="00922A56">
      <w:pPr>
        <w:pStyle w:val="Normln-odstavec-slovan"/>
      </w:pPr>
      <w:r>
        <w:t>Pracoviště informačního systému jsou provozována se schváleným operačním systémem rodiny MS Windows.</w:t>
      </w:r>
    </w:p>
    <w:p w14:paraId="3FC64223" w14:textId="510572D0" w:rsidR="005C6A97" w:rsidRDefault="005C6A97" w:rsidP="00922A56">
      <w:pPr>
        <w:pStyle w:val="Normln-odstavec-slovan"/>
      </w:pPr>
      <w:r w:rsidRPr="00F2791A">
        <w:t>Operační systém je nastaven v souladu s</w:t>
      </w:r>
      <w:r>
        <w:t> </w:t>
      </w:r>
      <w:r w:rsidR="0086227D">
        <w:t>kapitolou</w:t>
      </w:r>
      <w:r>
        <w:t xml:space="preserve"> „V</w:t>
      </w:r>
      <w:r w:rsidRPr="00F2791A">
        <w:t>ýsledky analýzy rizik</w:t>
      </w:r>
      <w:r>
        <w:t>“</w:t>
      </w:r>
      <w:r w:rsidRPr="00F2791A">
        <w:t xml:space="preserve"> a</w:t>
      </w:r>
      <w:r>
        <w:t> </w:t>
      </w:r>
      <w:r w:rsidRPr="00F2791A">
        <w:t xml:space="preserve">podle doporučení NÚKIB. Nastavení operačního systému je popsáno v </w:t>
      </w:r>
      <w:r w:rsidR="00AA7543">
        <w:t>kapitole</w:t>
      </w:r>
      <w:r w:rsidRPr="00F2791A">
        <w:t xml:space="preserve"> „Bezpečnostní nastavení operačního systému</w:t>
      </w:r>
      <w:r>
        <w:t xml:space="preserve"> MS Windows</w:t>
      </w:r>
      <w:r w:rsidRPr="00F2791A">
        <w:t>“.</w:t>
      </w:r>
    </w:p>
    <w:p w14:paraId="33E41D92" w14:textId="77777777" w:rsidR="005C6A97" w:rsidRDefault="005C6A97" w:rsidP="00922A56">
      <w:pPr>
        <w:pStyle w:val="Normln-odstavec-slovan"/>
      </w:pPr>
      <w:r>
        <w:t>Použitý operační systém zajišťuje svými prostředky a nastavením:</w:t>
      </w:r>
    </w:p>
    <w:p w14:paraId="514F303F" w14:textId="77777777" w:rsidR="005C6A97" w:rsidRDefault="005C6A97" w:rsidP="00922A56">
      <w:pPr>
        <w:pStyle w:val="Normln-odstavec-odrka"/>
      </w:pPr>
      <w:r>
        <w:t>jednoznačnou identifikaci a autentizaci uživatele,</w:t>
      </w:r>
    </w:p>
    <w:p w14:paraId="65FAC24B" w14:textId="77777777" w:rsidR="005C6A97" w:rsidRDefault="005C6A97" w:rsidP="00922A56">
      <w:pPr>
        <w:pStyle w:val="Normln-odstavec-odrka"/>
      </w:pPr>
      <w:r>
        <w:t>volitelné řízení přístupu,</w:t>
      </w:r>
    </w:p>
    <w:p w14:paraId="5FFC962E" w14:textId="77777777" w:rsidR="005C6A97" w:rsidRDefault="005C6A97" w:rsidP="00922A56">
      <w:pPr>
        <w:pStyle w:val="Normln-odstavec-odrka"/>
      </w:pPr>
      <w:r>
        <w:t>vytváření auditních záznamů,</w:t>
      </w:r>
    </w:p>
    <w:p w14:paraId="781A41DE" w14:textId="77777777" w:rsidR="005C6A97" w:rsidRPr="008E4F07" w:rsidRDefault="005C6A97" w:rsidP="00922A56">
      <w:pPr>
        <w:pStyle w:val="Normln-odstavec-odrka"/>
      </w:pPr>
      <w:r>
        <w:t>ošetření paměťových objektů před jejich dalším použitím.</w:t>
      </w:r>
    </w:p>
    <w:p w14:paraId="225DD5B7" w14:textId="77777777" w:rsidR="005C6A97" w:rsidRDefault="005C6A97" w:rsidP="005C6A97">
      <w:pPr>
        <w:pStyle w:val="Normln-clanek"/>
      </w:pPr>
    </w:p>
    <w:p w14:paraId="04DC8EE6" w14:textId="77777777" w:rsidR="005C6A97" w:rsidRPr="00BA14E3" w:rsidRDefault="005C6A97" w:rsidP="005C6A97">
      <w:pPr>
        <w:pStyle w:val="Normln-nadpis"/>
      </w:pPr>
      <w:bookmarkStart w:id="174" w:name="_Toc84574945"/>
      <w:bookmarkStart w:id="175" w:name="_Toc209018129"/>
      <w:r w:rsidRPr="00557B7E">
        <w:t>Přístupová hesla</w:t>
      </w:r>
      <w:bookmarkEnd w:id="174"/>
      <w:bookmarkEnd w:id="175"/>
    </w:p>
    <w:p w14:paraId="1C62B0A0" w14:textId="77777777" w:rsidR="005C6A97" w:rsidRDefault="005C6A97" w:rsidP="00922A56">
      <w:pPr>
        <w:pStyle w:val="Normln-odstavec-slovan"/>
      </w:pPr>
      <w:r>
        <w:t>Přístupové heslo k účtu informačního systému je chráněno jako utajovaná informace stupně utajení Vyhrazené.</w:t>
      </w:r>
    </w:p>
    <w:p w14:paraId="111E9DE7" w14:textId="77777777" w:rsidR="005C6A97" w:rsidRDefault="005C6A97" w:rsidP="00922A56">
      <w:pPr>
        <w:pStyle w:val="Normln-odstavec-slovan"/>
      </w:pPr>
      <w:r>
        <w:t>Přístupová hesla k BIOS/UEFI, pevným účtům nebo ke službám operačního systému informačního systému jsou chráněna</w:t>
      </w:r>
      <w:r w:rsidRPr="00F2791A">
        <w:t xml:space="preserve"> jako utajovaná informace stupně utajení Vyhrazené</w:t>
      </w:r>
      <w:r>
        <w:t xml:space="preserve"> a jsou po dobu platnosti uložena v zabezpečené obálce v příslušném úschovném objektu.</w:t>
      </w:r>
    </w:p>
    <w:p w14:paraId="5E9C6E19" w14:textId="77777777" w:rsidR="005C6A97" w:rsidRDefault="005C6A97" w:rsidP="005C6A97">
      <w:pPr>
        <w:pStyle w:val="Normln-clanek"/>
      </w:pPr>
    </w:p>
    <w:p w14:paraId="3238A45A" w14:textId="77777777" w:rsidR="005C6A97" w:rsidRDefault="005C6A97" w:rsidP="005C6A97">
      <w:pPr>
        <w:pStyle w:val="Normln-nadpis"/>
      </w:pPr>
      <w:bookmarkStart w:id="176" w:name="_Toc84574946"/>
      <w:bookmarkStart w:id="177" w:name="_Toc209018130"/>
      <w:r>
        <w:t>Auditní záznamy</w:t>
      </w:r>
      <w:bookmarkEnd w:id="176"/>
      <w:bookmarkEnd w:id="177"/>
    </w:p>
    <w:p w14:paraId="4205E06B" w14:textId="77777777" w:rsidR="005C6A97" w:rsidRDefault="005C6A97" w:rsidP="00922A56">
      <w:pPr>
        <w:pStyle w:val="Normln-odstavec-slovan"/>
      </w:pPr>
      <w:r>
        <w:t>Vytváření auditních záznamů je zajišťováno funkcionalitou a nastavením použitého operačního systému případně i aplikačního software.</w:t>
      </w:r>
    </w:p>
    <w:p w14:paraId="767F4CE6" w14:textId="77777777" w:rsidR="005C6A97" w:rsidRDefault="005C6A97" w:rsidP="00922A56">
      <w:pPr>
        <w:pStyle w:val="Normln-odstavec-slovan"/>
      </w:pPr>
      <w:r>
        <w:t>Bezpečnostní správce provádí kontrolu a archivaci auditních záznamů:</w:t>
      </w:r>
    </w:p>
    <w:p w14:paraId="0CB60034" w14:textId="77777777" w:rsidR="005C6A97" w:rsidRDefault="005C6A97" w:rsidP="00922A56">
      <w:pPr>
        <w:pStyle w:val="Normln-odstavec-odrka"/>
      </w:pPr>
      <w:r>
        <w:t>pravidelně 1x měsíčně nebo,</w:t>
      </w:r>
    </w:p>
    <w:p w14:paraId="3D328D0E" w14:textId="77777777" w:rsidR="005C6A97" w:rsidRDefault="005C6A97" w:rsidP="00922A56">
      <w:pPr>
        <w:pStyle w:val="Normln-odstavec-odrka"/>
      </w:pPr>
      <w:r>
        <w:t>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575A1479" w14:textId="77777777" w:rsidR="005C6A97" w:rsidRDefault="005C6A97" w:rsidP="00922A56">
      <w:pPr>
        <w:pStyle w:val="Normln-odstavec-slovan"/>
      </w:pPr>
      <w:r>
        <w:t>Auditní záznamy jsou archivovány po dobu minimálně pěti let.</w:t>
      </w:r>
    </w:p>
    <w:p w14:paraId="35D03D40" w14:textId="77777777" w:rsidR="005C6A97" w:rsidRDefault="005C6A97" w:rsidP="00922A56">
      <w:pPr>
        <w:pStyle w:val="Normln-odstavec-slovan"/>
      </w:pPr>
      <w:r>
        <w:t>Auditní záznamy nejsou klasifikovány jako utajované informace, ale zachází se s nimi jako s citlivými informacemi.</w:t>
      </w:r>
    </w:p>
    <w:p w14:paraId="10CA8B2E" w14:textId="77777777" w:rsidR="005C6A97" w:rsidRDefault="005C6A97" w:rsidP="005C6A97">
      <w:pPr>
        <w:pStyle w:val="Normln-clanek"/>
      </w:pPr>
    </w:p>
    <w:p w14:paraId="454A2FC3" w14:textId="77777777" w:rsidR="005C6A97" w:rsidRDefault="005C6A97" w:rsidP="005C6A97">
      <w:pPr>
        <w:pStyle w:val="Normln-nadpis"/>
      </w:pPr>
      <w:bookmarkStart w:id="178" w:name="_Toc84574947"/>
      <w:bookmarkStart w:id="179" w:name="_Toc209018131"/>
      <w:r>
        <w:t>Bezpečnost V/V portů</w:t>
      </w:r>
      <w:bookmarkEnd w:id="178"/>
      <w:bookmarkEnd w:id="179"/>
    </w:p>
    <w:p w14:paraId="4A1733B1" w14:textId="77777777" w:rsidR="005C6A97" w:rsidRDefault="005C6A97" w:rsidP="00922A56">
      <w:pPr>
        <w:pStyle w:val="Normln-odstavec-slovan"/>
      </w:pPr>
      <w:r w:rsidRPr="00910794">
        <w:t>Používání vstupně výstupních portů na pracovištích je řízeno. Řízení vstupně výstupních portů zajišťuje, že na pracovišti mohou být používána pouze schválená vstupně výstupní zařízení</w:t>
      </w:r>
      <w:r>
        <w:t>.</w:t>
      </w:r>
    </w:p>
    <w:p w14:paraId="7726DDB2" w14:textId="0EF13139" w:rsidR="005C6A97" w:rsidRPr="00931470" w:rsidRDefault="005C6A97" w:rsidP="00922A56">
      <w:pPr>
        <w:pStyle w:val="Normln-odstavec-slovan"/>
      </w:pPr>
      <w:r>
        <w:t>Způsob řízení vstupně výstupních portů je popsán v </w:t>
      </w:r>
      <w:r w:rsidR="00AA7543">
        <w:t>kapitole</w:t>
      </w:r>
      <w:r>
        <w:t xml:space="preserve"> „</w:t>
      </w:r>
      <w:r w:rsidR="00AA7543" w:rsidRPr="00F2791A">
        <w:t>Bezpečnostní nastavení operačního systému</w:t>
      </w:r>
      <w:r w:rsidR="00AA7543">
        <w:t xml:space="preserve"> MS Windows</w:t>
      </w:r>
      <w:r>
        <w:t>“.</w:t>
      </w:r>
    </w:p>
    <w:p w14:paraId="2913F20C" w14:textId="77777777" w:rsidR="005C6A97" w:rsidRDefault="005C6A97" w:rsidP="005C6A97">
      <w:pPr>
        <w:pStyle w:val="Normln-clanek"/>
      </w:pPr>
    </w:p>
    <w:p w14:paraId="7D397DEA" w14:textId="77777777" w:rsidR="005C6A97" w:rsidRDefault="005C6A97" w:rsidP="005C6A97">
      <w:pPr>
        <w:pStyle w:val="Normln-nadpis"/>
      </w:pPr>
      <w:bookmarkStart w:id="180" w:name="_Toc84574948"/>
      <w:bookmarkStart w:id="181" w:name="_Toc209018132"/>
      <w:r>
        <w:t>Bezpečné mazání</w:t>
      </w:r>
      <w:bookmarkEnd w:id="180"/>
      <w:bookmarkEnd w:id="181"/>
    </w:p>
    <w:p w14:paraId="48CBC68B" w14:textId="720B3948" w:rsidR="00A95DC6" w:rsidRDefault="00A95DC6" w:rsidP="00922A56">
      <w:pPr>
        <w:pStyle w:val="Normln-odstavec-slovan"/>
      </w:pPr>
      <w:r>
        <w:t xml:space="preserve">Bezpečným mazáním rozumíme smazání uložených informací, jehož cílem není snížit nebo zrušit stupeň utajení </w:t>
      </w:r>
      <w:r w:rsidR="008407AC">
        <w:t>nosiče informací, ale pouze umožnění použití tohoto nosiče jiným uživatelem při zachování principu „need-to-know“.</w:t>
      </w:r>
    </w:p>
    <w:p w14:paraId="21A065C2" w14:textId="13F8BF33" w:rsidR="005C6A97" w:rsidRDefault="005C6A97" w:rsidP="00922A56">
      <w:pPr>
        <w:pStyle w:val="Normln-odstavec-slovan"/>
      </w:pPr>
      <w:r>
        <w:t>Bezpečné mazání nosičů informací není vyžadováno:</w:t>
      </w:r>
    </w:p>
    <w:p w14:paraId="216C7EBF" w14:textId="77777777" w:rsidR="005C6A97" w:rsidRDefault="005C6A97" w:rsidP="00922A56">
      <w:pPr>
        <w:pStyle w:val="Normln-odstavec-odrka"/>
      </w:pPr>
      <w:r>
        <w:t>na vyjímatelných nosičích informací po celou dobu využívání vyjímatelného nosiče informací uživatelem nebo skupinou uživatelů (princip „need-to-know“),</w:t>
      </w:r>
    </w:p>
    <w:p w14:paraId="5A4732DC" w14:textId="193B0187" w:rsidR="005C6A97" w:rsidRDefault="005C6A97" w:rsidP="00922A56">
      <w:pPr>
        <w:pStyle w:val="Normln-odstavec-odrka"/>
      </w:pPr>
      <w:r>
        <w:t>na HDD</w:t>
      </w:r>
      <w:r w:rsidR="00A95DC6">
        <w:t>/SSD</w:t>
      </w:r>
      <w:r>
        <w:t xml:space="preserve"> po celou dobu používání HDD</w:t>
      </w:r>
      <w:r w:rsidR="00A95DC6">
        <w:t>/SSD</w:t>
      </w:r>
      <w:r>
        <w:t xml:space="preserve"> v informačním systému.</w:t>
      </w:r>
    </w:p>
    <w:p w14:paraId="78771B14" w14:textId="77777777" w:rsidR="005C6A97" w:rsidRDefault="005C6A97" w:rsidP="00922A56">
      <w:pPr>
        <w:pStyle w:val="Normln-odstavec-slovan"/>
      </w:pPr>
      <w:r>
        <w:t>Bezpečné mazání nosičů informací je vyžadováno (pokud to umožňuje stav nosiče):</w:t>
      </w:r>
    </w:p>
    <w:p w14:paraId="0C56C375" w14:textId="77777777" w:rsidR="005C6A97" w:rsidRDefault="005C6A97" w:rsidP="00922A56">
      <w:pPr>
        <w:pStyle w:val="Normln-odstavec-odrka"/>
      </w:pPr>
      <w:r>
        <w:t>na vyjímatelných nosičích informací při změně uživatele nebo skupiny uživatelů vyjímatelného nosiče informací,</w:t>
      </w:r>
    </w:p>
    <w:p w14:paraId="77951646" w14:textId="77777777" w:rsidR="005C6A97" w:rsidRDefault="005C6A97" w:rsidP="00922A56">
      <w:pPr>
        <w:pStyle w:val="Normln-odstavec-odrka"/>
      </w:pPr>
      <w:r>
        <w:t>na vyjímatelných nosičích informací při jejich vyřazení z používání nebo ničení,</w:t>
      </w:r>
    </w:p>
    <w:p w14:paraId="2D84732B" w14:textId="1270AF2E" w:rsidR="005C6A97" w:rsidRDefault="005C6A97" w:rsidP="00922A56">
      <w:pPr>
        <w:pStyle w:val="Normln-odstavec-odrka"/>
      </w:pPr>
      <w:r>
        <w:lastRenderedPageBreak/>
        <w:t>na HDD</w:t>
      </w:r>
      <w:r w:rsidR="00A95DC6">
        <w:t>/SSD</w:t>
      </w:r>
      <w:r>
        <w:t xml:space="preserve"> při vyřazení HDD</w:t>
      </w:r>
      <w:r w:rsidR="00A95DC6">
        <w:t>/SSD</w:t>
      </w:r>
      <w:r>
        <w:t xml:space="preserve"> z informačního systému nebo jeho ničení.</w:t>
      </w:r>
    </w:p>
    <w:p w14:paraId="4D42F649" w14:textId="77777777" w:rsidR="005C6A97" w:rsidRDefault="005C6A97" w:rsidP="00922A56">
      <w:pPr>
        <w:pStyle w:val="Normln-odstavec-slovan"/>
      </w:pPr>
      <w:r>
        <w:t xml:space="preserve">Bezpečné mazání zajišťuje nebo provádí bezpečnostní správce. </w:t>
      </w:r>
    </w:p>
    <w:p w14:paraId="1CEF3B2B" w14:textId="77777777" w:rsidR="005C6A97" w:rsidRPr="00931470" w:rsidRDefault="005C6A97" w:rsidP="00922A56">
      <w:pPr>
        <w:pStyle w:val="Normln-odstavec-slovan"/>
      </w:pPr>
      <w:r>
        <w:t>Snižování nebo rušení stupně utajení nosičů informací je zakázáno. Jedinou výjimkou je stav, kdy lze prokazatelně dokázat, že po celou dobu používání nosiče na něj nebyla uložena žádná utajovaná informace.</w:t>
      </w:r>
    </w:p>
    <w:p w14:paraId="20BDA2A3" w14:textId="77777777" w:rsidR="005C6A97" w:rsidRDefault="005C6A97" w:rsidP="005C6A97">
      <w:pPr>
        <w:pStyle w:val="Normln-clanek"/>
      </w:pPr>
    </w:p>
    <w:p w14:paraId="2614FBAB" w14:textId="77777777" w:rsidR="005C6A97" w:rsidRDefault="005C6A97" w:rsidP="005C6A97">
      <w:pPr>
        <w:pStyle w:val="Normln-nadpis"/>
      </w:pPr>
      <w:bookmarkStart w:id="182" w:name="_Toc84574949"/>
      <w:bookmarkStart w:id="183" w:name="_Toc209018133"/>
      <w:r>
        <w:t>Antivirová ochrana a aktualizace virových řetězců</w:t>
      </w:r>
      <w:bookmarkEnd w:id="182"/>
      <w:bookmarkEnd w:id="183"/>
    </w:p>
    <w:p w14:paraId="0E07884B" w14:textId="77777777" w:rsidR="005C6A97" w:rsidRDefault="005C6A97" w:rsidP="00922A56">
      <w:pPr>
        <w:pStyle w:val="Normln-odstavec-slovan"/>
      </w:pPr>
      <w:r>
        <w:t>Na pracovišti je použit SW antivirové ochrany, který bezpečnostní správce uvede na „Specifikační list pracoviště“, a jehož aktualizaci provádí provozní případně bezpečnostní správce.</w:t>
      </w:r>
    </w:p>
    <w:p w14:paraId="52046F6D" w14:textId="77777777" w:rsidR="005C6A97" w:rsidRDefault="005C6A97" w:rsidP="00922A56">
      <w:pPr>
        <w:pStyle w:val="Normln-odstavec-slovan"/>
      </w:pPr>
      <w:r>
        <w:t>Aktualizace virových řetězců je prováděna:</w:t>
      </w:r>
    </w:p>
    <w:p w14:paraId="0F337BB2" w14:textId="77777777" w:rsidR="005C6A97" w:rsidRDefault="005C6A97" w:rsidP="00922A56">
      <w:pPr>
        <w:pStyle w:val="Normln-odstavec-odrka"/>
      </w:pPr>
      <w:r>
        <w:t>pravidelně 1x měsíčně nebo,</w:t>
      </w:r>
    </w:p>
    <w:p w14:paraId="451D2000" w14:textId="77777777" w:rsidR="005C6A97" w:rsidRDefault="005C6A97" w:rsidP="00922A56">
      <w:pPr>
        <w:pStyle w:val="Normln-odstavec-odrka"/>
      </w:pPr>
      <w:r>
        <w:t>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09616CA8" w14:textId="77777777" w:rsidR="005C6A97" w:rsidRDefault="005C6A97" w:rsidP="005C6A97">
      <w:pPr>
        <w:pStyle w:val="Normln-clanek"/>
      </w:pPr>
    </w:p>
    <w:p w14:paraId="79921589" w14:textId="77777777" w:rsidR="005C6A97" w:rsidRDefault="005C6A97" w:rsidP="005C6A97">
      <w:pPr>
        <w:pStyle w:val="Normln-nadpis"/>
      </w:pPr>
      <w:bookmarkStart w:id="184" w:name="_Toc84574950"/>
      <w:bookmarkStart w:id="185" w:name="_Toc209018134"/>
      <w:r>
        <w:t>Instalace a používání HW a SW</w:t>
      </w:r>
      <w:bookmarkEnd w:id="184"/>
      <w:bookmarkEnd w:id="185"/>
    </w:p>
    <w:p w14:paraId="745124EC" w14:textId="77777777" w:rsidR="005C6A97" w:rsidRDefault="005C6A97" w:rsidP="00922A56">
      <w:pPr>
        <w:pStyle w:val="Normln-odstavec-slovan"/>
      </w:pPr>
      <w:r>
        <w:t>Veškerý HW a SW použitý v informačním systému podléhá schválení NÚKIB.</w:t>
      </w:r>
    </w:p>
    <w:p w14:paraId="6802712F" w14:textId="77777777" w:rsidR="005C6A97" w:rsidRDefault="005C6A97" w:rsidP="00922A56">
      <w:pPr>
        <w:pStyle w:val="Normln-odstavec-slovan"/>
      </w:pPr>
      <w:r w:rsidRPr="00910794">
        <w:t>Pro každé pracoviště vede bezpečnostní správce „Specifikační list pracoviště“ na kterém je evidován použitý HW a SW</w:t>
      </w:r>
      <w:r>
        <w:t>.</w:t>
      </w:r>
    </w:p>
    <w:p w14:paraId="40BD173A" w14:textId="77777777" w:rsidR="005C6A97" w:rsidRDefault="005C6A97" w:rsidP="005C6A97">
      <w:pPr>
        <w:pStyle w:val="Normln-clanek"/>
      </w:pPr>
    </w:p>
    <w:p w14:paraId="3130EF47" w14:textId="77777777" w:rsidR="005C6A97" w:rsidRDefault="005C6A97" w:rsidP="005C6A97">
      <w:pPr>
        <w:pStyle w:val="Normln-nadpis"/>
      </w:pPr>
      <w:bookmarkStart w:id="186" w:name="_Toc84574951"/>
      <w:bookmarkStart w:id="187" w:name="_Toc209018135"/>
      <w:r>
        <w:t>Požadavky na dostupnost</w:t>
      </w:r>
      <w:bookmarkEnd w:id="186"/>
      <w:bookmarkEnd w:id="187"/>
    </w:p>
    <w:p w14:paraId="3D583D27" w14:textId="73A30638" w:rsidR="005C6A97" w:rsidRDefault="005C6A97" w:rsidP="00922A56">
      <w:pPr>
        <w:pStyle w:val="Normln-odstavec-slovan"/>
      </w:pPr>
      <w:r w:rsidRPr="00910794">
        <w:t xml:space="preserve">Dostupnost </w:t>
      </w:r>
      <w:r>
        <w:t xml:space="preserve">každého </w:t>
      </w:r>
      <w:r w:rsidRPr="00910794">
        <w:t xml:space="preserve">pracoviště stanoví odpovědná osoba nebo jí pověřená osoba tak, že určí maximální počet hodin, po kterou může být </w:t>
      </w:r>
      <w:r>
        <w:t xml:space="preserve">pracoviště </w:t>
      </w:r>
      <w:r w:rsidRPr="00910794">
        <w:t>nedostupn</w:t>
      </w:r>
      <w:r>
        <w:t>é</w:t>
      </w:r>
      <w:r w:rsidRPr="00910794">
        <w:t>.</w:t>
      </w:r>
    </w:p>
    <w:p w14:paraId="7D2ECA25" w14:textId="77777777" w:rsidR="005C6A97" w:rsidRDefault="005C6A97" w:rsidP="00922A56">
      <w:pPr>
        <w:pStyle w:val="Normln-odstavec-slovan"/>
      </w:pPr>
      <w:r>
        <w:t>V souladu se stanovenou dostupností volí bezpečnostní správce formu a frekvenci zálohování SW součástí pracoviště.</w:t>
      </w:r>
    </w:p>
    <w:p w14:paraId="070DEA80" w14:textId="08B0403B" w:rsidR="005C6A97" w:rsidRDefault="00D7316C" w:rsidP="005C6A97">
      <w:pPr>
        <w:pStyle w:val="Normln-nadpis-cast"/>
      </w:pPr>
      <w:bookmarkStart w:id="188" w:name="_Toc524959457"/>
      <w:bookmarkStart w:id="189" w:name="_Toc84574952"/>
      <w:bookmarkStart w:id="190" w:name="_Toc209018136"/>
      <w:r>
        <w:t>F</w:t>
      </w:r>
      <w:r w:rsidR="005C6A97">
        <w:t>yzická bezpečnost</w:t>
      </w:r>
      <w:bookmarkEnd w:id="188"/>
      <w:bookmarkEnd w:id="189"/>
      <w:bookmarkEnd w:id="190"/>
    </w:p>
    <w:p w14:paraId="3BE9EA1F" w14:textId="77777777" w:rsidR="005C6A97" w:rsidRDefault="005C6A97" w:rsidP="005C6A97">
      <w:pPr>
        <w:pStyle w:val="Normln-clanek"/>
      </w:pPr>
    </w:p>
    <w:p w14:paraId="17C774E4" w14:textId="77777777" w:rsidR="005C6A97" w:rsidRDefault="005C6A97" w:rsidP="005C6A97">
      <w:pPr>
        <w:pStyle w:val="Normln-nadpis"/>
      </w:pPr>
      <w:bookmarkStart w:id="191" w:name="_Toc84574953"/>
      <w:bookmarkStart w:id="192" w:name="_Toc209018137"/>
      <w:r>
        <w:t>Obecné požadavky</w:t>
      </w:r>
      <w:bookmarkEnd w:id="191"/>
      <w:bookmarkEnd w:id="192"/>
    </w:p>
    <w:p w14:paraId="59DC0932" w14:textId="77777777" w:rsidR="005C6A97" w:rsidRPr="00703A65" w:rsidRDefault="005C6A97" w:rsidP="00922A56">
      <w:pPr>
        <w:pStyle w:val="Normln-odstavec-slovan"/>
      </w:pPr>
      <w:r w:rsidRPr="00703A65">
        <w:t>Fyzická bezpečnost pracoviš</w:t>
      </w:r>
      <w:r>
        <w:t>ť</w:t>
      </w:r>
      <w:r w:rsidRPr="00703A65">
        <w:t xml:space="preserve"> </w:t>
      </w:r>
      <w:r>
        <w:t>je</w:t>
      </w:r>
      <w:r w:rsidRPr="00703A65">
        <w:t xml:space="preserve"> zajišťována aplikovanými opatřeními v</w:t>
      </w:r>
      <w:r>
        <w:t> </w:t>
      </w:r>
      <w:r w:rsidRPr="00703A65">
        <w:t>souladu s</w:t>
      </w:r>
      <w:r>
        <w:t> </w:t>
      </w:r>
      <w:r w:rsidRPr="00703A65">
        <w:t>právními předpisy a interními akty řízení upravujícími ochranu utajovaných informací.</w:t>
      </w:r>
    </w:p>
    <w:p w14:paraId="6959B01C" w14:textId="77777777" w:rsidR="005C6A97" w:rsidRDefault="005C6A97" w:rsidP="005C6A97">
      <w:pPr>
        <w:pStyle w:val="Normln-clanek"/>
      </w:pPr>
    </w:p>
    <w:p w14:paraId="30C6000F" w14:textId="77777777" w:rsidR="005C6A97" w:rsidRDefault="005C6A97" w:rsidP="005C6A97">
      <w:pPr>
        <w:pStyle w:val="Normln-nadpis"/>
      </w:pPr>
      <w:bookmarkStart w:id="193" w:name="_Toc84574954"/>
      <w:bookmarkStart w:id="194" w:name="_Toc209018138"/>
      <w:r>
        <w:t>Podmínky pro provozování pracoviště</w:t>
      </w:r>
      <w:bookmarkEnd w:id="193"/>
      <w:bookmarkEnd w:id="194"/>
    </w:p>
    <w:p w14:paraId="36FD09C7" w14:textId="77777777" w:rsidR="005C6A97" w:rsidRDefault="005C6A97" w:rsidP="00922A56">
      <w:pPr>
        <w:pStyle w:val="Normln-odstavec-slovan"/>
      </w:pPr>
      <w:r>
        <w:t>HW komponenty každého pracoviště jsou umístěny tak, aby bylo neoprávněné osobě zamezeno odezírání zpracovávané utajované informace.</w:t>
      </w:r>
    </w:p>
    <w:p w14:paraId="246CF854" w14:textId="77777777" w:rsidR="005C6A97" w:rsidRDefault="005C6A97" w:rsidP="00922A56">
      <w:pPr>
        <w:pStyle w:val="Normln-odstavec-slovan"/>
      </w:pPr>
      <w:r>
        <w:t>Při zpracovávání utajované informace typu audio záznamu, je zajištěno, že nedojde k porušení povinnosti při ochraně utajované informace cestou akustického přeslechu.</w:t>
      </w:r>
    </w:p>
    <w:p w14:paraId="037F6A9D" w14:textId="77777777" w:rsidR="005C6A97" w:rsidRDefault="005C6A97" w:rsidP="005C6A97">
      <w:pPr>
        <w:pStyle w:val="Normln-clanek"/>
      </w:pPr>
    </w:p>
    <w:p w14:paraId="4A29B013" w14:textId="77777777" w:rsidR="005C6A97" w:rsidRDefault="005C6A97" w:rsidP="005C6A97">
      <w:pPr>
        <w:pStyle w:val="Normln-nadpis"/>
      </w:pPr>
      <w:bookmarkStart w:id="195" w:name="_Toc84574955"/>
      <w:bookmarkStart w:id="196" w:name="_Toc209018139"/>
      <w:r>
        <w:t>Přeprava a ukládání nosičů utajovaných informací</w:t>
      </w:r>
      <w:bookmarkEnd w:id="195"/>
      <w:bookmarkEnd w:id="196"/>
    </w:p>
    <w:p w14:paraId="3C5494BB" w14:textId="77777777" w:rsidR="005C6A97" w:rsidRDefault="005C6A97" w:rsidP="00922A56">
      <w:pPr>
        <w:pStyle w:val="Normln-odstavec-slovan"/>
      </w:pPr>
      <w:r>
        <w:t>Nosiče utajovaných informací jsou přepravovány v aktovce, kufříku, kufru, přenosné bezpečnostní schránce nebo v kurýrním vaku, který je způsobilý k přepravě utajovaných dokumentů (dále jen „přenosná schránka“).</w:t>
      </w:r>
    </w:p>
    <w:p w14:paraId="13DA9CE2" w14:textId="77777777" w:rsidR="005C6A97" w:rsidRDefault="005C6A97" w:rsidP="00922A56">
      <w:pPr>
        <w:pStyle w:val="Normln-odstavec-slovan"/>
      </w:pPr>
      <w:r>
        <w:t>Přenosná schránka je zajišťována proti neoprávněné manipulaci s jejím obsahem např. uzamčením mechanickým zámkem, pečetěním apod. Přenosná schránka je opatřena na vhodném místě názvem a adresou provozovatele informačního systému provozuje a nápisem: „V případě nálezu neotvírejte a předejte neprodleně útvaru Policie ČR nebo Národnímu bezpečnostnímu úřadu!“.</w:t>
      </w:r>
    </w:p>
    <w:p w14:paraId="44C14080" w14:textId="77777777" w:rsidR="005C6A97" w:rsidRPr="00055A4E" w:rsidRDefault="005C6A97" w:rsidP="00922A56">
      <w:pPr>
        <w:pStyle w:val="Normln-odstavec-slovan"/>
      </w:pPr>
      <w:r>
        <w:t>Přenosné počítače a vyjímatelné nosiče utajovaných informací se ukládají v zabezpečené oblasti minimálně kategorie Vyhrazené v příslušném úschovném objektu typu 1 nebo 1A.</w:t>
      </w:r>
    </w:p>
    <w:p w14:paraId="44D44365" w14:textId="77777777" w:rsidR="005C6A97" w:rsidRDefault="005C6A97" w:rsidP="005C6A97">
      <w:pPr>
        <w:pStyle w:val="Normln-clanek"/>
      </w:pPr>
    </w:p>
    <w:p w14:paraId="1E2A4BD1" w14:textId="77777777" w:rsidR="005C6A97" w:rsidRDefault="005C6A97" w:rsidP="005C6A97">
      <w:pPr>
        <w:pStyle w:val="Normln-nadpis"/>
      </w:pPr>
      <w:bookmarkStart w:id="197" w:name="_Toc84574956"/>
      <w:bookmarkStart w:id="198" w:name="_Toc209018140"/>
      <w:r>
        <w:t>Režimová opatření</w:t>
      </w:r>
      <w:bookmarkEnd w:id="197"/>
      <w:bookmarkEnd w:id="198"/>
    </w:p>
    <w:p w14:paraId="57AB4766" w14:textId="77777777" w:rsidR="005C6A97" w:rsidRDefault="005C6A97" w:rsidP="00922A56">
      <w:pPr>
        <w:pStyle w:val="Normln-odstavec-slovan"/>
      </w:pPr>
      <w:r>
        <w:t>Na každém pracovišti</w:t>
      </w:r>
      <w:r w:rsidRPr="00F17565">
        <w:t xml:space="preserve"> se dodržují režimová opatření stanovená v příslušném projektu fyzické bezpečnosti</w:t>
      </w:r>
      <w:r>
        <w:t>.</w:t>
      </w:r>
    </w:p>
    <w:p w14:paraId="60DEEFEA" w14:textId="77777777" w:rsidR="005C6A97" w:rsidRPr="00FF73D1" w:rsidRDefault="005C6A97" w:rsidP="00922A56">
      <w:pPr>
        <w:pStyle w:val="Normln-odstavec-slovan"/>
      </w:pPr>
      <w:r>
        <w:t>Dodržování stanovených režimových opatření kontroluje bezpečnostní správce.</w:t>
      </w:r>
    </w:p>
    <w:p w14:paraId="63A6D85F" w14:textId="77777777" w:rsidR="005C6A97" w:rsidRDefault="005C6A97" w:rsidP="005C6A97">
      <w:pPr>
        <w:pStyle w:val="Normln-clanek"/>
      </w:pPr>
    </w:p>
    <w:p w14:paraId="12C791BA" w14:textId="77777777" w:rsidR="005C6A97" w:rsidRDefault="005C6A97" w:rsidP="005C6A97">
      <w:pPr>
        <w:pStyle w:val="Normln-nadpis"/>
      </w:pPr>
      <w:bookmarkStart w:id="199" w:name="_Toc84574957"/>
      <w:bookmarkStart w:id="200" w:name="_Toc209018141"/>
      <w:r>
        <w:t>Způsob evidence HW komponent</w:t>
      </w:r>
      <w:bookmarkEnd w:id="199"/>
      <w:bookmarkEnd w:id="200"/>
    </w:p>
    <w:p w14:paraId="0D2E3E8D" w14:textId="77777777" w:rsidR="005C6A97" w:rsidRDefault="005C6A97" w:rsidP="00922A56">
      <w:pPr>
        <w:pStyle w:val="Normln-odstavec-slovan"/>
      </w:pPr>
      <w:r>
        <w:t>Každá HW komponenta je evidována bezpečnostním správcem.</w:t>
      </w:r>
    </w:p>
    <w:p w14:paraId="4222609E" w14:textId="31EFE8AF" w:rsidR="005C6A97" w:rsidRDefault="005C6A97" w:rsidP="00922A56">
      <w:pPr>
        <w:pStyle w:val="Normln-odstavec-slovan"/>
      </w:pPr>
      <w:r w:rsidRPr="00F17565">
        <w:t xml:space="preserve">Základní jednotka </w:t>
      </w:r>
      <w:r w:rsidR="00B00397">
        <w:t>(</w:t>
      </w:r>
      <w:r w:rsidRPr="00F17565">
        <w:t>počítač</w:t>
      </w:r>
      <w:r w:rsidR="00B00397">
        <w:t>, notebook)</w:t>
      </w:r>
      <w:r w:rsidRPr="00F17565">
        <w:t xml:space="preserve"> je na viditelném místě označena štítkem </w:t>
      </w:r>
      <w:r w:rsidRPr="00F407D6">
        <w:t>obsahujícím údaje o stupni maximálním utajení zpracovávaných utajovaných informací a</w:t>
      </w:r>
      <w:r w:rsidR="00922A56">
        <w:t> </w:t>
      </w:r>
      <w:r w:rsidRPr="00F407D6">
        <w:t>názvem provozovatele informačního systému</w:t>
      </w:r>
      <w:r>
        <w:t>.</w:t>
      </w:r>
    </w:p>
    <w:p w14:paraId="3BE16C7C" w14:textId="3976358C" w:rsidR="005C6A97" w:rsidRDefault="005C6A97" w:rsidP="00922A56">
      <w:pPr>
        <w:pStyle w:val="Normln-odstavec-slovan"/>
      </w:pPr>
      <w:bookmarkStart w:id="201" w:name="_Hlk77918134"/>
      <w:r>
        <w:t>Příklad štítku pro označení základní jednotky:</w:t>
      </w:r>
      <w:bookmarkEnd w:id="201"/>
    </w:p>
    <w:p w14:paraId="520B97C7" w14:textId="77777777" w:rsidR="005C6A97" w:rsidRPr="00FF73D1" w:rsidRDefault="005C6A97" w:rsidP="005C6A97">
      <w:pPr>
        <w:jc w:val="center"/>
      </w:pPr>
      <w:r>
        <w:rPr>
          <w:noProof/>
        </w:rPr>
        <mc:AlternateContent>
          <mc:Choice Requires="wpc">
            <w:drawing>
              <wp:inline distT="0" distB="0" distL="0" distR="0" wp14:anchorId="078ACA0A" wp14:editId="72758BF7">
                <wp:extent cx="2581275" cy="1924050"/>
                <wp:effectExtent l="0" t="0" r="28575" b="19050"/>
                <wp:docPr id="22" name="Plátno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8" name="Textové pole 8"/>
                        <wps:cNvSpPr txBox="1"/>
                        <wps:spPr>
                          <a:xfrm>
                            <a:off x="361951" y="114300"/>
                            <a:ext cx="1838326" cy="581025"/>
                          </a:xfrm>
                          <a:prstGeom prst="rect">
                            <a:avLst/>
                          </a:prstGeom>
                          <a:solidFill>
                            <a:schemeClr val="lt1"/>
                          </a:solidFill>
                          <a:ln w="6350">
                            <a:noFill/>
                            <a:prstDash val="solid"/>
                          </a:ln>
                        </wps:spPr>
                        <wps:txbx>
                          <w:txbxContent>
                            <w:p w14:paraId="0CFD0711" w14:textId="77777777" w:rsidR="009C0BAA" w:rsidRDefault="009C0BAA" w:rsidP="005C6A97">
                              <w:pPr>
                                <w:jc w:val="center"/>
                              </w:pPr>
                              <w:r>
                                <w:t>IS pro zpracování utajovaných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ové pole 2"/>
                        <wps:cNvSpPr txBox="1"/>
                        <wps:spPr>
                          <a:xfrm>
                            <a:off x="361951" y="695325"/>
                            <a:ext cx="1838325" cy="428625"/>
                          </a:xfrm>
                          <a:prstGeom prst="rect">
                            <a:avLst/>
                          </a:prstGeom>
                          <a:solidFill>
                            <a:schemeClr val="lt1"/>
                          </a:solidFill>
                          <a:ln w="6350">
                            <a:noFill/>
                            <a:prstDash val="solid"/>
                          </a:ln>
                        </wps:spPr>
                        <wps:txbx>
                          <w:txbxContent>
                            <w:p w14:paraId="6C412173" w14:textId="77777777" w:rsidR="009C0BAA" w:rsidRDefault="009C0BAA" w:rsidP="005C6A97">
                              <w:pPr>
                                <w:jc w:val="center"/>
                                <w:rPr>
                                  <w:sz w:val="24"/>
                                  <w:szCs w:val="24"/>
                                </w:rPr>
                              </w:pPr>
                              <w:r>
                                <w:rPr>
                                  <w:rFonts w:eastAsia="Calibri"/>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 name="Textové pole 2"/>
                        <wps:cNvSpPr txBox="1"/>
                        <wps:spPr>
                          <a:xfrm>
                            <a:off x="361952" y="1123951"/>
                            <a:ext cx="1838325" cy="647700"/>
                          </a:xfrm>
                          <a:prstGeom prst="rect">
                            <a:avLst/>
                          </a:prstGeom>
                          <a:solidFill>
                            <a:schemeClr val="lt1"/>
                          </a:solidFill>
                          <a:ln w="6350">
                            <a:noFill/>
                            <a:prstDash val="solid"/>
                          </a:ln>
                        </wps:spPr>
                        <wps:txbx>
                          <w:txbxContent>
                            <w:p w14:paraId="24D76DDD" w14:textId="77777777" w:rsidR="009C0BAA" w:rsidRPr="00B36B84" w:rsidRDefault="009C0BAA" w:rsidP="005C6A97">
                              <w:pPr>
                                <w:jc w:val="center"/>
                                <w:rPr>
                                  <w:i/>
                                  <w:iCs/>
                                  <w:sz w:val="24"/>
                                  <w:szCs w:val="24"/>
                                </w:rPr>
                              </w:pPr>
                              <w:r w:rsidRPr="00B36B84">
                                <w:rPr>
                                  <w:rFonts w:eastAsia="Calibri"/>
                                  <w:i/>
                                  <w:iCs/>
                                </w:rPr>
                                <w:t>Otisk razítka nebo název provozovatele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78ACA0A" id="Plátno 22" o:spid="_x0000_s1040" editas="canvas" style="width:203.25pt;height:151.5pt;mso-position-horizontal-relative:char;mso-position-vertical-relative:line" coordsize="25812,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">
                <v:shape id="_x0000_s1041" type="#_x0000_t75" style="position:absolute;width:25812;height:19240;visibility:visible;mso-wrap-style:square" filled="t" stroked="t" strokecolor="black [3213]" strokeweight=".25pt">
                  <v:fill o:detectmouseclick="t"/>
                  <v:path o:connecttype="none"/>
                </v:shape>
                <v:shape id="Textové pole 8" o:spid="_x0000_s1042" type="#_x0000_t202" style="position:absolute;left:3619;top:1143;width:1838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0CFD0711" w14:textId="77777777" w:rsidR="009C0BAA" w:rsidRDefault="009C0BAA" w:rsidP="005C6A97">
                        <w:pPr>
                          <w:jc w:val="center"/>
                        </w:pPr>
                        <w:r>
                          <w:t>IS pro zpracování utajovaných informací:</w:t>
                        </w:r>
                      </w:p>
                    </w:txbxContent>
                  </v:textbox>
                </v:shape>
                <v:shape id="Textové pole 2" o:spid="_x0000_s1043" type="#_x0000_t202" style="position:absolute;left:3619;top:6953;width:18383;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14:paraId="6C412173" w14:textId="77777777" w:rsidR="009C0BAA" w:rsidRDefault="009C0BAA" w:rsidP="005C6A97">
                        <w:pPr>
                          <w:jc w:val="center"/>
                          <w:rPr>
                            <w:sz w:val="24"/>
                            <w:szCs w:val="24"/>
                          </w:rPr>
                        </w:pPr>
                        <w:r>
                          <w:rPr>
                            <w:rFonts w:eastAsia="Calibri"/>
                          </w:rPr>
                          <w:t>VYHRAZENÉ</w:t>
                        </w:r>
                      </w:p>
                    </w:txbxContent>
                  </v:textbox>
                </v:shape>
                <v:shape id="Textové pole 2" o:spid="_x0000_s1044" type="#_x0000_t202" style="position:absolute;left:3619;top:11239;width:1838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24D76DDD" w14:textId="77777777" w:rsidR="009C0BAA" w:rsidRPr="00B36B84" w:rsidRDefault="009C0BAA" w:rsidP="005C6A97">
                        <w:pPr>
                          <w:jc w:val="center"/>
                          <w:rPr>
                            <w:i/>
                            <w:iCs/>
                            <w:sz w:val="24"/>
                            <w:szCs w:val="24"/>
                          </w:rPr>
                        </w:pPr>
                        <w:r w:rsidRPr="00B36B84">
                          <w:rPr>
                            <w:rFonts w:eastAsia="Calibri"/>
                            <w:i/>
                            <w:iCs/>
                          </w:rPr>
                          <w:t>Otisk razítka nebo název provozovatele</w:t>
                        </w:r>
                      </w:p>
                    </w:txbxContent>
                  </v:textbox>
                </v:shape>
                <w10:anchorlock/>
              </v:group>
            </w:pict>
          </mc:Fallback>
        </mc:AlternateContent>
      </w:r>
    </w:p>
    <w:p w14:paraId="21CA991E" w14:textId="77777777" w:rsidR="005C6A97" w:rsidRDefault="005C6A97" w:rsidP="005C6A97">
      <w:pPr>
        <w:pStyle w:val="Normln-clanek"/>
      </w:pPr>
    </w:p>
    <w:p w14:paraId="7460D5FB" w14:textId="77777777" w:rsidR="005C6A97" w:rsidRDefault="005C6A97" w:rsidP="005C6A97">
      <w:pPr>
        <w:pStyle w:val="Normln-nadpis"/>
      </w:pPr>
      <w:bookmarkStart w:id="202" w:name="_Toc84574958"/>
      <w:bookmarkStart w:id="203" w:name="_Toc209018142"/>
      <w:r>
        <w:t>Ochranné prvky</w:t>
      </w:r>
      <w:bookmarkEnd w:id="202"/>
      <w:bookmarkEnd w:id="203"/>
    </w:p>
    <w:p w14:paraId="41FE0654" w14:textId="77777777" w:rsidR="005C6A97" w:rsidRDefault="005C6A97" w:rsidP="00922A56">
      <w:pPr>
        <w:pStyle w:val="Normln-odstavec-slovan"/>
      </w:pPr>
      <w:bookmarkStart w:id="204" w:name="_Hlk77918231"/>
      <w:r w:rsidRPr="00F17565">
        <w:t xml:space="preserve">HW komponenty pracoviště obsahující alespoň jeden nevyjímatelný nosič informací, který nepotřebuje pro uchování informace trvalé připojení k elektrické energii, jsou </w:t>
      </w:r>
      <w:bookmarkStart w:id="205" w:name="_Hlk77918325"/>
      <w:r w:rsidRPr="00F17565">
        <w:t xml:space="preserve">opatřeny </w:t>
      </w:r>
      <w:r>
        <w:t xml:space="preserve">jedním nebo několika </w:t>
      </w:r>
      <w:r w:rsidRPr="00F17565">
        <w:t xml:space="preserve">ochranným </w:t>
      </w:r>
      <w:r>
        <w:t>prvk</w:t>
      </w:r>
      <w:r w:rsidRPr="00F17565">
        <w:t>y</w:t>
      </w:r>
      <w:bookmarkEnd w:id="204"/>
      <w:bookmarkEnd w:id="205"/>
      <w:r>
        <w:t>.</w:t>
      </w:r>
    </w:p>
    <w:p w14:paraId="4945A001" w14:textId="77777777" w:rsidR="005C6A97" w:rsidRDefault="005C6A97" w:rsidP="00922A56">
      <w:pPr>
        <w:pStyle w:val="Normln-odstavec-slovan"/>
      </w:pPr>
      <w:bookmarkStart w:id="206" w:name="_Hlk77918349"/>
      <w:r>
        <w:lastRenderedPageBreak/>
        <w:t>Ochranné prvky jsou na HW komponentě umístěny tak, aby při pokusu o vniknutí do HW komponenty došlo k jejich poškození a zároveň tak, aby byla možná jejich snadná vizuální kontrola uživatelem</w:t>
      </w:r>
      <w:bookmarkEnd w:id="206"/>
      <w:r>
        <w:t>.</w:t>
      </w:r>
    </w:p>
    <w:p w14:paraId="0F1817E3" w14:textId="77777777" w:rsidR="005C6A97" w:rsidRDefault="005C6A97" w:rsidP="00922A56">
      <w:pPr>
        <w:pStyle w:val="Normln-odstavec-slovan"/>
      </w:pPr>
      <w:r>
        <w:t>Neporušenost ochranných prvků kontroluje bezpečnostní správce minimálně jednou měsíčně nebo 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2A592AEB" w14:textId="77777777" w:rsidR="005C6A97" w:rsidRDefault="005C6A97" w:rsidP="00922A56">
      <w:pPr>
        <w:pStyle w:val="Normln-odstavec-slovan"/>
      </w:pPr>
      <w:r>
        <w:t>Uživatelé kontrolují neporušenost ochranných prvků vždy před zahájením své práce.</w:t>
      </w:r>
    </w:p>
    <w:p w14:paraId="39D04FD7" w14:textId="77777777" w:rsidR="005C6A97" w:rsidRDefault="005C6A97" w:rsidP="00922A56">
      <w:pPr>
        <w:pStyle w:val="Normln-odstavec-slovan"/>
      </w:pPr>
      <w:r>
        <w:t>Porušení ochranného prvku je považováno za bezpečnostní incident.</w:t>
      </w:r>
    </w:p>
    <w:p w14:paraId="0793B61D" w14:textId="417A6FA9" w:rsidR="005C6A97" w:rsidRDefault="005C6A97" w:rsidP="00922A56">
      <w:pPr>
        <w:pStyle w:val="Normln-odstavec-slovan"/>
      </w:pPr>
      <w:bookmarkStart w:id="207" w:name="_Hlk77918393"/>
      <w:r>
        <w:t>Ochranný prvek musí být číslovaný a obsahovat reziduální vrstvu, která při pokusu o sejmutí zůstává na původním povrchu.</w:t>
      </w:r>
      <w:bookmarkEnd w:id="207"/>
    </w:p>
    <w:p w14:paraId="0903DFB9" w14:textId="42C737AC" w:rsidR="00586C43" w:rsidRDefault="00586C43" w:rsidP="00922A56">
      <w:pPr>
        <w:pStyle w:val="Normln-odstavec-slovan"/>
      </w:pPr>
      <w:r>
        <w:t>Použití ochranného prvku (jeho číslo) uvede bezpečnostní správce v Provozním deníku.</w:t>
      </w:r>
      <w:r w:rsidRPr="00586C43">
        <w:t xml:space="preserve"> </w:t>
      </w:r>
      <w:r>
        <w:t>Příklad ochranného prvku:</w:t>
      </w:r>
    </w:p>
    <w:p w14:paraId="48BE2331" w14:textId="77777777" w:rsidR="005C6A97" w:rsidRDefault="005C6A97" w:rsidP="005C6A97">
      <w:pPr>
        <w:jc w:val="center"/>
      </w:pPr>
      <w:r>
        <w:rPr>
          <w:noProof/>
        </w:rPr>
        <w:drawing>
          <wp:inline distT="0" distB="0" distL="0" distR="0" wp14:anchorId="228774A0" wp14:editId="4191D533">
            <wp:extent cx="4562475" cy="2135217"/>
            <wp:effectExtent l="0" t="0" r="0" b="0"/>
            <wp:docPr id="23" name="Obrázek 2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9181" cy="2161755"/>
                    </a:xfrm>
                    <a:prstGeom prst="rect">
                      <a:avLst/>
                    </a:prstGeom>
                  </pic:spPr>
                </pic:pic>
              </a:graphicData>
            </a:graphic>
          </wp:inline>
        </w:drawing>
      </w:r>
    </w:p>
    <w:p w14:paraId="59928B6F" w14:textId="77777777" w:rsidR="00586C43" w:rsidRPr="00586C43" w:rsidRDefault="00586C43" w:rsidP="00586C43">
      <w:pPr>
        <w:pStyle w:val="Normln-clanek"/>
      </w:pPr>
    </w:p>
    <w:p w14:paraId="0C5D1C2F" w14:textId="77777777" w:rsidR="005C6A97" w:rsidRDefault="005C6A97" w:rsidP="005C6A97">
      <w:pPr>
        <w:pStyle w:val="Normln-nadpis"/>
      </w:pPr>
      <w:bookmarkStart w:id="208" w:name="_Toc84574959"/>
      <w:bookmarkStart w:id="209" w:name="_Toc209018143"/>
      <w:r>
        <w:t>Kompromitující vyzařování</w:t>
      </w:r>
      <w:bookmarkEnd w:id="208"/>
      <w:bookmarkEnd w:id="209"/>
    </w:p>
    <w:p w14:paraId="6B0EE334" w14:textId="77777777" w:rsidR="005C6A97" w:rsidRDefault="005C6A97" w:rsidP="00922A56">
      <w:pPr>
        <w:pStyle w:val="Normln-odstavec-slovan"/>
      </w:pPr>
      <w:r>
        <w:t>V informačním systému jsou p</w:t>
      </w:r>
      <w:r w:rsidRPr="00C84674">
        <w:t>ouži</w:t>
      </w:r>
      <w:r>
        <w:t>ta</w:t>
      </w:r>
      <w:r w:rsidRPr="00C84674">
        <w:t xml:space="preserve"> </w:t>
      </w:r>
      <w:r>
        <w:t xml:space="preserve">pouze HW zařízení, která </w:t>
      </w:r>
      <w:r w:rsidRPr="00C84674">
        <w:t>splň</w:t>
      </w:r>
      <w:r>
        <w:t>ují</w:t>
      </w:r>
      <w:r w:rsidRPr="00C84674">
        <w:t xml:space="preserve"> požadavky na elektrickou bezpečnost a elektromagnetickou kompatibilitu (EM</w:t>
      </w:r>
      <w:r>
        <w:t>C) podle zákona č. 22/1997 Sb., o technických požadavcích na výrobky a o změně a doplnění některých zákonů, ve znění pozdějších předpisů (dále jen „zákon č. 22/1997 Sb.“).</w:t>
      </w:r>
    </w:p>
    <w:p w14:paraId="352F4192" w14:textId="77777777" w:rsidR="005C6A97" w:rsidRDefault="005C6A97" w:rsidP="00922A56">
      <w:pPr>
        <w:pStyle w:val="Normln-odstavec-slovan"/>
      </w:pPr>
      <w:r>
        <w:t>Obrazovka monitoru nebo konzole, klávesnice a tiskárny jsou umístěny tak, aby bylo neoprávněné osobě zamezeno odezírání zpracovávané utajované informace.</w:t>
      </w:r>
    </w:p>
    <w:p w14:paraId="70F3454B" w14:textId="77777777" w:rsidR="005C6A97" w:rsidRDefault="005C6A97" w:rsidP="00922A56">
      <w:pPr>
        <w:pStyle w:val="Normln-odstavec-slovan"/>
      </w:pPr>
      <w:r>
        <w:t>Při zpracovávání utajované informace typu audio záznamu, je zajištěno, že nedojde k porušení povinnosti při ochraně utajované informace cestou akustického přeslechu.</w:t>
      </w:r>
    </w:p>
    <w:p w14:paraId="3FB6447C" w14:textId="54975008" w:rsidR="005C6A97" w:rsidRDefault="00D7316C" w:rsidP="005C6A97">
      <w:pPr>
        <w:pStyle w:val="Normln-nadpis-cast"/>
      </w:pPr>
      <w:bookmarkStart w:id="210" w:name="_Toc524959466"/>
      <w:bookmarkStart w:id="211" w:name="_Toc84574960"/>
      <w:bookmarkStart w:id="212" w:name="_Toc209018144"/>
      <w:r>
        <w:t>A</w:t>
      </w:r>
      <w:r w:rsidR="005C6A97">
        <w:t>dministrativní bezpečnost</w:t>
      </w:r>
      <w:bookmarkEnd w:id="210"/>
      <w:bookmarkEnd w:id="211"/>
      <w:bookmarkEnd w:id="212"/>
    </w:p>
    <w:p w14:paraId="4E6E14CC" w14:textId="77777777" w:rsidR="005C6A97" w:rsidRDefault="005C6A97" w:rsidP="005C6A97">
      <w:pPr>
        <w:pStyle w:val="Normln-clanek"/>
      </w:pPr>
    </w:p>
    <w:p w14:paraId="7020C873" w14:textId="77777777" w:rsidR="005C6A97" w:rsidRDefault="005C6A97" w:rsidP="005C6A97">
      <w:pPr>
        <w:pStyle w:val="Normln-nadpis"/>
      </w:pPr>
      <w:bookmarkStart w:id="213" w:name="_Toc84574961"/>
      <w:bookmarkStart w:id="214" w:name="_Toc209018145"/>
      <w:r>
        <w:t>Obecné požadavky</w:t>
      </w:r>
      <w:bookmarkEnd w:id="213"/>
      <w:bookmarkEnd w:id="214"/>
    </w:p>
    <w:p w14:paraId="34B6C4A9" w14:textId="77777777" w:rsidR="005C6A97" w:rsidRPr="00531931" w:rsidRDefault="005C6A97" w:rsidP="00922A56">
      <w:pPr>
        <w:pStyle w:val="Normln-odstavec-slovan"/>
      </w:pPr>
      <w:r>
        <w:t>Všechny utajované informace exportované z informačního systému jsou označeny odpovídajícím stupněm utajení a je s nimi nakládáno v souladu s právními předpisy a interními akty řízení upravujícími ochranu utajovaných informací.</w:t>
      </w:r>
    </w:p>
    <w:p w14:paraId="62A35BFD" w14:textId="77777777" w:rsidR="005C6A97" w:rsidRDefault="005C6A97" w:rsidP="005C6A97">
      <w:pPr>
        <w:pStyle w:val="Normln-clanek"/>
      </w:pPr>
    </w:p>
    <w:p w14:paraId="300CD586" w14:textId="77777777" w:rsidR="005C6A97" w:rsidRDefault="005C6A97" w:rsidP="005C6A97">
      <w:pPr>
        <w:pStyle w:val="Normln-nadpis"/>
      </w:pPr>
      <w:bookmarkStart w:id="215" w:name="_Toc84574962"/>
      <w:bookmarkStart w:id="216" w:name="_Toc209018146"/>
      <w:r>
        <w:t>Evidence a označování nosičů informací</w:t>
      </w:r>
      <w:bookmarkEnd w:id="215"/>
      <w:bookmarkEnd w:id="216"/>
    </w:p>
    <w:p w14:paraId="77683CA2" w14:textId="77777777" w:rsidR="005C6A97" w:rsidRDefault="005C6A97" w:rsidP="00922A56">
      <w:pPr>
        <w:pStyle w:val="Normln-odstavec-slovan"/>
      </w:pPr>
      <w:bookmarkStart w:id="217" w:name="_Hlk77918526"/>
      <w:r>
        <w:t>Všechny nosiče informací používané v informačním systému jsou evidované</w:t>
      </w:r>
      <w:bookmarkEnd w:id="217"/>
      <w:r>
        <w:t>. Evidenci vede určený zaměstnanec (obvykle bezpečnostní správce).</w:t>
      </w:r>
    </w:p>
    <w:p w14:paraId="74EB1393" w14:textId="236D51D4" w:rsidR="005C6A97" w:rsidRDefault="005C6A97" w:rsidP="00922A56">
      <w:pPr>
        <w:pStyle w:val="Normln-odstavec-slovan"/>
      </w:pPr>
      <w:r>
        <w:t>Všechny HDD</w:t>
      </w:r>
      <w:r w:rsidR="0011343F">
        <w:t>/SSD</w:t>
      </w:r>
      <w:r>
        <w:t xml:space="preserve"> používané v informačním systému jsou vedeny podle výrobních čísel v evidenci bezpečnostního správce.</w:t>
      </w:r>
    </w:p>
    <w:p w14:paraId="795AF100" w14:textId="1F3BA445" w:rsidR="005C6A97" w:rsidRDefault="005C6A97" w:rsidP="00922A56">
      <w:pPr>
        <w:pStyle w:val="Normln-odstavec-slovan"/>
      </w:pPr>
      <w:bookmarkStart w:id="218" w:name="_Hlk77918618"/>
      <w:r>
        <w:t xml:space="preserve">Nosiče informací, které jsou používány jako pomůcka uživatele k ukládání utajovaných informací (záloha uživatelských dat apod., dále jen „provozní nosiče utajovaných informací“) jsou označeny a evidovány podle vyhlášky </w:t>
      </w:r>
      <w:r w:rsidRPr="003248FF">
        <w:t xml:space="preserve">č. </w:t>
      </w:r>
      <w:r w:rsidR="00337AB6">
        <w:t>479</w:t>
      </w:r>
      <w:r w:rsidRPr="003248FF">
        <w:t>/20</w:t>
      </w:r>
      <w:r w:rsidR="00337AB6">
        <w:t>24</w:t>
      </w:r>
      <w:r w:rsidRPr="003248FF">
        <w:t xml:space="preserve"> Sb., o</w:t>
      </w:r>
      <w:r>
        <w:t> </w:t>
      </w:r>
      <w:r w:rsidR="00337AB6">
        <w:t>informační</w:t>
      </w:r>
      <w:r w:rsidRPr="003248FF">
        <w:t xml:space="preserve"> bezpečnosti </w:t>
      </w:r>
      <w:r>
        <w:t>(štítek na kterém je uveden zejména: název organizace, evidenční číslo a stupeň utajení). Příklad štítku utajovaného nosiče:</w:t>
      </w:r>
      <w:bookmarkEnd w:id="218"/>
    </w:p>
    <w:p w14:paraId="30DC7DEB" w14:textId="77777777" w:rsidR="005C6A97" w:rsidRDefault="005C6A97" w:rsidP="005C6A97">
      <w:pPr>
        <w:jc w:val="center"/>
      </w:pPr>
      <w:r>
        <w:rPr>
          <w:noProof/>
        </w:rPr>
        <mc:AlternateContent>
          <mc:Choice Requires="wpc">
            <w:drawing>
              <wp:inline distT="0" distB="0" distL="0" distR="0" wp14:anchorId="12ACCC6A" wp14:editId="0A2AAB8B">
                <wp:extent cx="2619375" cy="1895475"/>
                <wp:effectExtent l="0" t="0" r="28575" b="28575"/>
                <wp:docPr id="24" name="Plátno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5" name="Textové pole 15"/>
                        <wps:cNvSpPr txBox="1"/>
                        <wps:spPr>
                          <a:xfrm>
                            <a:off x="57151" y="104775"/>
                            <a:ext cx="2562224" cy="581025"/>
                          </a:xfrm>
                          <a:prstGeom prst="rect">
                            <a:avLst/>
                          </a:prstGeom>
                          <a:solidFill>
                            <a:sysClr val="window" lastClr="FFFFFF"/>
                          </a:solidFill>
                          <a:ln w="6350">
                            <a:noFill/>
                            <a:prstDash val="solid"/>
                          </a:ln>
                        </wps:spPr>
                        <wps:txbx>
                          <w:txbxContent>
                            <w:p w14:paraId="13B4A98A" w14:textId="77777777" w:rsidR="009C0BAA" w:rsidRDefault="009C0BAA" w:rsidP="005C6A97">
                              <w:pPr>
                                <w:jc w:val="left"/>
                              </w:pPr>
                              <w:r>
                                <w:t>Provozovatel: ………………………..</w:t>
                              </w:r>
                            </w:p>
                            <w:p w14:paraId="14D8DA8B" w14:textId="77777777" w:rsidR="009C0BAA" w:rsidRDefault="009C0BAA" w:rsidP="005C6A97">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ové pole 2"/>
                        <wps:cNvSpPr txBox="1"/>
                        <wps:spPr>
                          <a:xfrm>
                            <a:off x="9527" y="1323975"/>
                            <a:ext cx="2609848" cy="428625"/>
                          </a:xfrm>
                          <a:prstGeom prst="rect">
                            <a:avLst/>
                          </a:prstGeom>
                          <a:solidFill>
                            <a:sysClr val="window" lastClr="FFFFFF"/>
                          </a:solidFill>
                          <a:ln w="6350">
                            <a:noFill/>
                            <a:prstDash val="solid"/>
                          </a:ln>
                        </wps:spPr>
                        <wps:txbx>
                          <w:txbxContent>
                            <w:p w14:paraId="0E37B047" w14:textId="77777777" w:rsidR="009C0BAA" w:rsidRPr="00737670" w:rsidRDefault="009C0BAA" w:rsidP="005C6A97">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Textové pole 2"/>
                        <wps:cNvSpPr txBox="1"/>
                        <wps:spPr>
                          <a:xfrm>
                            <a:off x="9527" y="809626"/>
                            <a:ext cx="2609848" cy="504824"/>
                          </a:xfrm>
                          <a:prstGeom prst="rect">
                            <a:avLst/>
                          </a:prstGeom>
                          <a:solidFill>
                            <a:sysClr val="window" lastClr="FFFFFF"/>
                          </a:solidFill>
                          <a:ln w="6350">
                            <a:noFill/>
                            <a:prstDash val="solid"/>
                          </a:ln>
                        </wps:spPr>
                        <wps:txbx>
                          <w:txbxContent>
                            <w:p w14:paraId="01D70037"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2ACCC6A" id="Plátno 24" o:spid="_x0000_s1045" editas="canvas" style="width:206.25pt;height:149.25pt;mso-position-horizontal-relative:char;mso-position-vertical-relative:line" coordsize="26193,1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">
                <v:shape id="_x0000_s1046" type="#_x0000_t75" style="position:absolute;width:26193;height:18954;visibility:visible;mso-wrap-style:square" filled="t" stroked="t" strokecolor="black [3213]" strokeweight=".25pt">
                  <v:fill o:detectmouseclick="t"/>
                  <v:path o:connecttype="none"/>
                </v:shape>
                <v:shape id="Textové pole 15" o:spid="_x0000_s1047" type="#_x0000_t202" style="position:absolute;left:571;top:1047;width:25622;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YziwwAAANsAAAAPAAAAZHJzL2Rvd25yZXYueG1sRE/fa8Iw&#10;EH4f+D+EE/Y2Uwcb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y6GM4sMAAADbAAAADwAA&#10;AAAAAAAAAAAAAAAHAgAAZHJzL2Rvd25yZXYueG1sUEsFBgAAAAADAAMAtwAAAPcCAAAAAA==&#10;" fillcolor="window" stroked="f" strokeweight=".5pt">
                  <v:textbox>
                    <w:txbxContent>
                      <w:p w14:paraId="13B4A98A" w14:textId="77777777" w:rsidR="009C0BAA" w:rsidRDefault="009C0BAA" w:rsidP="005C6A97">
                        <w:pPr>
                          <w:jc w:val="left"/>
                        </w:pPr>
                        <w:r>
                          <w:t>Provozovatel: ………………………..</w:t>
                        </w:r>
                      </w:p>
                      <w:p w14:paraId="14D8DA8B" w14:textId="77777777" w:rsidR="009C0BAA" w:rsidRDefault="009C0BAA" w:rsidP="005C6A97">
                        <w:pPr>
                          <w:jc w:val="left"/>
                        </w:pPr>
                        <w:r>
                          <w:t>…………………………………………</w:t>
                        </w:r>
                      </w:p>
                    </w:txbxContent>
                  </v:textbox>
                </v:shape>
                <v:shape id="Textové pole 2" o:spid="_x0000_s1048" type="#_x0000_t202" style="position:absolute;left:95;top:13239;width:26098;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" fillcolor="window" stroked="f" strokeweight=".5pt">
                  <v:textbox>
                    <w:txbxContent>
                      <w:p w14:paraId="0E37B047" w14:textId="77777777" w:rsidR="009C0BAA" w:rsidRPr="00737670" w:rsidRDefault="009C0BAA" w:rsidP="005C6A97">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v:textbox>
                </v:shape>
                <v:shape id="Textové pole 2" o:spid="_x0000_s1049" type="#_x0000_t202" style="position:absolute;left:95;top:8096;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" fillcolor="window" stroked="f" strokeweight=".5pt">
                  <v:textbox>
                    <w:txbxContent>
                      <w:p w14:paraId="01D70037"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15D77006" w14:textId="7C8B545B" w:rsidR="005C6A97" w:rsidRDefault="005C6A97" w:rsidP="00922A56">
      <w:pPr>
        <w:pStyle w:val="Normln-odstavec-slovan"/>
      </w:pPr>
      <w:r>
        <w:t xml:space="preserve">Nosiče informací, které jsou určeny pro export utajovaných informací mimo organizaci, jsou označeny a evidovány podle </w:t>
      </w:r>
      <w:r w:rsidRPr="00B056F1">
        <w:t xml:space="preserve">vyhlášky č. </w:t>
      </w:r>
      <w:r w:rsidR="009C581C">
        <w:t>275</w:t>
      </w:r>
      <w:r w:rsidRPr="00B056F1">
        <w:t>/20</w:t>
      </w:r>
      <w:r w:rsidR="009C581C">
        <w:t>22</w:t>
      </w:r>
      <w:r w:rsidRPr="00B056F1">
        <w:t xml:space="preserve"> Sb., o administrativní bezpečnosti a o registrech utajovaných informací</w:t>
      </w:r>
      <w:r w:rsidR="00337AB6">
        <w:t>, ve znění pozdějších předpisů</w:t>
      </w:r>
      <w:r w:rsidR="009C581C">
        <w:t xml:space="preserve"> </w:t>
      </w:r>
      <w:r>
        <w:t>(štítek na kterém je uveden zejména: název organizace, číslo jednací nebo příloha k č. j. a stupeň utajení).</w:t>
      </w:r>
    </w:p>
    <w:p w14:paraId="04F14CE2" w14:textId="77777777" w:rsidR="005C6A97" w:rsidRDefault="005C6A97" w:rsidP="00922A56">
      <w:pPr>
        <w:pStyle w:val="Normln-odstavec-slovan"/>
      </w:pPr>
      <w:bookmarkStart w:id="219" w:name="_Hlk77918776"/>
      <w:r>
        <w:t>Nosiče informací, které jsou používány jako pomůcka uživatele pro neutajované informace (vkládání aktualizací virových řetězců, záloha auditních záznamů apod., dále jen „provozní nosiče“) jsou opatřeny štítkem, na kterém je uveden zejména: název organizace a evidenční číslo</w:t>
      </w:r>
      <w:bookmarkEnd w:id="219"/>
      <w:r>
        <w:t xml:space="preserve">. </w:t>
      </w:r>
      <w:r w:rsidRPr="007D2879">
        <w:t xml:space="preserve">Příklad štítku </w:t>
      </w:r>
      <w:r>
        <w:t>ne</w:t>
      </w:r>
      <w:r w:rsidRPr="007D2879">
        <w:t>utajovaného nosiče:</w:t>
      </w:r>
    </w:p>
    <w:p w14:paraId="381F1E25" w14:textId="77777777" w:rsidR="005C6A97" w:rsidRDefault="005C6A97" w:rsidP="005C6A97">
      <w:pPr>
        <w:jc w:val="center"/>
      </w:pPr>
      <w:r>
        <w:rPr>
          <w:noProof/>
        </w:rPr>
        <mc:AlternateContent>
          <mc:Choice Requires="wpc">
            <w:drawing>
              <wp:inline distT="0" distB="0" distL="0" distR="0" wp14:anchorId="2203AD58" wp14:editId="021DC524">
                <wp:extent cx="2619375" cy="1352551"/>
                <wp:effectExtent l="0" t="0" r="28575" b="19050"/>
                <wp:docPr id="25" name="Plátno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8" name="Textové pole 18"/>
                        <wps:cNvSpPr txBox="1"/>
                        <wps:spPr>
                          <a:xfrm>
                            <a:off x="57151" y="95250"/>
                            <a:ext cx="2562224" cy="581025"/>
                          </a:xfrm>
                          <a:prstGeom prst="rect">
                            <a:avLst/>
                          </a:prstGeom>
                          <a:solidFill>
                            <a:sysClr val="window" lastClr="FFFFFF"/>
                          </a:solidFill>
                          <a:ln w="6350">
                            <a:noFill/>
                            <a:prstDash val="solid"/>
                          </a:ln>
                        </wps:spPr>
                        <wps:txbx>
                          <w:txbxContent>
                            <w:p w14:paraId="38F8D692" w14:textId="77777777" w:rsidR="009C0BAA" w:rsidRDefault="009C0BAA" w:rsidP="005C6A97">
                              <w:pPr>
                                <w:jc w:val="left"/>
                              </w:pPr>
                              <w:r>
                                <w:t>Provozovatel: ………………………..</w:t>
                              </w:r>
                            </w:p>
                            <w:p w14:paraId="3D4C60C0" w14:textId="77777777" w:rsidR="009C0BAA" w:rsidRDefault="009C0BAA" w:rsidP="005C6A97">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ové pole 2"/>
                        <wps:cNvSpPr txBox="1"/>
                        <wps:spPr>
                          <a:xfrm>
                            <a:off x="9527" y="800101"/>
                            <a:ext cx="2609848" cy="504824"/>
                          </a:xfrm>
                          <a:prstGeom prst="rect">
                            <a:avLst/>
                          </a:prstGeom>
                          <a:solidFill>
                            <a:sysClr val="window" lastClr="FFFFFF"/>
                          </a:solidFill>
                          <a:ln w="6350">
                            <a:noFill/>
                            <a:prstDash val="solid"/>
                          </a:ln>
                        </wps:spPr>
                        <wps:txbx>
                          <w:txbxContent>
                            <w:p w14:paraId="4C6B61BD"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203AD58" id="Plátno 25" o:spid="_x0000_s1050" editas="canvas" style="width:206.25pt;height:106.5pt;mso-position-horizontal-relative:char;mso-position-vertical-relative:line" coordsize="26193,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">
                <v:shape id="_x0000_s1051" type="#_x0000_t75" style="position:absolute;width:26193;height:13525;visibility:visible;mso-wrap-style:square" filled="t" stroked="t" strokecolor="black [3213]" strokeweight=".25pt">
                  <v:fill o:detectmouseclick="t"/>
                  <v:path o:connecttype="none"/>
                </v:shape>
                <v:shape id="Textové pole 18" o:spid="_x0000_s1052" type="#_x0000_t202" style="position:absolute;left:571;top:952;width:2562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CN8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6z8IgPo5S8AAAD//wMAUEsBAi0AFAAGAAgAAAAhANvh9svuAAAAhQEAABMAAAAAAAAA&#10;AAAAAAAAAAAAAFtDb250ZW50X1R5cGVzXS54bWxQSwECLQAUAAYACAAAACEAWvQsW78AAAAVAQAA&#10;CwAAAAAAAAAAAAAAAAAfAQAAX3JlbHMvLnJlbHNQSwECLQAUAAYACAAAACEAJaAjfMYAAADbAAAA&#10;DwAAAAAAAAAAAAAAAAAHAgAAZHJzL2Rvd25yZXYueG1sUEsFBgAAAAADAAMAtwAAAPoCAAAAAA==&#10;" fillcolor="window" stroked="f" strokeweight=".5pt">
                  <v:textbox>
                    <w:txbxContent>
                      <w:p w14:paraId="38F8D692" w14:textId="77777777" w:rsidR="009C0BAA" w:rsidRDefault="009C0BAA" w:rsidP="005C6A97">
                        <w:pPr>
                          <w:jc w:val="left"/>
                        </w:pPr>
                        <w:r>
                          <w:t>Provozovatel: ………………………..</w:t>
                        </w:r>
                      </w:p>
                      <w:p w14:paraId="3D4C60C0" w14:textId="77777777" w:rsidR="009C0BAA" w:rsidRDefault="009C0BAA" w:rsidP="005C6A97">
                        <w:pPr>
                          <w:jc w:val="left"/>
                        </w:pPr>
                        <w:r>
                          <w:t>…………………………………………</w:t>
                        </w:r>
                      </w:p>
                    </w:txbxContent>
                  </v:textbox>
                </v:shape>
                <v:shape id="Textové pole 2" o:spid="_x0000_s1053" type="#_x0000_t202" style="position:absolute;left:95;top:8001;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" fillcolor="window" stroked="f" strokeweight=".5pt">
                  <v:textbox>
                    <w:txbxContent>
                      <w:p w14:paraId="4C6B61BD"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1CD43315" w14:textId="0FF890A5" w:rsidR="005C6A97" w:rsidRDefault="005C6A97" w:rsidP="00922A56">
      <w:pPr>
        <w:pStyle w:val="Normln-odstavec-slovan"/>
      </w:pPr>
      <w:bookmarkStart w:id="220" w:name="_Hlk77919254"/>
      <w:r>
        <w:t xml:space="preserve">Evidenční číslo provozního nosiče </w:t>
      </w:r>
      <w:r w:rsidR="00337AB6">
        <w:t>se vytváří v souladu s § 42 odst. 4 písm. c) vyhlášky č. 479/2024 Sb., o informační bezpečnosti, a o</w:t>
      </w:r>
      <w:r>
        <w:t xml:space="preserve">bsahuje </w:t>
      </w:r>
      <w:r w:rsidR="00337AB6">
        <w:t>zkratku stupně utajení, je-li nosič informací utajovaný, nebo zkratka informace o tom, že nosič informací je neutajovaný, pořadové číslo, rok zavedení do evidence a identifikaci provozovatele systému</w:t>
      </w:r>
      <w:r>
        <w:t>.</w:t>
      </w:r>
    </w:p>
    <w:p w14:paraId="13B8649A" w14:textId="24CC9397" w:rsidR="005C6A97" w:rsidRDefault="00337AB6" w:rsidP="00922A56">
      <w:pPr>
        <w:pStyle w:val="Normln-odstavec-slovan"/>
      </w:pPr>
      <w:r>
        <w:t>Jednotlivé položky evidenčního čísla nosiče informací se oddělují lomítkem nebo spojovníkem</w:t>
      </w:r>
      <w:r w:rsidR="005C6A97">
        <w:t>.</w:t>
      </w:r>
      <w:bookmarkEnd w:id="220"/>
    </w:p>
    <w:p w14:paraId="23F835B9" w14:textId="508A722B" w:rsidR="005C6A97" w:rsidRDefault="005C6A97" w:rsidP="00922A56">
      <w:pPr>
        <w:pStyle w:val="Normln-odstavec-slovan"/>
      </w:pPr>
      <w:bookmarkStart w:id="221" w:name="_Hlk77918929"/>
      <w:r>
        <w:lastRenderedPageBreak/>
        <w:t>V případě evidence pevného disku, který je pevně zabudován v pracovní stanici nebo notebooku je pracovní stanice nebo notebook opatřen štítkem, který informuje o</w:t>
      </w:r>
      <w:r w:rsidR="00337AB6">
        <w:t> </w:t>
      </w:r>
      <w:r>
        <w:t>zabudovaném nosiči informací. Příklad štítku:</w:t>
      </w:r>
      <w:bookmarkEnd w:id="221"/>
    </w:p>
    <w:p w14:paraId="0431C284" w14:textId="77777777" w:rsidR="005C6A97" w:rsidRDefault="005C6A97" w:rsidP="005C6A97">
      <w:pPr>
        <w:jc w:val="center"/>
      </w:pPr>
      <w:r>
        <w:rPr>
          <w:noProof/>
        </w:rPr>
        <mc:AlternateContent>
          <mc:Choice Requires="wpc">
            <w:drawing>
              <wp:inline distT="0" distB="0" distL="0" distR="0" wp14:anchorId="4B20A415" wp14:editId="3E43A7B4">
                <wp:extent cx="2581275" cy="1647825"/>
                <wp:effectExtent l="0" t="0" r="28575" b="28575"/>
                <wp:docPr id="26" name="Plátno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20" name="Textové pole 20"/>
                        <wps:cNvSpPr txBox="1"/>
                        <wps:spPr>
                          <a:xfrm>
                            <a:off x="238125" y="114300"/>
                            <a:ext cx="2114550" cy="581025"/>
                          </a:xfrm>
                          <a:prstGeom prst="rect">
                            <a:avLst/>
                          </a:prstGeom>
                          <a:solidFill>
                            <a:sysClr val="window" lastClr="FFFFFF"/>
                          </a:solidFill>
                          <a:ln w="6350">
                            <a:noFill/>
                            <a:prstDash val="solid"/>
                          </a:ln>
                        </wps:spPr>
                        <wps:txbx>
                          <w:txbxContent>
                            <w:p w14:paraId="3EB6A093" w14:textId="77777777" w:rsidR="009C0BAA" w:rsidRDefault="009C0BAA" w:rsidP="005C6A97">
                              <w:pPr>
                                <w:jc w:val="center"/>
                              </w:pPr>
                              <w:r>
                                <w:t>Zařízení obsahuje zabudovaný nosič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ové pole 2"/>
                        <wps:cNvSpPr txBox="1"/>
                        <wps:spPr>
                          <a:xfrm>
                            <a:off x="238125" y="695325"/>
                            <a:ext cx="2114550" cy="838200"/>
                          </a:xfrm>
                          <a:prstGeom prst="rect">
                            <a:avLst/>
                          </a:prstGeom>
                          <a:solidFill>
                            <a:sysClr val="window" lastClr="FFFFFF"/>
                          </a:solidFill>
                          <a:ln w="6350">
                            <a:noFill/>
                            <a:prstDash val="solid"/>
                          </a:ln>
                        </wps:spPr>
                        <wps:txbx>
                          <w:txbxContent>
                            <w:p w14:paraId="134CF47C" w14:textId="77777777" w:rsidR="009C0BAA" w:rsidRDefault="009C0BAA" w:rsidP="005C6A97">
                              <w:pPr>
                                <w:jc w:val="left"/>
                                <w:rPr>
                                  <w:rFonts w:eastAsia="Calibri"/>
                                </w:rPr>
                              </w:pPr>
                              <w:r>
                                <w:rPr>
                                  <w:rFonts w:eastAsia="Calibri"/>
                                </w:rPr>
                                <w:t>ev.č.:  ………………………...</w:t>
                              </w:r>
                            </w:p>
                            <w:p w14:paraId="0A4C05B4" w14:textId="77777777" w:rsidR="009C0BAA" w:rsidRPr="00737670" w:rsidRDefault="009C0BAA" w:rsidP="005C6A97">
                              <w:pPr>
                                <w:jc w:val="left"/>
                                <w:rPr>
                                  <w:rFonts w:eastAsia="Calibri"/>
                                  <w:sz w:val="4"/>
                                  <w:szCs w:val="4"/>
                                </w:rPr>
                              </w:pPr>
                            </w:p>
                            <w:p w14:paraId="218376E6" w14:textId="77777777" w:rsidR="009C0BAA" w:rsidRDefault="009C0BAA" w:rsidP="005C6A97">
                              <w:pPr>
                                <w:jc w:val="left"/>
                                <w:rPr>
                                  <w:sz w:val="24"/>
                                  <w:szCs w:val="24"/>
                                </w:rPr>
                              </w:pPr>
                              <w:r>
                                <w:rPr>
                                  <w:rFonts w:eastAsia="Calibri"/>
                                </w:rPr>
                                <w:t xml:space="preserve">stupeň utajení: </w:t>
                              </w:r>
                              <w:r w:rsidRPr="00737670">
                                <w:rPr>
                                  <w:rFonts w:eastAsia="Calibri"/>
                                  <w:b/>
                                  <w:bCs/>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B20A415" id="Plátno 26" o:spid="_x0000_s1054" editas="canvas" style="width:203.25pt;height:129.75pt;mso-position-horizontal-relative:char;mso-position-vertical-relative:line" coordsize="25812,16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">
                <v:shape id="_x0000_s1055" type="#_x0000_t75" style="position:absolute;width:25812;height:16478;visibility:visible;mso-wrap-style:square" filled="t" stroked="t" strokecolor="black [3213]" strokeweight=".25pt">
                  <v:fill o:detectmouseclick="t"/>
                  <v:path o:connecttype="none"/>
                </v:shape>
                <v:shape id="Textové pole 20" o:spid="_x0000_s1056" type="#_x0000_t202" style="position:absolute;left:2381;top:1143;width:21145;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" fillcolor="window" stroked="f" strokeweight=".5pt">
                  <v:textbox>
                    <w:txbxContent>
                      <w:p w14:paraId="3EB6A093" w14:textId="77777777" w:rsidR="009C0BAA" w:rsidRDefault="009C0BAA" w:rsidP="005C6A97">
                        <w:pPr>
                          <w:jc w:val="center"/>
                        </w:pPr>
                        <w:r>
                          <w:t>Zařízení obsahuje zabudovaný nosič informací:</w:t>
                        </w:r>
                      </w:p>
                    </w:txbxContent>
                  </v:textbox>
                </v:shape>
                <v:shape id="Textové pole 2" o:spid="_x0000_s1057" type="#_x0000_t202" style="position:absolute;left:2381;top:6953;width:21145;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" fillcolor="window" stroked="f" strokeweight=".5pt">
                  <v:textbox>
                    <w:txbxContent>
                      <w:p w14:paraId="134CF47C" w14:textId="77777777" w:rsidR="009C0BAA" w:rsidRDefault="009C0BAA" w:rsidP="005C6A97">
                        <w:pPr>
                          <w:jc w:val="left"/>
                          <w:rPr>
                            <w:rFonts w:eastAsia="Calibri"/>
                          </w:rPr>
                        </w:pPr>
                        <w:r>
                          <w:rPr>
                            <w:rFonts w:eastAsia="Calibri"/>
                          </w:rPr>
                          <w:t>ev.č.:  ………………………...</w:t>
                        </w:r>
                      </w:p>
                      <w:p w14:paraId="0A4C05B4" w14:textId="77777777" w:rsidR="009C0BAA" w:rsidRPr="00737670" w:rsidRDefault="009C0BAA" w:rsidP="005C6A97">
                        <w:pPr>
                          <w:jc w:val="left"/>
                          <w:rPr>
                            <w:rFonts w:eastAsia="Calibri"/>
                            <w:sz w:val="4"/>
                            <w:szCs w:val="4"/>
                          </w:rPr>
                        </w:pPr>
                      </w:p>
                      <w:p w14:paraId="218376E6" w14:textId="77777777" w:rsidR="009C0BAA" w:rsidRDefault="009C0BAA" w:rsidP="005C6A97">
                        <w:pPr>
                          <w:jc w:val="left"/>
                          <w:rPr>
                            <w:sz w:val="24"/>
                            <w:szCs w:val="24"/>
                          </w:rPr>
                        </w:pPr>
                        <w:r>
                          <w:rPr>
                            <w:rFonts w:eastAsia="Calibri"/>
                          </w:rPr>
                          <w:t xml:space="preserve">stupeň utajení: </w:t>
                        </w:r>
                        <w:r w:rsidRPr="00737670">
                          <w:rPr>
                            <w:rFonts w:eastAsia="Calibri"/>
                            <w:b/>
                            <w:bCs/>
                          </w:rPr>
                          <w:t>VYHRAZENÉ</w:t>
                        </w:r>
                      </w:p>
                    </w:txbxContent>
                  </v:textbox>
                </v:shape>
                <w10:anchorlock/>
              </v:group>
            </w:pict>
          </mc:Fallback>
        </mc:AlternateContent>
      </w:r>
    </w:p>
    <w:p w14:paraId="0400004C" w14:textId="77777777" w:rsidR="005C6A97" w:rsidRDefault="005C6A97" w:rsidP="005C6A97">
      <w:pPr>
        <w:pStyle w:val="Normln-clanek"/>
      </w:pPr>
    </w:p>
    <w:p w14:paraId="0F181BE2" w14:textId="77777777" w:rsidR="005C6A97" w:rsidRDefault="005C6A97" w:rsidP="005C6A97">
      <w:pPr>
        <w:pStyle w:val="Normln-nadpis"/>
      </w:pPr>
      <w:bookmarkStart w:id="222" w:name="_Toc84574963"/>
      <w:bookmarkStart w:id="223" w:name="_Toc209018147"/>
      <w:r>
        <w:t>Likvidace nosičů utajovaných informací</w:t>
      </w:r>
      <w:bookmarkEnd w:id="222"/>
      <w:bookmarkEnd w:id="223"/>
    </w:p>
    <w:p w14:paraId="2AF27064" w14:textId="77777777" w:rsidR="005C6A97" w:rsidRDefault="005C6A97" w:rsidP="00922A56">
      <w:pPr>
        <w:pStyle w:val="Normln-odstavec-slovan"/>
      </w:pPr>
      <w:r>
        <w:t>S provozními nosiči utajovaných informací se nakládá jako s utajovanou informací až do doby jejich fyzického zničení.</w:t>
      </w:r>
    </w:p>
    <w:p w14:paraId="31CE6427" w14:textId="77777777" w:rsidR="005C6A97" w:rsidRDefault="005C6A97" w:rsidP="00922A56">
      <w:pPr>
        <w:pStyle w:val="Normln-odstavec-slovan"/>
      </w:pPr>
      <w:r>
        <w:t>Likvidace provozních nosičů utajovaných informací je prováděna příslušným zaměstnancem pověřeným vedením jejich evidencí na certifikovaném zařízení fyzického ničení nosičů informací za přítomnosti dalšího zaměstnance (obvykle uživatele nosiče).</w:t>
      </w:r>
    </w:p>
    <w:p w14:paraId="55E4EC02" w14:textId="77777777" w:rsidR="005C6A97" w:rsidRDefault="005C6A97" w:rsidP="00922A56">
      <w:pPr>
        <w:pStyle w:val="Normln-odstavec-slovan"/>
      </w:pPr>
      <w:r>
        <w:t>O likvidaci provozního nosiče utajovaných informací je proveden záznam v „Evidenci nosičů“. Záznam o zničení provozního nosiče je podepsaný zaměstnanci, kteří likvidaci provedli.</w:t>
      </w:r>
    </w:p>
    <w:p w14:paraId="4A3ED946" w14:textId="77777777" w:rsidR="005C6A97" w:rsidRDefault="005C6A97" w:rsidP="00922A56">
      <w:pPr>
        <w:pStyle w:val="Normln-odstavec-slovan"/>
      </w:pPr>
      <w:r>
        <w:t>Pokud provozovatel informačního systému není schopen provést likvidaci provozního nosiče utajovaných informací, požádá NÚKIB o spolupráci.</w:t>
      </w:r>
    </w:p>
    <w:p w14:paraId="68223662" w14:textId="77777777" w:rsidR="005C6A97" w:rsidRDefault="005C6A97" w:rsidP="005C6A97">
      <w:pPr>
        <w:pStyle w:val="Normln-clanek"/>
      </w:pPr>
    </w:p>
    <w:p w14:paraId="038D3349" w14:textId="77777777" w:rsidR="005C6A97" w:rsidRDefault="005C6A97" w:rsidP="005C6A97">
      <w:pPr>
        <w:pStyle w:val="Normln-nadpis"/>
      </w:pPr>
      <w:bookmarkStart w:id="224" w:name="_Toc84574964"/>
      <w:bookmarkStart w:id="225" w:name="_Toc209018148"/>
      <w:r>
        <w:t>Provozně bezpečnostní dokumentace</w:t>
      </w:r>
      <w:bookmarkEnd w:id="224"/>
      <w:bookmarkEnd w:id="225"/>
    </w:p>
    <w:p w14:paraId="5AF5174A" w14:textId="77777777" w:rsidR="005C6A97" w:rsidRDefault="005C6A97" w:rsidP="00922A56">
      <w:pPr>
        <w:pStyle w:val="Normln-odstavec-slovan"/>
      </w:pPr>
      <w:r>
        <w:t>Všechny písemnosti týkající se bezpečnosti a provozu informačního systému se uchovávají minimálně po dobu 5 let od doby ukončení jejich používání.</w:t>
      </w:r>
    </w:p>
    <w:p w14:paraId="078B4C53" w14:textId="77777777" w:rsidR="005C6A97" w:rsidRDefault="005C6A97" w:rsidP="00922A56">
      <w:pPr>
        <w:pStyle w:val="Normln-odstavec-slovan"/>
      </w:pPr>
      <w:r>
        <w:t>Pro informační systém je vypracována následující dokumentace:</w:t>
      </w:r>
    </w:p>
    <w:p w14:paraId="05FBC8D9" w14:textId="77777777" w:rsidR="005C6A97" w:rsidRDefault="005C6A97" w:rsidP="00922A56">
      <w:pPr>
        <w:pStyle w:val="Normln-odstavec-odrka"/>
      </w:pPr>
      <w:r>
        <w:t>Směrnice bezpečnostního správce,</w:t>
      </w:r>
    </w:p>
    <w:p w14:paraId="2754E541" w14:textId="77777777" w:rsidR="005C6A97" w:rsidRDefault="005C6A97" w:rsidP="00922A56">
      <w:pPr>
        <w:pStyle w:val="Normln-odstavec-odrka"/>
      </w:pPr>
      <w:r>
        <w:t>Směrnice provozního správce,</w:t>
      </w:r>
    </w:p>
    <w:p w14:paraId="7EEBBFD5" w14:textId="77777777" w:rsidR="005C6A97" w:rsidRDefault="005C6A97" w:rsidP="00922A56">
      <w:pPr>
        <w:pStyle w:val="Normln-odstavec-odrka"/>
      </w:pPr>
      <w:r>
        <w:t>Směrnice uživatele,</w:t>
      </w:r>
    </w:p>
    <w:p w14:paraId="352B4AB0" w14:textId="77777777" w:rsidR="005C6A97" w:rsidRDefault="005C6A97" w:rsidP="00922A56">
      <w:pPr>
        <w:pStyle w:val="Normln-odstavec-odrka"/>
      </w:pPr>
      <w:r>
        <w:t>Testy bezpečnosti,</w:t>
      </w:r>
    </w:p>
    <w:p w14:paraId="58DD0299" w14:textId="77777777" w:rsidR="005C6A97" w:rsidRDefault="005C6A97" w:rsidP="00922A56">
      <w:pPr>
        <w:pStyle w:val="Normln-odstavec-odrka"/>
      </w:pPr>
      <w:r>
        <w:t>Řízení vstupně výstupních portů,</w:t>
      </w:r>
    </w:p>
    <w:p w14:paraId="31B99E6B" w14:textId="77777777" w:rsidR="005C6A97" w:rsidRDefault="005C6A97" w:rsidP="00922A56">
      <w:pPr>
        <w:pStyle w:val="Normln-odstavec-odrka"/>
      </w:pPr>
      <w:r>
        <w:t>Bezpečnostní nastavení operačního systému,</w:t>
      </w:r>
    </w:p>
    <w:p w14:paraId="38FF4BDC" w14:textId="77777777" w:rsidR="005C6A97" w:rsidRDefault="005C6A97" w:rsidP="00922A56">
      <w:pPr>
        <w:pStyle w:val="Normln-odstavec-odrka"/>
      </w:pPr>
      <w:r>
        <w:t>Specifikační list pracoviště (</w:t>
      </w:r>
      <w:r w:rsidRPr="00B54000">
        <w:t>pro každé pracoviště</w:t>
      </w:r>
      <w:r>
        <w:t>),</w:t>
      </w:r>
    </w:p>
    <w:p w14:paraId="350DFA5C" w14:textId="77777777" w:rsidR="005C6A97" w:rsidRDefault="005C6A97" w:rsidP="00922A56">
      <w:pPr>
        <w:pStyle w:val="Normln-odstavec-odrka"/>
      </w:pPr>
      <w:r>
        <w:t>Evidence uživatelů (</w:t>
      </w:r>
      <w:r w:rsidRPr="00B54000">
        <w:t>pro každé pracoviště</w:t>
      </w:r>
      <w:r>
        <w:t>),</w:t>
      </w:r>
    </w:p>
    <w:p w14:paraId="744A612D" w14:textId="77777777" w:rsidR="005C6A97" w:rsidRDefault="005C6A97" w:rsidP="00922A56">
      <w:pPr>
        <w:pStyle w:val="Normln-odstavec-odrka"/>
      </w:pPr>
      <w:r>
        <w:t>Evidence nosičů informací (pro celý informační systém),</w:t>
      </w:r>
    </w:p>
    <w:p w14:paraId="647EFFAB" w14:textId="77777777" w:rsidR="005C6A97" w:rsidRDefault="005C6A97" w:rsidP="00922A56">
      <w:pPr>
        <w:pStyle w:val="Normln-odstavec-odrka"/>
      </w:pPr>
      <w:r>
        <w:t>Provozní deník pracoviště (</w:t>
      </w:r>
      <w:r w:rsidRPr="00B54000">
        <w:t>pro každé pracoviště</w:t>
      </w:r>
      <w:r>
        <w:t>),</w:t>
      </w:r>
    </w:p>
    <w:p w14:paraId="77233AEE" w14:textId="77777777" w:rsidR="005C6A97" w:rsidRDefault="005C6A97" w:rsidP="00922A56">
      <w:pPr>
        <w:pStyle w:val="Normln-odstavec-odrka"/>
      </w:pPr>
      <w:r w:rsidRPr="00B54000">
        <w:lastRenderedPageBreak/>
        <w:t>Kniha manipulace s nosiči utajovaných informací nebo s přenosným počítačem</w:t>
      </w:r>
      <w:r>
        <w:t>.</w:t>
      </w:r>
    </w:p>
    <w:p w14:paraId="1D98A750" w14:textId="59FA2E3E" w:rsidR="005C6A97" w:rsidRDefault="00D7316C" w:rsidP="005C6A97">
      <w:pPr>
        <w:pStyle w:val="Normln-nadpis-cast"/>
      </w:pPr>
      <w:bookmarkStart w:id="226" w:name="_Toc524959472"/>
      <w:bookmarkStart w:id="227" w:name="_Toc84574965"/>
      <w:bookmarkStart w:id="228" w:name="_Toc209018149"/>
      <w:r>
        <w:t>P</w:t>
      </w:r>
      <w:r w:rsidR="005C6A97">
        <w:t>ožadavky bezpečného provozu</w:t>
      </w:r>
      <w:bookmarkEnd w:id="226"/>
      <w:bookmarkEnd w:id="227"/>
      <w:bookmarkEnd w:id="228"/>
    </w:p>
    <w:p w14:paraId="04575C71" w14:textId="77777777" w:rsidR="005C6A97" w:rsidRDefault="005C6A97" w:rsidP="005C6A97">
      <w:pPr>
        <w:pStyle w:val="Normln-clanek"/>
      </w:pPr>
    </w:p>
    <w:p w14:paraId="26820D41" w14:textId="77777777" w:rsidR="005C6A97" w:rsidRDefault="005C6A97" w:rsidP="005C6A97">
      <w:pPr>
        <w:pStyle w:val="Normln-nadpis"/>
      </w:pPr>
      <w:bookmarkStart w:id="229" w:name="_Toc84574966"/>
      <w:bookmarkStart w:id="230" w:name="_Toc209018150"/>
      <w:r>
        <w:t>Údržba a opravy</w:t>
      </w:r>
      <w:bookmarkEnd w:id="229"/>
      <w:bookmarkEnd w:id="230"/>
    </w:p>
    <w:p w14:paraId="664344E9" w14:textId="58ADBF5C" w:rsidR="005C6A97" w:rsidRDefault="00AA7543" w:rsidP="00922A56">
      <w:pPr>
        <w:pStyle w:val="Normln-odstavec-slovan"/>
      </w:pPr>
      <w:r>
        <w:t>S</w:t>
      </w:r>
      <w:r w:rsidR="005C6A97">
        <w:t>ervis se provádí tak, aby nedošlo k porušení povinnosti při ochraně utajované informace.</w:t>
      </w:r>
    </w:p>
    <w:p w14:paraId="3DB797BB" w14:textId="77777777" w:rsidR="005C6A97" w:rsidRDefault="005C6A97" w:rsidP="00922A56">
      <w:pPr>
        <w:pStyle w:val="Normln-odstavec-slovan"/>
      </w:pPr>
      <w:r>
        <w:t>Servis zajišťuje provozní správce (držitel patřičné odborné kvalifikace podle vyhlášky č. 50/1978 Sb., o odborné způsobilosti v elektrotechnice) pokud možno vlastními silami a v objektu minimálně kategorie Vyhrazené. V případě nutnosti je servisní úkon prováděn externím subjektem pod dohledem pracovníka správy.</w:t>
      </w:r>
    </w:p>
    <w:p w14:paraId="4744A8CA" w14:textId="77777777" w:rsidR="005C6A97" w:rsidRDefault="005C6A97" w:rsidP="00922A56">
      <w:pPr>
        <w:pStyle w:val="Normln-odstavec-slovan"/>
      </w:pPr>
      <w:r>
        <w:t>Pokud nelze provést servisní úkon vlastními silami a v objektu minimálně kategorie Vyhrazené, jsou ze zařízení odstraněny ochranné prvky a vyjmuty všechny nosiče informací, které pro zachování uložených informací nepotřebují trvalé napájení.</w:t>
      </w:r>
    </w:p>
    <w:p w14:paraId="300C2EA4" w14:textId="77777777" w:rsidR="005C6A97" w:rsidRDefault="005C6A97" w:rsidP="00922A56">
      <w:pPr>
        <w:pStyle w:val="Normln-odstavec-slovan"/>
      </w:pPr>
      <w:r>
        <w:t>Při servisu lze použít pouze takové náhradní komponenty, které splňují požadavky zákona č. 22/1997 Sb., a pro tyto komponenty bylo vydáno „Prohlášení o shodě“, „ES Prohlášení o shodě“ nebo jsou označeny symbolem CE (CE Mark).</w:t>
      </w:r>
    </w:p>
    <w:p w14:paraId="5E661A93" w14:textId="77777777" w:rsidR="005C6A97" w:rsidRPr="00392A58" w:rsidRDefault="005C6A97" w:rsidP="00922A56">
      <w:pPr>
        <w:pStyle w:val="Normln-odstavec-slovan"/>
      </w:pPr>
      <w:r>
        <w:t>O úkonech provedených v rámci servisu provádí pracovník správy záznam v provozním deníku pracoviště.</w:t>
      </w:r>
    </w:p>
    <w:p w14:paraId="0E1660CF" w14:textId="77777777" w:rsidR="005C6A97" w:rsidRDefault="005C6A97" w:rsidP="005C6A97">
      <w:pPr>
        <w:pStyle w:val="Normln-clanek"/>
      </w:pPr>
    </w:p>
    <w:p w14:paraId="0B8C8BCA" w14:textId="77777777" w:rsidR="005C6A97" w:rsidRDefault="005C6A97" w:rsidP="005C6A97">
      <w:pPr>
        <w:pStyle w:val="Normln-nadpis"/>
      </w:pPr>
      <w:bookmarkStart w:id="231" w:name="_Toc84574967"/>
      <w:bookmarkStart w:id="232" w:name="_Toc209018151"/>
      <w:r>
        <w:t>Krizové situace a bezpečnostní incidenty</w:t>
      </w:r>
      <w:bookmarkEnd w:id="231"/>
      <w:bookmarkEnd w:id="232"/>
    </w:p>
    <w:p w14:paraId="29DB8CC4" w14:textId="77777777" w:rsidR="005C6A97" w:rsidRDefault="005C6A97" w:rsidP="00922A56">
      <w:pPr>
        <w:pStyle w:val="Normln-odstavec-slovan"/>
      </w:pPr>
      <w:r>
        <w:t xml:space="preserve">Za </w:t>
      </w:r>
      <w:r w:rsidRPr="00392A58">
        <w:rPr>
          <w:b/>
        </w:rPr>
        <w:t>krizovou situaci</w:t>
      </w:r>
      <w:r>
        <w:t xml:space="preserve"> v informačním systému je považována porucha zařízení, požár nebo jiná živelní pohroma, teroristický útok nebo jeho hrozba.</w:t>
      </w:r>
    </w:p>
    <w:p w14:paraId="66B40082" w14:textId="77777777" w:rsidR="005C6A97" w:rsidRDefault="005C6A97" w:rsidP="00922A56">
      <w:pPr>
        <w:pStyle w:val="Normln-odstavec-slovan"/>
      </w:pPr>
      <w:r>
        <w:t>V případě vzniku krizové situace na pracovišti je nutné zajistit, aby nedošlo k porušení povinnosti při ochraně utajované informace. Pokud to okolnosti dovolí, ukončí uživatel práci, vyjme vyjímatelné nosiče, odebere z tiskárny všechny listy vytištěných dokumentů, odebere z pracoviště „Provozní deník pracoviště“, zamkne a dále se řídí příslušnými směrnicemi objektu.</w:t>
      </w:r>
    </w:p>
    <w:p w14:paraId="22847C1B" w14:textId="77777777" w:rsidR="005C6A97" w:rsidRDefault="005C6A97" w:rsidP="00922A56">
      <w:pPr>
        <w:pStyle w:val="Normln-odstavec-slovan"/>
      </w:pPr>
      <w:r w:rsidRPr="00703A65">
        <w:rPr>
          <w:b/>
        </w:rPr>
        <w:t>Bezpečnostní incident</w:t>
      </w:r>
      <w:r>
        <w:t xml:space="preserve"> je událost, která má nebo může mít za následek ohrožení bezpečnosti informačního systému nebo porušení povinnosti při ochraně utajované informace.</w:t>
      </w:r>
    </w:p>
    <w:p w14:paraId="4F99DB78" w14:textId="77777777" w:rsidR="005C6A97" w:rsidRDefault="005C6A97" w:rsidP="00922A56">
      <w:pPr>
        <w:pStyle w:val="Normln-odstavec-slovan"/>
      </w:pPr>
      <w:r>
        <w:t>Za bezpečnostní incident je považováno zejména:</w:t>
      </w:r>
    </w:p>
    <w:p w14:paraId="5C856541" w14:textId="77777777" w:rsidR="005C6A97" w:rsidRDefault="005C6A97" w:rsidP="00922A56">
      <w:pPr>
        <w:pStyle w:val="Normln-odstavec-odrka"/>
      </w:pPr>
      <w:r>
        <w:t>porušení některého z bezpečnostních mechanismů,</w:t>
      </w:r>
    </w:p>
    <w:p w14:paraId="048A6694" w14:textId="77777777" w:rsidR="005C6A97" w:rsidRDefault="005C6A97" w:rsidP="00922A56">
      <w:pPr>
        <w:pStyle w:val="Normln-odstavec-odrka"/>
      </w:pPr>
      <w:r>
        <w:t>porušení ochranných prvků,</w:t>
      </w:r>
    </w:p>
    <w:p w14:paraId="4C8DE7D3" w14:textId="77777777" w:rsidR="005C6A97" w:rsidRDefault="005C6A97" w:rsidP="00922A56">
      <w:pPr>
        <w:pStyle w:val="Normln-odstavec-odrka"/>
      </w:pPr>
      <w:r>
        <w:t>ztráta nebo neoprávněné nakládání s nosičem utajovaných informací,</w:t>
      </w:r>
    </w:p>
    <w:p w14:paraId="7B035BFF" w14:textId="77777777" w:rsidR="005C6A97" w:rsidRDefault="005C6A97" w:rsidP="00922A56">
      <w:pPr>
        <w:pStyle w:val="Normln-odstavec-odrka"/>
      </w:pPr>
      <w:r>
        <w:t>ztráta HW komponenty,</w:t>
      </w:r>
    </w:p>
    <w:p w14:paraId="4AED3761" w14:textId="77777777" w:rsidR="005C6A97" w:rsidRDefault="005C6A97" w:rsidP="00922A56">
      <w:pPr>
        <w:pStyle w:val="Normln-odstavec-odrka"/>
      </w:pPr>
      <w:r>
        <w:t>porucha HW nebo SW,</w:t>
      </w:r>
    </w:p>
    <w:p w14:paraId="097253E4" w14:textId="77777777" w:rsidR="005C6A97" w:rsidRDefault="005C6A97" w:rsidP="00922A56">
      <w:pPr>
        <w:pStyle w:val="Normln-odstavec-odrka"/>
      </w:pPr>
      <w:r>
        <w:t>výskyt viru nebo jiného škodlivého SW,</w:t>
      </w:r>
    </w:p>
    <w:p w14:paraId="02090888" w14:textId="77777777" w:rsidR="005C6A97" w:rsidRDefault="005C6A97" w:rsidP="00922A56">
      <w:pPr>
        <w:pStyle w:val="Normln-odstavec-odrka"/>
      </w:pPr>
      <w:r>
        <w:t>vyzrazení přístupového hesla,</w:t>
      </w:r>
    </w:p>
    <w:p w14:paraId="2F98ED73" w14:textId="77777777" w:rsidR="005C6A97" w:rsidRDefault="005C6A97" w:rsidP="00922A56">
      <w:pPr>
        <w:pStyle w:val="Normln-odstavec-odrka"/>
      </w:pPr>
      <w:r>
        <w:lastRenderedPageBreak/>
        <w:t>porušení platných bezpečnostních směrnic,</w:t>
      </w:r>
    </w:p>
    <w:p w14:paraId="18DA166B" w14:textId="77777777" w:rsidR="005C6A97" w:rsidRDefault="005C6A97" w:rsidP="00922A56">
      <w:pPr>
        <w:pStyle w:val="Normln-odstavec-odrka"/>
      </w:pPr>
      <w:r>
        <w:t>další události, které mohou mít vliv na bezpečnost zpracovávaných utajovaných informací.</w:t>
      </w:r>
    </w:p>
    <w:p w14:paraId="019AD5DA" w14:textId="77777777" w:rsidR="005C6A97" w:rsidRDefault="005C6A97" w:rsidP="00922A56">
      <w:pPr>
        <w:pStyle w:val="Normln-odstavec-slovan"/>
      </w:pPr>
      <w:r>
        <w:t>Uživatel je povinen bezodkladně informovat bezpečnostního správce o zjištění nebo podezření na krizovou situaci nebo bezpečnostní incident.</w:t>
      </w:r>
    </w:p>
    <w:p w14:paraId="2C0AAA8B" w14:textId="77777777" w:rsidR="005C6A97" w:rsidRDefault="005C6A97" w:rsidP="00922A56">
      <w:pPr>
        <w:pStyle w:val="Normln-odstavec-slovan"/>
      </w:pPr>
      <w:r>
        <w:t>V případě poruchy HW nebo SW nebo v případě výskytu viru je uživatel povinen přerušit práci až do vyřešení bezpečnostního incidentu.</w:t>
      </w:r>
    </w:p>
    <w:p w14:paraId="303D5FA1" w14:textId="5F8E6E36" w:rsidR="005C6A97" w:rsidRDefault="005C6A97" w:rsidP="00922A56">
      <w:pPr>
        <w:pStyle w:val="Normln-odstavec-slovan"/>
      </w:pPr>
      <w:r>
        <w:t>Bezpečnostní správce ověří, zda došlo nebo mohlo dojít, v souvislosti s krizovou situací nebo bezpečnostním incidentem k porušení povinnosti při ochraně utajované informace a</w:t>
      </w:r>
      <w:r w:rsidR="006D3FED">
        <w:t> </w:t>
      </w:r>
      <w:r>
        <w:t xml:space="preserve">neprodleně informuje odpovědnou osobu nebo jí pověřenou osobu a řídí se jejími pokyny. </w:t>
      </w:r>
    </w:p>
    <w:p w14:paraId="3D8A6D41" w14:textId="77777777" w:rsidR="005C6A97" w:rsidRDefault="005C6A97" w:rsidP="00922A56">
      <w:pPr>
        <w:pStyle w:val="Normln-odstavec-slovan"/>
      </w:pPr>
      <w:r>
        <w:t>O bezpečnostním incidentu, který měl za následek porušení povinnosti při ochraně utajované informace, je bezodkladně informován Národní bezpečnostní úřad.</w:t>
      </w:r>
    </w:p>
    <w:p w14:paraId="028E3CEF" w14:textId="77777777" w:rsidR="005C6A97" w:rsidRDefault="005C6A97" w:rsidP="00922A56">
      <w:pPr>
        <w:pStyle w:val="Normln-odstavec-slovan"/>
      </w:pPr>
      <w:r>
        <w:t>O průběhu šetření bezpečnostního incidentu a o výsledcích šetření se zpracovává písemný záznam, který se ukládá na dobu 5 let.</w:t>
      </w:r>
    </w:p>
    <w:p w14:paraId="25C43E3F" w14:textId="77777777" w:rsidR="005C6A97" w:rsidRDefault="005C6A97" w:rsidP="00922A56">
      <w:pPr>
        <w:pStyle w:val="Normln-odstavec-slovan"/>
      </w:pPr>
      <w:r>
        <w:t>O výskytu krizové situace nebo bezpečnostního incidentu provádí uživatel a příslušným pracovník správy záznam.</w:t>
      </w:r>
    </w:p>
    <w:p w14:paraId="7494AAD0" w14:textId="77777777" w:rsidR="005C6A97" w:rsidRPr="00392A58" w:rsidRDefault="005C6A97" w:rsidP="00922A56">
      <w:pPr>
        <w:pStyle w:val="Normln-odstavec-slovan"/>
      </w:pPr>
      <w:r>
        <w:t>Bezpečnostní správce navrhuje na základě výsledků šetřených bezpečnostních incidentů odpovídající bezpečnostní opatření a případné změny bezpečnostní dokumentace.</w:t>
      </w:r>
    </w:p>
    <w:p w14:paraId="0669D9B0" w14:textId="77777777" w:rsidR="005C6A97" w:rsidRDefault="005C6A97" w:rsidP="005C6A97">
      <w:pPr>
        <w:pStyle w:val="Normln-clanek"/>
      </w:pPr>
    </w:p>
    <w:p w14:paraId="25D0EC9C" w14:textId="77777777" w:rsidR="005C6A97" w:rsidRDefault="005C6A97" w:rsidP="005C6A97">
      <w:pPr>
        <w:pStyle w:val="Normln-nadpis"/>
      </w:pPr>
      <w:bookmarkStart w:id="233" w:name="_Toc84574968"/>
      <w:bookmarkStart w:id="234" w:name="_Toc209018152"/>
      <w:r>
        <w:t>Změny při provozování pracoviště</w:t>
      </w:r>
      <w:bookmarkEnd w:id="233"/>
      <w:bookmarkEnd w:id="234"/>
    </w:p>
    <w:p w14:paraId="5B11F4F0" w14:textId="77777777" w:rsidR="005C6A97" w:rsidRDefault="005C6A97" w:rsidP="00922A56">
      <w:pPr>
        <w:pStyle w:val="Normln-odstavec-slovan"/>
      </w:pPr>
      <w:r w:rsidRPr="005E66DE">
        <w:t xml:space="preserve">Změnou při provozování pracoviště </w:t>
      </w:r>
      <w:r>
        <w:t>je</w:t>
      </w:r>
      <w:r w:rsidRPr="005E66DE">
        <w:t xml:space="preserve"> rozum</w:t>
      </w:r>
      <w:r>
        <w:t>ěna</w:t>
      </w:r>
      <w:r w:rsidRPr="005E66DE">
        <w:t xml:space="preserve"> jakákoli změna, která je v rozporu se skutečností uvedenou v</w:t>
      </w:r>
      <w:r>
        <w:t>e „Specifikačním listu pracoviště“, prov</w:t>
      </w:r>
      <w:r w:rsidRPr="005E66DE">
        <w:t>ozní nebo provozně bezpečnostní dokumentac</w:t>
      </w:r>
      <w:r>
        <w:t>í</w:t>
      </w:r>
      <w:r w:rsidRPr="005E66DE">
        <w:t xml:space="preserve"> nebo příslušn</w:t>
      </w:r>
      <w:r>
        <w:t>é</w:t>
      </w:r>
      <w:r w:rsidRPr="005E66DE">
        <w:t xml:space="preserve"> evidenc</w:t>
      </w:r>
      <w:r>
        <w:t>i</w:t>
      </w:r>
      <w:r w:rsidRPr="005E66DE">
        <w:t xml:space="preserve"> (vyjma evidence uživatelů)</w:t>
      </w:r>
      <w:r>
        <w:t>.</w:t>
      </w:r>
    </w:p>
    <w:p w14:paraId="5AEE73FA" w14:textId="77777777" w:rsidR="005C6A97" w:rsidRPr="005E66DE" w:rsidRDefault="005C6A97" w:rsidP="00922A56">
      <w:pPr>
        <w:pStyle w:val="Normln-odstavec-slovan"/>
      </w:pPr>
      <w:r>
        <w:t>Veškeré změny pracoviště jsou neprodleně oznamovány NÚKIB a podléhají jeho schválení.</w:t>
      </w:r>
    </w:p>
    <w:p w14:paraId="08E42107" w14:textId="77777777" w:rsidR="005C6A97" w:rsidRDefault="005C6A97" w:rsidP="005C6A97">
      <w:pPr>
        <w:pStyle w:val="Normln-clanek"/>
      </w:pPr>
    </w:p>
    <w:p w14:paraId="32D3CFE7" w14:textId="77777777" w:rsidR="005C6A97" w:rsidRDefault="005C6A97" w:rsidP="005C6A97">
      <w:pPr>
        <w:pStyle w:val="Normln-nadpis"/>
      </w:pPr>
      <w:bookmarkStart w:id="235" w:name="_Toc84574969"/>
      <w:bookmarkStart w:id="236" w:name="_Toc209018153"/>
      <w:r>
        <w:t>Testy bezpečnosti</w:t>
      </w:r>
      <w:bookmarkEnd w:id="235"/>
      <w:bookmarkEnd w:id="236"/>
    </w:p>
    <w:p w14:paraId="02DB99E7" w14:textId="77777777" w:rsidR="005C6A97" w:rsidRDefault="005C6A97" w:rsidP="00922A56">
      <w:pPr>
        <w:pStyle w:val="Normln-odstavec-slovan"/>
      </w:pPr>
      <w:r>
        <w:t>U každého pracoviště je před zahájením jeho provozu:</w:t>
      </w:r>
    </w:p>
    <w:p w14:paraId="3DABE33F" w14:textId="77777777" w:rsidR="005C6A97" w:rsidRDefault="005C6A97" w:rsidP="00922A56">
      <w:pPr>
        <w:pStyle w:val="Normln-odstavec-odrka"/>
      </w:pPr>
      <w:r>
        <w:t>prokazatelně proveden bezpečnostním správcem test bezpečnosti,</w:t>
      </w:r>
    </w:p>
    <w:p w14:paraId="0639C7CD" w14:textId="77777777" w:rsidR="005C6A97" w:rsidRDefault="005C6A97" w:rsidP="00922A56">
      <w:pPr>
        <w:pStyle w:val="Normln-odstavec-odrka"/>
      </w:pPr>
      <w:r w:rsidRPr="00F373E4">
        <w:t>pracovníkem NÚKIB proveden</w:t>
      </w:r>
      <w:r>
        <w:t xml:space="preserve">o schválení pracoviště na základě doručeného testu bezpečnosti nebo provedené kontrolní </w:t>
      </w:r>
      <w:r w:rsidRPr="00F373E4">
        <w:t>obhlídk</w:t>
      </w:r>
      <w:r>
        <w:t>y.</w:t>
      </w:r>
    </w:p>
    <w:p w14:paraId="71B2BAC4" w14:textId="77777777" w:rsidR="005C6A97" w:rsidRDefault="005C6A97" w:rsidP="00922A56">
      <w:pPr>
        <w:pStyle w:val="Normln-odstavec-slovan"/>
      </w:pPr>
      <w:r>
        <w:t>Test bezpečnosti je zaměřen na zjištění stavu bezpečnosti pracoviště podle bezpečností dokumentace z oblastí:</w:t>
      </w:r>
    </w:p>
    <w:p w14:paraId="70B3F35A" w14:textId="77777777" w:rsidR="005C6A97" w:rsidRDefault="005C6A97" w:rsidP="00922A56">
      <w:pPr>
        <w:pStyle w:val="Normln-odstavec-odrka"/>
      </w:pPr>
      <w:r>
        <w:t>personální bezpečnosti</w:t>
      </w:r>
      <w:r w:rsidRPr="005E66DE">
        <w:t xml:space="preserve"> </w:t>
      </w:r>
      <w:r>
        <w:t>a organizačních opatření,</w:t>
      </w:r>
    </w:p>
    <w:p w14:paraId="428BB12A" w14:textId="77777777" w:rsidR="005C6A97" w:rsidRDefault="005C6A97" w:rsidP="00922A56">
      <w:pPr>
        <w:pStyle w:val="Normln-odstavec-odrka"/>
      </w:pPr>
      <w:r>
        <w:t>administrativní bezpečnosti,</w:t>
      </w:r>
    </w:p>
    <w:p w14:paraId="041880A3" w14:textId="77777777" w:rsidR="005C6A97" w:rsidRDefault="005C6A97" w:rsidP="00922A56">
      <w:pPr>
        <w:pStyle w:val="Normln-odstavec-odrka"/>
      </w:pPr>
      <w:r>
        <w:t>informační bezpečnosti,</w:t>
      </w:r>
    </w:p>
    <w:p w14:paraId="3B0BA1AA" w14:textId="77777777" w:rsidR="005C6A97" w:rsidRDefault="005C6A97" w:rsidP="00922A56">
      <w:pPr>
        <w:pStyle w:val="Normln-odstavec-odrka"/>
      </w:pPr>
      <w:r>
        <w:t>fyzické bezpečnosti,</w:t>
      </w:r>
    </w:p>
    <w:p w14:paraId="4845D64B" w14:textId="77777777" w:rsidR="005C6A97" w:rsidRDefault="005C6A97" w:rsidP="00922A56">
      <w:pPr>
        <w:pStyle w:val="Normln-odstavec-odrka"/>
      </w:pPr>
      <w:r>
        <w:t>ochrany proti úniku kompromitujícího vyzařování.</w:t>
      </w:r>
    </w:p>
    <w:p w14:paraId="3A3AC56D" w14:textId="77777777" w:rsidR="005C6A97" w:rsidRDefault="005C6A97" w:rsidP="00922A56">
      <w:pPr>
        <w:pStyle w:val="Normln-odstavec-slovan"/>
      </w:pPr>
      <w:r>
        <w:lastRenderedPageBreak/>
        <w:t>Součástí testu bezpečnosti může být i fotodokumentace sloužící k zadokumentování aktuálního stavu.</w:t>
      </w:r>
    </w:p>
    <w:p w14:paraId="7BB4B9B1" w14:textId="77777777" w:rsidR="005C6A97" w:rsidRDefault="005C6A97" w:rsidP="005C6A97">
      <w:pPr>
        <w:pStyle w:val="Normln-clanek"/>
      </w:pPr>
    </w:p>
    <w:p w14:paraId="5F44A5FF" w14:textId="77777777" w:rsidR="005C6A97" w:rsidRDefault="005C6A97" w:rsidP="005C6A97">
      <w:pPr>
        <w:pStyle w:val="Normln-nadpis"/>
      </w:pPr>
      <w:bookmarkStart w:id="237" w:name="_Toc84574970"/>
      <w:bookmarkStart w:id="238" w:name="_Toc209018154"/>
      <w:r>
        <w:t>Kontrolní činnost</w:t>
      </w:r>
      <w:bookmarkEnd w:id="237"/>
      <w:bookmarkEnd w:id="238"/>
    </w:p>
    <w:p w14:paraId="67A11AA6" w14:textId="77777777" w:rsidR="005C6A97" w:rsidRDefault="005C6A97" w:rsidP="00922A56">
      <w:pPr>
        <w:pStyle w:val="Normln-odstavec-slovan"/>
      </w:pPr>
      <w:r>
        <w:t>Bezpečnostní správce je oprávněn kdykoliv v průběhu životního cyklu informačního systému provádět kontroly dodržování bezpečnostních opatření.</w:t>
      </w:r>
    </w:p>
    <w:p w14:paraId="2A884B8A" w14:textId="77777777" w:rsidR="005C6A97" w:rsidRDefault="005C6A97" w:rsidP="005C6A97">
      <w:pPr>
        <w:spacing w:before="0" w:after="200"/>
        <w:jc w:val="left"/>
      </w:pPr>
      <w:r>
        <w:br w:type="page"/>
      </w:r>
    </w:p>
    <w:p w14:paraId="4DECB027" w14:textId="492E16DF" w:rsidR="002A40C8" w:rsidRDefault="002A40C8" w:rsidP="002A40C8">
      <w:pPr>
        <w:pStyle w:val="Normln-nadpis-kap"/>
      </w:pPr>
      <w:bookmarkStart w:id="239" w:name="_Toc209018155"/>
      <w:bookmarkStart w:id="240" w:name="_Toc525028858"/>
      <w:r>
        <w:lastRenderedPageBreak/>
        <w:t>B</w:t>
      </w:r>
      <w:r w:rsidRPr="00AC24D4">
        <w:t>EZPEČNOSTNÍ NASTAVEN</w:t>
      </w:r>
      <w:r>
        <w:t>Í OPERAČNÍHO SYSTÉMU MS WINDOWS 10/11</w:t>
      </w:r>
      <w:bookmarkEnd w:id="239"/>
    </w:p>
    <w:p w14:paraId="0C2EB5CB" w14:textId="77777777" w:rsidR="002A40C8" w:rsidRDefault="002A40C8" w:rsidP="002A40C8">
      <w:pPr>
        <w:pStyle w:val="Normln-nadpis14"/>
      </w:pPr>
      <w:r w:rsidRPr="00193FE8">
        <w:t>informačního systému určeného pro nakládání s utajovanými informacemi do a včetně stupně utajení Vyhrazené</w:t>
      </w:r>
      <w:r>
        <w:t>.</w:t>
      </w:r>
    </w:p>
    <w:p w14:paraId="7700D641" w14:textId="77777777" w:rsidR="002A40C8" w:rsidRDefault="002A40C8" w:rsidP="002A40C8">
      <w:pPr>
        <w:pStyle w:val="Normln-nadpis-cast"/>
      </w:pPr>
      <w:bookmarkStart w:id="241" w:name="_Toc209018156"/>
      <w:r>
        <w:t>Úvod</w:t>
      </w:r>
      <w:bookmarkEnd w:id="240"/>
      <w:bookmarkEnd w:id="241"/>
    </w:p>
    <w:p w14:paraId="76286D94" w14:textId="77777777" w:rsidR="002A40C8" w:rsidRDefault="002A40C8" w:rsidP="002A40C8">
      <w:pPr>
        <w:pStyle w:val="Normln-clanek"/>
        <w:numPr>
          <w:ilvl w:val="0"/>
          <w:numId w:val="27"/>
        </w:numPr>
      </w:pPr>
    </w:p>
    <w:p w14:paraId="0800AB40" w14:textId="77777777" w:rsidR="002A40C8" w:rsidRPr="00AC24D4" w:rsidRDefault="002A40C8" w:rsidP="002A40C8">
      <w:pPr>
        <w:pStyle w:val="Normln-nadpis"/>
      </w:pPr>
      <w:bookmarkStart w:id="242" w:name="_Toc507597"/>
      <w:bookmarkStart w:id="243" w:name="_Toc209018157"/>
      <w:r w:rsidRPr="00AC24D4">
        <w:t>Vysvětlivky k použitým označením</w:t>
      </w:r>
      <w:bookmarkEnd w:id="242"/>
      <w:bookmarkEnd w:id="243"/>
    </w:p>
    <w:p w14:paraId="1CB659B2" w14:textId="77777777" w:rsidR="002A40C8" w:rsidRDefault="002A40C8" w:rsidP="00922A56">
      <w:pPr>
        <w:pStyle w:val="Normln-odstavec-slovan"/>
      </w:pPr>
      <w:r w:rsidRPr="00AC24D4">
        <w:t>Příkaz Konzola</w:t>
      </w:r>
      <w:r>
        <w:t xml:space="preserve"> z</w:t>
      </w:r>
      <w:r w:rsidRPr="00AC24D4">
        <w:t>namená spuštění snap in modulu místní počítač – zásady v rámci konzoly mmc.exe - (Microsoft Management Console) nebo konzole GPEdit.msc.</w:t>
      </w:r>
    </w:p>
    <w:p w14:paraId="1A9BB1EC" w14:textId="77777777" w:rsidR="002A40C8" w:rsidRPr="00AC24D4" w:rsidRDefault="002A40C8" w:rsidP="00922A56">
      <w:pPr>
        <w:pStyle w:val="Normln-odstavec-slovan"/>
      </w:pPr>
      <w:r w:rsidRPr="00AC24D4">
        <w:t>Příklad:</w:t>
      </w:r>
    </w:p>
    <w:p w14:paraId="62055D4F" w14:textId="77777777" w:rsidR="002A40C8" w:rsidRDefault="002A40C8" w:rsidP="002A40C8">
      <w:pPr>
        <w:pStyle w:val="Normln-odrka"/>
      </w:pPr>
      <w:r w:rsidRPr="00AC24D4">
        <w:t>Snap in modul místní počítač – zásady (dále jen konzola) / Místní počítač – zásady / Konfigurace počítače / Šablony pro správu / Systém / Přihlášení / Vždy použít klasické přihlašování (T02)</w:t>
      </w:r>
    </w:p>
    <w:p w14:paraId="02D990D8" w14:textId="77777777" w:rsidR="002A40C8" w:rsidRPr="00AC24D4" w:rsidRDefault="002A40C8" w:rsidP="002A40C8">
      <w:pPr>
        <w:pStyle w:val="Normln-odrka"/>
      </w:pPr>
      <w:r w:rsidRPr="00AC24D4">
        <w:t xml:space="preserve">Znamená: Spustit mmc.exe, menu: Soubor, volba Přidat nebo odebrat modul snap-in, přidat snap in modul Editor objektů zásad skupiny a dále editovat jednotlivé nastavení v rámci uvedeného snap in modulu nebo použít editor GPEdit.msc. </w:t>
      </w:r>
    </w:p>
    <w:p w14:paraId="6F966C95" w14:textId="77777777" w:rsidR="002A40C8" w:rsidRPr="00AC24D4" w:rsidRDefault="002A40C8" w:rsidP="00922A56">
      <w:pPr>
        <w:pStyle w:val="Normln-odstavec-slovan"/>
      </w:pPr>
      <w:r w:rsidRPr="00AC24D4">
        <w:t xml:space="preserve">Označení např. (076), obecně (nnn), je odkazem na číslování bodů v </w:t>
      </w:r>
      <w:r>
        <w:t>části</w:t>
      </w:r>
      <w:r w:rsidRPr="00AC24D4">
        <w:t xml:space="preserve"> č</w:t>
      </w:r>
      <w:r>
        <w:t>. 2</w:t>
      </w:r>
      <w:r w:rsidRPr="00AC24D4">
        <w:t xml:space="preserve"> a </w:t>
      </w:r>
      <w:r>
        <w:t>3</w:t>
      </w:r>
      <w:r w:rsidRPr="00AC24D4">
        <w:t>.</w:t>
      </w:r>
    </w:p>
    <w:p w14:paraId="78D08039" w14:textId="77777777" w:rsidR="002A40C8" w:rsidRPr="00AC24D4" w:rsidRDefault="002A40C8" w:rsidP="00922A56">
      <w:pPr>
        <w:pStyle w:val="Normln-odstavec-slovan"/>
      </w:pPr>
      <w:r w:rsidRPr="00AC24D4">
        <w:t xml:space="preserve">Označení např. (L02), obecně (Lnn), je odkazem na číslování bodů v </w:t>
      </w:r>
      <w:r>
        <w:t>části</w:t>
      </w:r>
      <w:r w:rsidRPr="00AC24D4">
        <w:t xml:space="preserve"> č</w:t>
      </w:r>
      <w:r>
        <w:t>.</w:t>
      </w:r>
      <w:r w:rsidRPr="00AC24D4">
        <w:t xml:space="preserve"> </w:t>
      </w:r>
      <w:r>
        <w:t>4</w:t>
      </w:r>
      <w:r w:rsidRPr="00AC24D4">
        <w:t>.</w:t>
      </w:r>
    </w:p>
    <w:p w14:paraId="71D3F16E" w14:textId="77777777" w:rsidR="002A40C8" w:rsidRDefault="002A40C8" w:rsidP="00922A56">
      <w:pPr>
        <w:pStyle w:val="Normln-odstavec-slovan"/>
      </w:pPr>
      <w:r w:rsidRPr="00AC24D4">
        <w:t xml:space="preserve">Označení např. (T02), obecně (Tnn), je odkazem na číslování bodů v </w:t>
      </w:r>
      <w:r>
        <w:t>části</w:t>
      </w:r>
      <w:r w:rsidRPr="00AC24D4">
        <w:t xml:space="preserve"> č</w:t>
      </w:r>
      <w:r>
        <w:t>.</w:t>
      </w:r>
      <w:r w:rsidRPr="00AC24D4">
        <w:t xml:space="preserve"> </w:t>
      </w:r>
      <w:r>
        <w:t>5</w:t>
      </w:r>
      <w:r w:rsidRPr="00AC24D4">
        <w:t xml:space="preserve"> a </w:t>
      </w:r>
      <w:r>
        <w:t>6</w:t>
      </w:r>
      <w:r w:rsidRPr="00AC24D4">
        <w:t>.</w:t>
      </w:r>
    </w:p>
    <w:p w14:paraId="6AE20A5C" w14:textId="77777777" w:rsidR="002A40C8" w:rsidRDefault="002A40C8" w:rsidP="00922A56">
      <w:pPr>
        <w:pStyle w:val="Normln-odstavec-slovan"/>
      </w:pPr>
      <w:r w:rsidRPr="00AC24D4">
        <w:t>Znaky --- znamenají, že položka není nakonfigurována.</w:t>
      </w:r>
    </w:p>
    <w:p w14:paraId="7CB45FEF" w14:textId="77777777" w:rsidR="002A40C8" w:rsidRDefault="002A40C8" w:rsidP="002A40C8">
      <w:pPr>
        <w:spacing w:before="0" w:after="200"/>
        <w:jc w:val="left"/>
      </w:pPr>
    </w:p>
    <w:tbl>
      <w:tblPr>
        <w:tblStyle w:val="Mkatabulky"/>
        <w:tblW w:w="0" w:type="auto"/>
        <w:tblLook w:val="04A0" w:firstRow="1" w:lastRow="0" w:firstColumn="1" w:lastColumn="0" w:noHBand="0" w:noVBand="1"/>
      </w:tblPr>
      <w:tblGrid>
        <w:gridCol w:w="1809"/>
        <w:gridCol w:w="7403"/>
      </w:tblGrid>
      <w:tr w:rsidR="002A40C8" w14:paraId="2C6C8681" w14:textId="77777777" w:rsidTr="00DE7430">
        <w:tc>
          <w:tcPr>
            <w:tcW w:w="9212" w:type="dxa"/>
            <w:gridSpan w:val="2"/>
            <w:vAlign w:val="center"/>
          </w:tcPr>
          <w:p w14:paraId="2ED13F0C" w14:textId="24C39D33" w:rsidR="002A40C8" w:rsidRPr="001D0932" w:rsidRDefault="002A40C8" w:rsidP="00DE7430">
            <w:pPr>
              <w:jc w:val="left"/>
              <w:rPr>
                <w:b/>
              </w:rPr>
            </w:pPr>
            <w:r w:rsidRPr="001D0932">
              <w:rPr>
                <w:b/>
              </w:rPr>
              <w:t>Povolené edice OS Window</w:t>
            </w:r>
            <w:r w:rsidR="005B1996">
              <w:rPr>
                <w:b/>
              </w:rPr>
              <w:t>s</w:t>
            </w:r>
            <w:r w:rsidRPr="001D0932">
              <w:rPr>
                <w:b/>
              </w:rPr>
              <w:t xml:space="preserve"> 10</w:t>
            </w:r>
            <w:r>
              <w:rPr>
                <w:b/>
              </w:rPr>
              <w:t>/11</w:t>
            </w:r>
          </w:p>
        </w:tc>
      </w:tr>
      <w:tr w:rsidR="002A40C8" w14:paraId="01C97A4D" w14:textId="77777777" w:rsidTr="00DE7430">
        <w:tc>
          <w:tcPr>
            <w:tcW w:w="1809" w:type="dxa"/>
            <w:vAlign w:val="center"/>
          </w:tcPr>
          <w:p w14:paraId="5A70BFDB" w14:textId="77777777" w:rsidR="002A40C8" w:rsidRPr="001D0932" w:rsidRDefault="002A40C8" w:rsidP="00DE7430">
            <w:pPr>
              <w:jc w:val="left"/>
              <w:rPr>
                <w:b/>
              </w:rPr>
            </w:pPr>
            <w:r w:rsidRPr="001D0932">
              <w:rPr>
                <w:b/>
              </w:rPr>
              <w:t>Verze OS</w:t>
            </w:r>
          </w:p>
        </w:tc>
        <w:tc>
          <w:tcPr>
            <w:tcW w:w="7403" w:type="dxa"/>
            <w:vAlign w:val="center"/>
          </w:tcPr>
          <w:p w14:paraId="327D08DB" w14:textId="77777777" w:rsidR="002A40C8" w:rsidRPr="001D0932" w:rsidRDefault="002A40C8" w:rsidP="00DE7430">
            <w:pPr>
              <w:jc w:val="left"/>
              <w:rPr>
                <w:b/>
              </w:rPr>
            </w:pPr>
            <w:r w:rsidRPr="001D0932">
              <w:rPr>
                <w:b/>
              </w:rPr>
              <w:t>Povolené edice</w:t>
            </w:r>
          </w:p>
        </w:tc>
      </w:tr>
      <w:tr w:rsidR="002A40C8" w14:paraId="4E79EFAB" w14:textId="77777777" w:rsidTr="00DE7430">
        <w:tc>
          <w:tcPr>
            <w:tcW w:w="1809" w:type="dxa"/>
            <w:vAlign w:val="center"/>
          </w:tcPr>
          <w:p w14:paraId="29658D0D" w14:textId="20F0054C" w:rsidR="002A40C8" w:rsidRDefault="002A40C8" w:rsidP="00DE7430">
            <w:pPr>
              <w:jc w:val="left"/>
            </w:pPr>
            <w:r>
              <w:t>Windows 10/11</w:t>
            </w:r>
          </w:p>
        </w:tc>
        <w:tc>
          <w:tcPr>
            <w:tcW w:w="7403" w:type="dxa"/>
            <w:vAlign w:val="center"/>
          </w:tcPr>
          <w:p w14:paraId="37E10497" w14:textId="77777777" w:rsidR="002A40C8" w:rsidRDefault="002A40C8" w:rsidP="00DE7430">
            <w:pPr>
              <w:jc w:val="left"/>
            </w:pPr>
            <w:r w:rsidRPr="001D0932">
              <w:t>Professional</w:t>
            </w:r>
            <w:r>
              <w:t xml:space="preserve">, </w:t>
            </w:r>
            <w:r w:rsidRPr="001D0932">
              <w:t>Enterprise, Education (64 bitová verze)</w:t>
            </w:r>
          </w:p>
        </w:tc>
      </w:tr>
    </w:tbl>
    <w:p w14:paraId="36EC52A8" w14:textId="77777777" w:rsidR="002A40C8" w:rsidRDefault="002A40C8" w:rsidP="002A40C8">
      <w:pPr>
        <w:spacing w:before="0" w:after="200"/>
        <w:jc w:val="left"/>
      </w:pPr>
      <w:r>
        <w:br w:type="page"/>
      </w:r>
    </w:p>
    <w:p w14:paraId="232BC136" w14:textId="77777777" w:rsidR="002A40C8" w:rsidRDefault="002A40C8" w:rsidP="002A40C8">
      <w:pPr>
        <w:pStyle w:val="Normln-nadpis-cast"/>
      </w:pPr>
      <w:bookmarkStart w:id="244" w:name="_Toc525028859"/>
      <w:bookmarkStart w:id="245" w:name="_Toc209018158"/>
      <w:r>
        <w:lastRenderedPageBreak/>
        <w:t>Část první</w:t>
      </w:r>
      <w:bookmarkEnd w:id="244"/>
      <w:bookmarkEnd w:id="245"/>
    </w:p>
    <w:p w14:paraId="60A007B6" w14:textId="77777777" w:rsidR="002A40C8" w:rsidRDefault="002A40C8" w:rsidP="002A40C8">
      <w:pPr>
        <w:pStyle w:val="Normln-nadpis-cast"/>
      </w:pPr>
      <w:bookmarkStart w:id="246" w:name="_Toc525028860"/>
      <w:bookmarkStart w:id="247" w:name="_Toc209018159"/>
      <w:r>
        <w:t>Všeobecná nastavení OS MS Windows</w:t>
      </w:r>
      <w:bookmarkEnd w:id="246"/>
      <w:bookmarkEnd w:id="247"/>
    </w:p>
    <w:p w14:paraId="7654BBD0" w14:textId="77777777" w:rsidR="002A40C8" w:rsidRDefault="002A40C8" w:rsidP="002A40C8">
      <w:pPr>
        <w:pStyle w:val="Normln-clanek"/>
        <w:numPr>
          <w:ilvl w:val="0"/>
          <w:numId w:val="28"/>
        </w:numPr>
      </w:pPr>
    </w:p>
    <w:p w14:paraId="2BB60D94" w14:textId="77777777" w:rsidR="002A40C8" w:rsidRDefault="002A40C8" w:rsidP="002A40C8">
      <w:pPr>
        <w:pStyle w:val="Normln-nadpis"/>
      </w:pPr>
      <w:bookmarkStart w:id="248" w:name="_Toc209018160"/>
      <w:r>
        <w:t>Automatizované nastavení zabezpečení</w:t>
      </w:r>
      <w:bookmarkEnd w:id="248"/>
    </w:p>
    <w:p w14:paraId="0233B9B7" w14:textId="77777777" w:rsidR="002A40C8" w:rsidRPr="002F1D7A" w:rsidRDefault="002A40C8" w:rsidP="00922A56">
      <w:pPr>
        <w:pStyle w:val="Normln-odstavec-slovan"/>
      </w:pPr>
      <w:r>
        <w:t>Bezpečnostní nastavení operačního systému popisované od článku 8 lze provést pomocí nástroje AuTo4SeSe, který poskytuje NÚKIB.</w:t>
      </w:r>
    </w:p>
    <w:p w14:paraId="156857E2" w14:textId="77777777" w:rsidR="002A40C8" w:rsidRDefault="002A40C8" w:rsidP="002A40C8">
      <w:pPr>
        <w:pStyle w:val="Normln-clanek"/>
        <w:numPr>
          <w:ilvl w:val="0"/>
          <w:numId w:val="28"/>
        </w:numPr>
      </w:pPr>
    </w:p>
    <w:p w14:paraId="5F0027A2" w14:textId="77777777" w:rsidR="002A40C8" w:rsidRDefault="002A40C8" w:rsidP="002A40C8">
      <w:pPr>
        <w:pStyle w:val="Normln-nadpis"/>
      </w:pPr>
      <w:bookmarkStart w:id="249" w:name="_Toc209018161"/>
      <w:r w:rsidRPr="00AC24D4">
        <w:t>Příprava pevného disku</w:t>
      </w:r>
      <w:bookmarkEnd w:id="249"/>
    </w:p>
    <w:p w14:paraId="23FD5AFA" w14:textId="77777777" w:rsidR="002A40C8" w:rsidRDefault="002A40C8" w:rsidP="00922A56">
      <w:pPr>
        <w:pStyle w:val="Normln-odstavec-slovan"/>
      </w:pPr>
      <w:r w:rsidRPr="00A4344A">
        <w:t>P</w:t>
      </w:r>
      <w:r>
        <w:t xml:space="preserve">evný disk je </w:t>
      </w:r>
      <w:r w:rsidRPr="00A4344A">
        <w:t>naformátován souborovým systémem NTFS</w:t>
      </w:r>
      <w:r>
        <w:t xml:space="preserve">, tak že </w:t>
      </w:r>
      <w:r w:rsidRPr="00A4344A">
        <w:t>nebyl prováděn převod z FAT nebo FAT 32</w:t>
      </w:r>
      <w:r>
        <w:t>.</w:t>
      </w:r>
    </w:p>
    <w:p w14:paraId="4997FC97" w14:textId="77777777" w:rsidR="002A40C8" w:rsidRPr="00A4344A" w:rsidRDefault="002A40C8" w:rsidP="002A40C8">
      <w:pPr>
        <w:pStyle w:val="Normln-clanek"/>
      </w:pPr>
    </w:p>
    <w:p w14:paraId="66C2098A" w14:textId="77777777" w:rsidR="002A40C8" w:rsidRDefault="002A40C8" w:rsidP="002A40C8">
      <w:pPr>
        <w:pStyle w:val="Normln-nadpis"/>
      </w:pPr>
      <w:bookmarkStart w:id="250" w:name="_Toc507599"/>
      <w:bookmarkStart w:id="251" w:name="_Toc209018162"/>
      <w:r>
        <w:t>Instalace operačního systému</w:t>
      </w:r>
      <w:bookmarkEnd w:id="250"/>
      <w:bookmarkEnd w:id="251"/>
    </w:p>
    <w:p w14:paraId="3CF4E76C" w14:textId="77777777" w:rsidR="002A40C8" w:rsidRPr="00A4344A" w:rsidRDefault="002A40C8" w:rsidP="00922A56">
      <w:pPr>
        <w:pStyle w:val="Normln-odstavec-slovan"/>
      </w:pPr>
      <w:r>
        <w:t>Při instalaci operačního systému byla provedena nová čistá instalace na nově vytvořené a naformátované oddíly (nebyl prováděn upgrade předchozích verzí Windows).</w:t>
      </w:r>
    </w:p>
    <w:p w14:paraId="1A5EF07B" w14:textId="77777777" w:rsidR="002A40C8" w:rsidRDefault="002A40C8" w:rsidP="002A40C8">
      <w:pPr>
        <w:pStyle w:val="Normln-clanek"/>
      </w:pPr>
    </w:p>
    <w:p w14:paraId="473C54C8" w14:textId="77777777" w:rsidR="002A40C8" w:rsidRDefault="002A40C8" w:rsidP="002A40C8">
      <w:pPr>
        <w:pStyle w:val="Normln-nadpis"/>
      </w:pPr>
      <w:bookmarkStart w:id="252" w:name="_Toc507601"/>
      <w:bookmarkStart w:id="253" w:name="_Toc209018163"/>
      <w:r>
        <w:t>Nastavení antivirového programu</w:t>
      </w:r>
      <w:bookmarkEnd w:id="252"/>
      <w:bookmarkEnd w:id="253"/>
    </w:p>
    <w:p w14:paraId="708D5C0A" w14:textId="77777777" w:rsidR="002A40C8" w:rsidRPr="00A4344A" w:rsidRDefault="002A40C8" w:rsidP="00922A56">
      <w:pPr>
        <w:pStyle w:val="Normln-odstavec-slovan"/>
      </w:pPr>
      <w:r>
        <w:t>Je zapnuta rezidentní ochranu počítače včetně testování FDD, CD, DVD a USB.</w:t>
      </w:r>
    </w:p>
    <w:p w14:paraId="7A10CE3C" w14:textId="77777777" w:rsidR="002A40C8" w:rsidRDefault="002A40C8" w:rsidP="002A40C8">
      <w:pPr>
        <w:pStyle w:val="Normln-clanek"/>
      </w:pPr>
    </w:p>
    <w:p w14:paraId="71C4D57F" w14:textId="77777777" w:rsidR="002A40C8" w:rsidRDefault="002A40C8" w:rsidP="002A40C8">
      <w:pPr>
        <w:pStyle w:val="Normln-nadpis"/>
      </w:pPr>
      <w:bookmarkStart w:id="254" w:name="_Toc507602"/>
      <w:bookmarkStart w:id="255" w:name="_Toc209018164"/>
      <w:r>
        <w:t>Použití technologie ReadyBoost</w:t>
      </w:r>
      <w:bookmarkEnd w:id="254"/>
      <w:bookmarkEnd w:id="255"/>
    </w:p>
    <w:p w14:paraId="273F5329" w14:textId="77777777" w:rsidR="002A40C8" w:rsidRDefault="002A40C8" w:rsidP="00922A56">
      <w:pPr>
        <w:pStyle w:val="Normln-odstavec-slovan"/>
      </w:pPr>
      <w:r w:rsidRPr="000A3A10">
        <w:t>Používání technologie ReadyBoost pro swapování pevného diku není povoleno</w:t>
      </w:r>
      <w:r>
        <w:t>.</w:t>
      </w:r>
    </w:p>
    <w:p w14:paraId="436626A2" w14:textId="77777777" w:rsidR="002A40C8" w:rsidRPr="00A4344A" w:rsidRDefault="002A40C8" w:rsidP="00922A56">
      <w:pPr>
        <w:pStyle w:val="Normln-odstavec-slovan"/>
      </w:pPr>
      <w:r>
        <w:t>V dialogovém okně vlastnosti paměťového média (Flash disk) v záložce Ready Boost je zvolena volba Nepoužívat toto zařízení.</w:t>
      </w:r>
    </w:p>
    <w:p w14:paraId="40E4ED6B" w14:textId="77777777" w:rsidR="002A40C8" w:rsidRDefault="002A40C8" w:rsidP="002A40C8">
      <w:pPr>
        <w:pStyle w:val="Normln-clanek"/>
      </w:pPr>
    </w:p>
    <w:p w14:paraId="2974F02C" w14:textId="77777777" w:rsidR="002A40C8" w:rsidRDefault="002A40C8" w:rsidP="002A40C8">
      <w:pPr>
        <w:pStyle w:val="Normln-nadpis"/>
      </w:pPr>
      <w:bookmarkStart w:id="256" w:name="_Toc507603"/>
      <w:bookmarkStart w:id="257" w:name="_Toc209018165"/>
      <w:r>
        <w:t>Nastavení zákazu přístupu k bezdrátovým sítím Wireless LAN</w:t>
      </w:r>
      <w:bookmarkEnd w:id="256"/>
      <w:bookmarkEnd w:id="257"/>
    </w:p>
    <w:p w14:paraId="062E9AB6" w14:textId="77777777" w:rsidR="002A40C8" w:rsidRDefault="002A40C8" w:rsidP="00922A56">
      <w:pPr>
        <w:pStyle w:val="Normln-odstavec-slovan"/>
      </w:pPr>
      <w:r>
        <w:t>Zakázání funkčnosti WLAN modulu v BIOS: Nastavení k výstupním portům LAN, USB, FireWire, Modem jsou zpravidla v sekci ADVANCED. V současné době nejsou tato nastavení u některých notebooků v BIOS dostupná a tato zařízení / porty nejsou na úrovni BIOS řiditelná.</w:t>
      </w:r>
    </w:p>
    <w:p w14:paraId="44F1D99C" w14:textId="77777777" w:rsidR="002A40C8" w:rsidRDefault="002A40C8" w:rsidP="00922A56">
      <w:pPr>
        <w:pStyle w:val="Normln-odstavec-slovan"/>
      </w:pPr>
      <w:r>
        <w:t>Mechanické vypnutí WLAN modulu: Provádí se přepnutím přepínače nebo funkční klávesou a je indikováno nápisem WLAN Enabled /Disabled po dobu několika sekund a dále rozsvícením / zhasnutím indikátoru – diody WLAN.</w:t>
      </w:r>
    </w:p>
    <w:p w14:paraId="0D3616EF" w14:textId="77777777" w:rsidR="002A40C8" w:rsidRDefault="002A40C8" w:rsidP="00922A56">
      <w:pPr>
        <w:pStyle w:val="Normln-odstavec-slovan"/>
      </w:pPr>
      <w:r>
        <w:t>Nastavení povolení přístupu k WLAN pomocí systému Windows:</w:t>
      </w:r>
    </w:p>
    <w:p w14:paraId="6F1A7975" w14:textId="77777777" w:rsidR="002A40C8" w:rsidRDefault="002A40C8" w:rsidP="00922A56">
      <w:pPr>
        <w:pStyle w:val="Normln-odstavec-odrka"/>
      </w:pPr>
      <w:r>
        <w:t>Ovládací panely / Síť a Internet / Centrum síťových připojení a sdílení / Změnit nastavení adaptéru / Ikona bezdrátové připojení k síti / Zakázat (členění podle kategorií).</w:t>
      </w:r>
    </w:p>
    <w:p w14:paraId="65B264E7" w14:textId="77777777" w:rsidR="002A40C8" w:rsidRDefault="002A40C8" w:rsidP="00922A56">
      <w:pPr>
        <w:pStyle w:val="Normln-odstavec-odrka"/>
      </w:pPr>
      <w:r>
        <w:lastRenderedPageBreak/>
        <w:t>Ovládací panely / Centrum síťových připojení a sdílení / Změnit nastavení adaptéru / Ikona bezdrátové připojení k síti / Zakázat (členění podle ikon)</w:t>
      </w:r>
    </w:p>
    <w:p w14:paraId="07D5E53D" w14:textId="77777777" w:rsidR="002A40C8" w:rsidRDefault="002A40C8" w:rsidP="00922A56">
      <w:pPr>
        <w:pStyle w:val="Normln-odstavec-odrka"/>
      </w:pPr>
      <w:r>
        <w:t>Na pracovní stanici může být více adaptérů různého druhu (bezdrátové připojení k síti, mobilní širokopásmové připojení). Všechny tyto adaptéry musí být zakázány.</w:t>
      </w:r>
    </w:p>
    <w:p w14:paraId="33C7F72E" w14:textId="77777777" w:rsidR="002A40C8" w:rsidRDefault="002A40C8" w:rsidP="00922A56">
      <w:pPr>
        <w:pStyle w:val="Normln-odstavec-slovan"/>
      </w:pPr>
      <w:r>
        <w:t>Nastavení omezení síťových služeb:</w:t>
      </w:r>
      <w:r w:rsidRPr="000A3A10">
        <w:t xml:space="preserve"> </w:t>
      </w:r>
      <w:r>
        <w:t xml:space="preserve">Ovládací panely / Nástroje pro správu / Služby: </w:t>
      </w:r>
    </w:p>
    <w:p w14:paraId="19626506" w14:textId="77777777" w:rsidR="002A40C8" w:rsidRDefault="002A40C8" w:rsidP="00922A56">
      <w:pPr>
        <w:pStyle w:val="Normln-odstavec-odrka"/>
      </w:pPr>
      <w:r>
        <w:t>Služba Automatická konfigurace sítě WLAN – zakázat</w:t>
      </w:r>
    </w:p>
    <w:p w14:paraId="6ECA4B54" w14:textId="77777777" w:rsidR="002A40C8" w:rsidRDefault="002A40C8" w:rsidP="00922A56">
      <w:pPr>
        <w:pStyle w:val="Normln-odstavec-odrka"/>
      </w:pPr>
      <w:r>
        <w:t>Služba Automatická konfigurace sítě WWAN – zakázat</w:t>
      </w:r>
    </w:p>
    <w:p w14:paraId="61B8BF8A" w14:textId="77777777" w:rsidR="002A40C8" w:rsidRPr="000A3A10" w:rsidRDefault="002A40C8" w:rsidP="00922A56">
      <w:pPr>
        <w:pStyle w:val="Normln-odstavec-slovan"/>
      </w:pPr>
      <w:r>
        <w:t>Správce zařízení: Nástroje pro správu / Správa počítače / Správce zařízení / Síťové adaptéry / Wireless Network Adapter – zakázat.</w:t>
      </w:r>
    </w:p>
    <w:p w14:paraId="0798EBE0" w14:textId="77777777" w:rsidR="002A40C8" w:rsidRDefault="002A40C8" w:rsidP="002A40C8">
      <w:pPr>
        <w:pStyle w:val="Normln-clanek"/>
      </w:pPr>
    </w:p>
    <w:p w14:paraId="109DA295" w14:textId="77777777" w:rsidR="002A40C8" w:rsidRDefault="002A40C8" w:rsidP="002A40C8">
      <w:pPr>
        <w:pStyle w:val="Normln-nadpis"/>
      </w:pPr>
      <w:bookmarkStart w:id="258" w:name="_Toc507604"/>
      <w:bookmarkStart w:id="259" w:name="_Toc209018166"/>
      <w:r>
        <w:t>Nastavení zákazu přístupu k zařízení typu Bluetooth</w:t>
      </w:r>
      <w:bookmarkEnd w:id="258"/>
      <w:bookmarkEnd w:id="259"/>
    </w:p>
    <w:p w14:paraId="0A72D612" w14:textId="77777777" w:rsidR="002A40C8" w:rsidRDefault="002A40C8" w:rsidP="00922A56">
      <w:pPr>
        <w:pStyle w:val="Normln-odstavec-slovan"/>
      </w:pPr>
      <w:r>
        <w:t>Zakázání funkčnosti Bluetooth modulu v BIOS: Nastavení zařízení typu Bluetooth jsou zpravidla v sekci ADVANCED. V současné době nejsou tato nastavení u některých notebooků v BIOS dostupná a tato zařízení nejsou na úrovni BIOS řiditelná.</w:t>
      </w:r>
    </w:p>
    <w:p w14:paraId="728B1CE5" w14:textId="4F3971C7" w:rsidR="002A40C8" w:rsidRDefault="002A40C8" w:rsidP="00922A56">
      <w:pPr>
        <w:pStyle w:val="Normln-odstavec-slovan"/>
      </w:pPr>
      <w:r>
        <w:t>Mechanické vypnutí Bluetooth modulu: Provádí se přepnutím přepínače nebo funkční klávesou a je indikováno nápisem Bluetooth Enabled /Disabled po dobu několika sekund a</w:t>
      </w:r>
      <w:r w:rsidR="006D3FED">
        <w:t> </w:t>
      </w:r>
      <w:r>
        <w:t>dále rozsvícením / zhasnutím indikátoru – diody Bleutooth.</w:t>
      </w:r>
    </w:p>
    <w:p w14:paraId="5DE06B69" w14:textId="77777777" w:rsidR="002A40C8" w:rsidRDefault="002A40C8" w:rsidP="00922A56">
      <w:pPr>
        <w:pStyle w:val="Normln-odstavec-slovan"/>
      </w:pPr>
      <w:r>
        <w:t>Nastavení povolení přístupu k Bluetooth pomocí systému Windows: Ovládací panely / Síť a Internet / Centrum síťových připojení a sdílení / Změnit nastavení adaptéru / Ikona síťové připojení Bluetooth / Zakázat.</w:t>
      </w:r>
    </w:p>
    <w:p w14:paraId="05857C7B" w14:textId="77777777" w:rsidR="002A40C8" w:rsidRDefault="002A40C8" w:rsidP="00922A56">
      <w:pPr>
        <w:pStyle w:val="Normln-odstavec-slovan"/>
      </w:pPr>
      <w:r>
        <w:t>Nastavení omezení síťových služeb: Ovládací panely / Nástroje pro správu / Služby: Služba pro podporu technologie Bluetooth – zakázat.</w:t>
      </w:r>
    </w:p>
    <w:p w14:paraId="6D052C49" w14:textId="77777777" w:rsidR="002A40C8" w:rsidRPr="00FA7B64" w:rsidRDefault="002A40C8" w:rsidP="00922A56">
      <w:pPr>
        <w:pStyle w:val="Normln-odstavec-slovan"/>
      </w:pPr>
      <w:r>
        <w:t>Správce zařízení: Nástroje pro správu / Správa počítače / Správce zařízení / Síťové adaptéry / Zařízení Bluetooth – zakázat.</w:t>
      </w:r>
    </w:p>
    <w:p w14:paraId="7A80CFCC" w14:textId="77777777" w:rsidR="002A40C8" w:rsidRDefault="002A40C8" w:rsidP="002A40C8">
      <w:pPr>
        <w:pStyle w:val="Normln-clanek"/>
      </w:pPr>
    </w:p>
    <w:p w14:paraId="3AB0B8E0" w14:textId="77777777" w:rsidR="002A40C8" w:rsidRDefault="002A40C8" w:rsidP="002A40C8">
      <w:pPr>
        <w:pStyle w:val="Normln-nadpis"/>
      </w:pPr>
      <w:bookmarkStart w:id="260" w:name="_Toc507605"/>
      <w:bookmarkStart w:id="261" w:name="_Toc209018167"/>
      <w:r>
        <w:t>Nastavení systémových služeb</w:t>
      </w:r>
      <w:bookmarkEnd w:id="260"/>
      <w:bookmarkEnd w:id="261"/>
    </w:p>
    <w:p w14:paraId="28B13547" w14:textId="77777777" w:rsidR="002A40C8" w:rsidRDefault="002A40C8" w:rsidP="00922A56">
      <w:pPr>
        <w:pStyle w:val="Normln-odstavec-slovan"/>
      </w:pPr>
      <w:r>
        <w:t>Ovládací panely / nástroje pro správu / služby</w:t>
      </w:r>
    </w:p>
    <w:p w14:paraId="3155BEB5" w14:textId="77777777" w:rsidR="002A40C8" w:rsidRDefault="002A40C8" w:rsidP="00922A56">
      <w:pPr>
        <w:pStyle w:val="Normln-odstavec-slovan"/>
      </w:pPr>
      <w:r>
        <w:t>Automatická konfigurace sítě WLAN:</w:t>
      </w:r>
    </w:p>
    <w:p w14:paraId="4181FE65" w14:textId="43CB5C4A" w:rsidR="002A40C8" w:rsidRDefault="002A40C8" w:rsidP="00922A56">
      <w:pPr>
        <w:pStyle w:val="Normln-odstavec-odrka"/>
      </w:pPr>
      <w:r>
        <w:t xml:space="preserve">typ spuštění </w:t>
      </w:r>
      <w:r w:rsidR="006D3FED">
        <w:t>–</w:t>
      </w:r>
      <w:r>
        <w:t xml:space="preserve"> zakázáno</w:t>
      </w:r>
    </w:p>
    <w:p w14:paraId="33093DF6" w14:textId="77777777" w:rsidR="002A40C8" w:rsidRDefault="002A40C8" w:rsidP="00922A56">
      <w:pPr>
        <w:pStyle w:val="Normln-odstavec-odrka"/>
      </w:pPr>
      <w:r>
        <w:t>požadovaný stav služby – zastaveno</w:t>
      </w:r>
    </w:p>
    <w:p w14:paraId="049AD4F9" w14:textId="77777777" w:rsidR="002A40C8" w:rsidRDefault="002A40C8" w:rsidP="00922A56">
      <w:pPr>
        <w:pStyle w:val="Normln-odstavec-slovan"/>
      </w:pPr>
      <w:r>
        <w:t>Automatická konfigurace sítě WWAN:</w:t>
      </w:r>
    </w:p>
    <w:p w14:paraId="42E8F653" w14:textId="12215FF0" w:rsidR="002A40C8" w:rsidRDefault="002A40C8" w:rsidP="00922A56">
      <w:pPr>
        <w:pStyle w:val="Normln-odstavec-odrka"/>
      </w:pPr>
      <w:r>
        <w:t xml:space="preserve">typ spuštění </w:t>
      </w:r>
      <w:r w:rsidR="006D3FED">
        <w:t>–</w:t>
      </w:r>
      <w:r>
        <w:t xml:space="preserve"> zakázáno</w:t>
      </w:r>
    </w:p>
    <w:p w14:paraId="7E3EABE2" w14:textId="77777777" w:rsidR="002A40C8" w:rsidRDefault="002A40C8" w:rsidP="00922A56">
      <w:pPr>
        <w:pStyle w:val="Normln-odstavec-odrka"/>
      </w:pPr>
      <w:r>
        <w:t>požadovaný stav služby – zastaveno</w:t>
      </w:r>
    </w:p>
    <w:p w14:paraId="45550638" w14:textId="77777777" w:rsidR="002A40C8" w:rsidRDefault="002A40C8" w:rsidP="00922A56">
      <w:pPr>
        <w:pStyle w:val="Normln-odstavec-slovan"/>
      </w:pPr>
      <w:r>
        <w:t>Služba pro podporu technologie Bluetooth (mobilní zařízení)</w:t>
      </w:r>
    </w:p>
    <w:p w14:paraId="69DC7BC4" w14:textId="6856A838" w:rsidR="002A40C8" w:rsidRDefault="006D3FED" w:rsidP="00922A56">
      <w:pPr>
        <w:pStyle w:val="Normln-odstavec-odrka"/>
      </w:pPr>
      <w:r>
        <w:t>t</w:t>
      </w:r>
      <w:r w:rsidR="002A40C8">
        <w:t>yp spuštění – zakázáno</w:t>
      </w:r>
    </w:p>
    <w:p w14:paraId="4A84FDD9" w14:textId="5F80546B" w:rsidR="002A40C8" w:rsidRDefault="002A40C8" w:rsidP="00922A56">
      <w:pPr>
        <w:pStyle w:val="Normln-odstavec-odrka"/>
      </w:pPr>
      <w:r>
        <w:t>požadovaný stav služby – zastaveno</w:t>
      </w:r>
    </w:p>
    <w:p w14:paraId="6B0B3A08" w14:textId="77777777" w:rsidR="002A40C8" w:rsidRDefault="002A40C8" w:rsidP="002A40C8">
      <w:pPr>
        <w:pStyle w:val="Normln-clanek"/>
      </w:pPr>
    </w:p>
    <w:p w14:paraId="28BE3AB2" w14:textId="77777777" w:rsidR="002A40C8" w:rsidRDefault="002A40C8" w:rsidP="002A40C8">
      <w:pPr>
        <w:pStyle w:val="Normln-nadpis"/>
      </w:pPr>
      <w:bookmarkStart w:id="262" w:name="_Toc507606"/>
      <w:bookmarkStart w:id="263" w:name="_Toc209018168"/>
      <w:r>
        <w:t>Nastavení přístupových práv k souborům a adresářům</w:t>
      </w:r>
      <w:bookmarkEnd w:id="262"/>
      <w:bookmarkEnd w:id="263"/>
    </w:p>
    <w:p w14:paraId="24DE86D2" w14:textId="77777777" w:rsidR="002A40C8" w:rsidRPr="00FA7B64" w:rsidRDefault="002A40C8" w:rsidP="00922A56">
      <w:pPr>
        <w:pStyle w:val="Normln-odstavec-slovan"/>
      </w:pPr>
      <w:r w:rsidRPr="00E051DE">
        <w:t>Nastavení práv k systémovým souborům a složkám je bezpečně nastaveno při instalaci OS</w:t>
      </w:r>
      <w:r>
        <w:t>.</w:t>
      </w:r>
    </w:p>
    <w:p w14:paraId="07E6FD0F" w14:textId="77777777" w:rsidR="002A40C8" w:rsidRDefault="002A40C8" w:rsidP="002A40C8">
      <w:pPr>
        <w:pStyle w:val="Normln-oddeleni-tabulky"/>
        <w:tabs>
          <w:tab w:val="left" w:pos="6675"/>
        </w:tabs>
      </w:pPr>
    </w:p>
    <w:p w14:paraId="4386E8F6" w14:textId="77777777" w:rsidR="002A40C8" w:rsidRDefault="002A40C8" w:rsidP="002A40C8">
      <w:pPr>
        <w:pStyle w:val="Normln-clanek"/>
      </w:pPr>
    </w:p>
    <w:p w14:paraId="29A40E45" w14:textId="77777777" w:rsidR="002A40C8" w:rsidRDefault="002A40C8" w:rsidP="002A40C8">
      <w:pPr>
        <w:pStyle w:val="Normln-nadpis"/>
      </w:pPr>
      <w:bookmarkStart w:id="264" w:name="_Toc507607"/>
      <w:bookmarkStart w:id="265" w:name="_Toc209018169"/>
      <w:r>
        <w:t>Nastavení uživatelských účtů a skupin uživatelů</w:t>
      </w:r>
      <w:bookmarkEnd w:id="264"/>
      <w:bookmarkEnd w:id="265"/>
    </w:p>
    <w:p w14:paraId="15C42BEF" w14:textId="77777777" w:rsidR="002A40C8" w:rsidRPr="00E051DE" w:rsidRDefault="002A40C8" w:rsidP="002A40C8">
      <w:pPr>
        <w:pStyle w:val="Normln-oddeleni-tabulky"/>
      </w:pPr>
    </w:p>
    <w:tbl>
      <w:tblPr>
        <w:tblStyle w:val="Mkatabulky"/>
        <w:tblW w:w="0" w:type="auto"/>
        <w:tblLook w:val="04A0" w:firstRow="1" w:lastRow="0" w:firstColumn="1" w:lastColumn="0" w:noHBand="0" w:noVBand="1"/>
      </w:tblPr>
      <w:tblGrid>
        <w:gridCol w:w="3369"/>
        <w:gridCol w:w="5843"/>
      </w:tblGrid>
      <w:tr w:rsidR="002A40C8" w14:paraId="484F1523" w14:textId="77777777" w:rsidTr="00DE7430">
        <w:tc>
          <w:tcPr>
            <w:tcW w:w="3369" w:type="dxa"/>
          </w:tcPr>
          <w:p w14:paraId="21D63283" w14:textId="77777777" w:rsidR="002A40C8" w:rsidRDefault="002A40C8" w:rsidP="00DE7430">
            <w:r>
              <w:t>Administrator</w:t>
            </w:r>
          </w:p>
        </w:tc>
        <w:tc>
          <w:tcPr>
            <w:tcW w:w="5843" w:type="dxa"/>
          </w:tcPr>
          <w:p w14:paraId="315C9864" w14:textId="77777777" w:rsidR="002A40C8" w:rsidRDefault="002A40C8" w:rsidP="00DE7430">
            <w:r>
              <w:t>pevný účet (built in), defaultně zablokovaný</w:t>
            </w:r>
          </w:p>
        </w:tc>
      </w:tr>
      <w:tr w:rsidR="002A40C8" w14:paraId="66F43D4C" w14:textId="77777777" w:rsidTr="00DE7430">
        <w:tc>
          <w:tcPr>
            <w:tcW w:w="3369" w:type="dxa"/>
          </w:tcPr>
          <w:p w14:paraId="1CEAAD45" w14:textId="77777777" w:rsidR="002A40C8" w:rsidRDefault="002A40C8" w:rsidP="00DE7430">
            <w:r>
              <w:t>Guest</w:t>
            </w:r>
          </w:p>
        </w:tc>
        <w:tc>
          <w:tcPr>
            <w:tcW w:w="5843" w:type="dxa"/>
          </w:tcPr>
          <w:p w14:paraId="7205E377" w14:textId="77777777" w:rsidR="002A40C8" w:rsidRDefault="002A40C8" w:rsidP="00DE7430">
            <w:r>
              <w:t>pevný účet (bulit in), defaultně zablokovaný</w:t>
            </w:r>
          </w:p>
        </w:tc>
      </w:tr>
      <w:tr w:rsidR="002A40C8" w14:paraId="3C3592B3" w14:textId="77777777" w:rsidTr="00DE7430">
        <w:tc>
          <w:tcPr>
            <w:tcW w:w="3369" w:type="dxa"/>
          </w:tcPr>
          <w:p w14:paraId="42E06A32" w14:textId="77777777" w:rsidR="002A40C8" w:rsidRDefault="002A40C8" w:rsidP="00DE7430">
            <w:r>
              <w:t>Správce počítače</w:t>
            </w:r>
          </w:p>
        </w:tc>
        <w:tc>
          <w:tcPr>
            <w:tcW w:w="5843" w:type="dxa"/>
          </w:tcPr>
          <w:p w14:paraId="3656D4FC" w14:textId="77777777" w:rsidR="002A40C8" w:rsidRDefault="002A40C8" w:rsidP="00DE7430">
            <w:r>
              <w:t>člen skupiny Administrators</w:t>
            </w:r>
          </w:p>
        </w:tc>
      </w:tr>
      <w:tr w:rsidR="002A40C8" w14:paraId="0B7A52DF" w14:textId="77777777" w:rsidTr="00DE7430">
        <w:tc>
          <w:tcPr>
            <w:tcW w:w="3369" w:type="dxa"/>
          </w:tcPr>
          <w:p w14:paraId="6E49BDFB" w14:textId="77777777" w:rsidR="002A40C8" w:rsidRDefault="002A40C8" w:rsidP="00DE7430">
            <w:r>
              <w:t>Bezpečnostní správce počítače</w:t>
            </w:r>
          </w:p>
        </w:tc>
        <w:tc>
          <w:tcPr>
            <w:tcW w:w="5843" w:type="dxa"/>
          </w:tcPr>
          <w:p w14:paraId="1E0A4809" w14:textId="77777777" w:rsidR="002A40C8" w:rsidRDefault="002A40C8" w:rsidP="00DE7430">
            <w:r>
              <w:t>člen skupiny Users, člen skupiny Event Log Readers</w:t>
            </w:r>
          </w:p>
        </w:tc>
      </w:tr>
      <w:tr w:rsidR="002A40C8" w14:paraId="24086CEB" w14:textId="77777777" w:rsidTr="00DE7430">
        <w:tc>
          <w:tcPr>
            <w:tcW w:w="3369" w:type="dxa"/>
          </w:tcPr>
          <w:p w14:paraId="6EC9E111" w14:textId="77777777" w:rsidR="002A40C8" w:rsidRDefault="002A40C8" w:rsidP="00DE7430">
            <w:r>
              <w:t>Uživatel</w:t>
            </w:r>
          </w:p>
        </w:tc>
        <w:tc>
          <w:tcPr>
            <w:tcW w:w="5843" w:type="dxa"/>
          </w:tcPr>
          <w:p w14:paraId="51CC41E2" w14:textId="77777777" w:rsidR="002A40C8" w:rsidRDefault="002A40C8" w:rsidP="00DE7430">
            <w:r>
              <w:t>člen skupiny Users</w:t>
            </w:r>
          </w:p>
        </w:tc>
      </w:tr>
    </w:tbl>
    <w:p w14:paraId="724749D6" w14:textId="77777777" w:rsidR="002A40C8" w:rsidRDefault="002A40C8" w:rsidP="002A40C8">
      <w:pPr>
        <w:pStyle w:val="Normln-oddeleni-tabulky"/>
        <w:tabs>
          <w:tab w:val="left" w:pos="6675"/>
        </w:tabs>
      </w:pPr>
      <w:r>
        <w:tab/>
      </w:r>
    </w:p>
    <w:p w14:paraId="33E8881C" w14:textId="77777777" w:rsidR="002A40C8" w:rsidRDefault="002A40C8" w:rsidP="002A40C8">
      <w:pPr>
        <w:pStyle w:val="Normln-clanek"/>
      </w:pPr>
    </w:p>
    <w:p w14:paraId="7ABA6D44" w14:textId="77777777" w:rsidR="002A40C8" w:rsidRDefault="002A40C8" w:rsidP="002A40C8">
      <w:pPr>
        <w:pStyle w:val="Normln-nadpis"/>
      </w:pPr>
      <w:bookmarkStart w:id="266" w:name="_Toc507608"/>
      <w:bookmarkStart w:id="267" w:name="_Toc209018170"/>
      <w:r>
        <w:t>Tiskárny</w:t>
      </w:r>
      <w:bookmarkEnd w:id="266"/>
      <w:bookmarkEnd w:id="267"/>
    </w:p>
    <w:p w14:paraId="5CFEB466" w14:textId="77777777" w:rsidR="002A40C8" w:rsidRDefault="002A40C8" w:rsidP="00922A56">
      <w:pPr>
        <w:pStyle w:val="Normln-odstavec-slovan"/>
      </w:pPr>
      <w:r>
        <w:t>Tiskárny a faxy / Vlastnosti (tiskárny) / Zabezpečení</w:t>
      </w:r>
    </w:p>
    <w:p w14:paraId="325BA012" w14:textId="77777777" w:rsidR="002A40C8" w:rsidRPr="00E051DE" w:rsidRDefault="002A40C8" w:rsidP="002A40C8">
      <w:pPr>
        <w:pStyle w:val="Normln-oddeleni-tabulky"/>
      </w:pPr>
    </w:p>
    <w:tbl>
      <w:tblPr>
        <w:tblStyle w:val="Mkatabulky"/>
        <w:tblW w:w="0" w:type="auto"/>
        <w:tblLook w:val="04A0" w:firstRow="1" w:lastRow="0" w:firstColumn="1" w:lastColumn="0" w:noHBand="0" w:noVBand="1"/>
      </w:tblPr>
      <w:tblGrid>
        <w:gridCol w:w="4606"/>
        <w:gridCol w:w="4606"/>
      </w:tblGrid>
      <w:tr w:rsidR="002A40C8" w14:paraId="12420A35" w14:textId="77777777" w:rsidTr="00DE7430">
        <w:tc>
          <w:tcPr>
            <w:tcW w:w="4606" w:type="dxa"/>
          </w:tcPr>
          <w:p w14:paraId="0018A56A" w14:textId="77777777" w:rsidR="002A40C8" w:rsidRDefault="002A40C8" w:rsidP="00DE7430">
            <w:r>
              <w:t>Tisk</w:t>
            </w:r>
          </w:p>
        </w:tc>
        <w:tc>
          <w:tcPr>
            <w:tcW w:w="4606" w:type="dxa"/>
          </w:tcPr>
          <w:p w14:paraId="4C8E82F0" w14:textId="77777777" w:rsidR="002A40C8" w:rsidRDefault="002A40C8" w:rsidP="00DE7430">
            <w:r>
              <w:t>Admistrators, Users – povolit</w:t>
            </w:r>
          </w:p>
        </w:tc>
      </w:tr>
      <w:tr w:rsidR="002A40C8" w14:paraId="76A1C09B" w14:textId="77777777" w:rsidTr="00DE7430">
        <w:tc>
          <w:tcPr>
            <w:tcW w:w="4606" w:type="dxa"/>
          </w:tcPr>
          <w:p w14:paraId="0A8E4C47" w14:textId="77777777" w:rsidR="002A40C8" w:rsidRDefault="002A40C8" w:rsidP="00DE7430">
            <w:r>
              <w:t>Správa tiskáren</w:t>
            </w:r>
          </w:p>
        </w:tc>
        <w:tc>
          <w:tcPr>
            <w:tcW w:w="4606" w:type="dxa"/>
          </w:tcPr>
          <w:p w14:paraId="1010FC0A" w14:textId="77777777" w:rsidR="002A40C8" w:rsidRDefault="002A40C8" w:rsidP="00DE7430">
            <w:r>
              <w:t>Administrators – povolit</w:t>
            </w:r>
          </w:p>
        </w:tc>
      </w:tr>
      <w:tr w:rsidR="002A40C8" w14:paraId="1AB3DAF2" w14:textId="77777777" w:rsidTr="00DE7430">
        <w:tc>
          <w:tcPr>
            <w:tcW w:w="4606" w:type="dxa"/>
          </w:tcPr>
          <w:p w14:paraId="3666E442" w14:textId="77777777" w:rsidR="002A40C8" w:rsidRDefault="002A40C8" w:rsidP="00DE7430">
            <w:r>
              <w:t>Správa dokumentů</w:t>
            </w:r>
          </w:p>
        </w:tc>
        <w:tc>
          <w:tcPr>
            <w:tcW w:w="4606" w:type="dxa"/>
          </w:tcPr>
          <w:p w14:paraId="244F8BD3" w14:textId="77777777" w:rsidR="002A40C8" w:rsidRDefault="002A40C8" w:rsidP="00DE7430">
            <w:r>
              <w:t>Admistrators, Users – povolit</w:t>
            </w:r>
          </w:p>
        </w:tc>
      </w:tr>
    </w:tbl>
    <w:p w14:paraId="00E33FB9" w14:textId="77777777" w:rsidR="002A40C8" w:rsidRDefault="002A40C8" w:rsidP="002A40C8">
      <w:pPr>
        <w:pStyle w:val="Normln-oddeleni-tabulky"/>
        <w:tabs>
          <w:tab w:val="left" w:pos="6675"/>
        </w:tabs>
      </w:pPr>
    </w:p>
    <w:p w14:paraId="29104C76" w14:textId="77777777" w:rsidR="002A40C8" w:rsidRDefault="002A40C8" w:rsidP="002A40C8">
      <w:pPr>
        <w:pStyle w:val="Normln-clanek"/>
      </w:pPr>
    </w:p>
    <w:p w14:paraId="715223CE" w14:textId="77777777" w:rsidR="002A40C8" w:rsidRDefault="002A40C8" w:rsidP="002A40C8">
      <w:pPr>
        <w:pStyle w:val="Normln-nadpis"/>
      </w:pPr>
      <w:bookmarkStart w:id="268" w:name="_Toc507609"/>
      <w:bookmarkStart w:id="269" w:name="_Toc209018171"/>
      <w:r>
        <w:t>Odinstalování nepotřebných aplikací (doporučení k zpřehlednění systému)</w:t>
      </w:r>
      <w:bookmarkEnd w:id="268"/>
      <w:bookmarkEnd w:id="269"/>
    </w:p>
    <w:p w14:paraId="7734927A" w14:textId="77777777" w:rsidR="002A40C8" w:rsidRPr="00E051DE" w:rsidRDefault="002A40C8" w:rsidP="00922A56">
      <w:pPr>
        <w:pStyle w:val="Normln-odstavec-slovan"/>
      </w:pPr>
      <w:r>
        <w:t>Část nepotřebných moderních aplikací, které jsou součástí operačního systému lze z konkrétního účtu odinstalovat následujícím způsobem:</w:t>
      </w:r>
    </w:p>
    <w:p w14:paraId="36E4457C" w14:textId="25AFF201" w:rsidR="002A40C8" w:rsidRDefault="002A40C8" w:rsidP="00922A56">
      <w:pPr>
        <w:pStyle w:val="Normln-odstavec-odrka"/>
      </w:pPr>
      <w:r>
        <w:t>Uživatelské prostředí Start / Nastavení / Systém / Aplikace a funkce, potom zvolit postupně jednotlivé aplikace a potvrdit volbu Odinstalovat.</w:t>
      </w:r>
    </w:p>
    <w:p w14:paraId="6E4A86ED" w14:textId="650A5C2D" w:rsidR="002A40C8" w:rsidRDefault="002A40C8" w:rsidP="00922A56">
      <w:pPr>
        <w:pStyle w:val="Normln-odstavec-odrka"/>
      </w:pPr>
      <w:r>
        <w:t>Použít aplikaci 10AppsManager vydavatele The Windows Club, která nevyžaduje instalaci.</w:t>
      </w:r>
    </w:p>
    <w:p w14:paraId="3C272CFB" w14:textId="7C31B02E" w:rsidR="002A40C8" w:rsidRDefault="002A40C8" w:rsidP="00922A56">
      <w:pPr>
        <w:pStyle w:val="Normln-odstavec-odrka"/>
      </w:pPr>
      <w:r>
        <w:t>Použít příkazový řádek aplikace Windows PowerShell pod administrátorským oprávněním (Start / Všechny aplikace / Windows PowerShell – Spustit jako správce) následujícím způsobem.</w:t>
      </w:r>
    </w:p>
    <w:p w14:paraId="45F56ED4" w14:textId="77777777" w:rsidR="002A40C8" w:rsidRDefault="002A40C8" w:rsidP="00922A56">
      <w:pPr>
        <w:pStyle w:val="Normln-odstavec-slovan"/>
      </w:pPr>
      <w:r>
        <w:t>Odinstalování aplikací z konkrétního účtu:</w:t>
      </w:r>
    </w:p>
    <w:p w14:paraId="73A98617" w14:textId="77777777" w:rsidR="002A40C8" w:rsidRDefault="002A40C8" w:rsidP="00922A56">
      <w:pPr>
        <w:pStyle w:val="Normln-odstavec-odrka"/>
      </w:pPr>
      <w:r>
        <w:t xml:space="preserve">Zjištění jména aplikace: </w:t>
      </w:r>
      <w:r w:rsidRPr="00E051DE">
        <w:t>Get-AppxPackage | Select Name, PackageFullName</w:t>
      </w:r>
    </w:p>
    <w:p w14:paraId="498A20B5" w14:textId="77777777" w:rsidR="002A40C8" w:rsidRDefault="002A40C8" w:rsidP="00922A56">
      <w:pPr>
        <w:pStyle w:val="Normln-odstavec-odrka"/>
      </w:pPr>
      <w:r>
        <w:lastRenderedPageBreak/>
        <w:t xml:space="preserve">Odinstalování aplikace: </w:t>
      </w:r>
      <w:r w:rsidRPr="00FD5AAA">
        <w:t>Get-appxpackage -Name Jméno_aplikace (Name) | Remove-AppxPackage</w:t>
      </w:r>
      <w:r>
        <w:t xml:space="preserve"> nebo </w:t>
      </w:r>
      <w:r w:rsidRPr="00FD5AAA">
        <w:t>Remove-AppxPackage Jméno_aplikace (PackageFullName)</w:t>
      </w:r>
    </w:p>
    <w:p w14:paraId="53159F70" w14:textId="77777777" w:rsidR="002A40C8" w:rsidRDefault="002A40C8" w:rsidP="00922A56">
      <w:pPr>
        <w:pStyle w:val="Normln-odstavec-slovan"/>
      </w:pPr>
      <w:r>
        <w:t>Nepotřebné moderní aplikace lze z operačního systému odinstalovat provisioned způsobem.</w:t>
      </w:r>
    </w:p>
    <w:p w14:paraId="7F9263CD" w14:textId="77777777" w:rsidR="002A40C8" w:rsidRDefault="002A40C8" w:rsidP="00922A56">
      <w:pPr>
        <w:pStyle w:val="Normln-odstavec-slovan"/>
      </w:pPr>
      <w:r>
        <w:t>Odinstalování aplikací ze systému (Provisioned):</w:t>
      </w:r>
    </w:p>
    <w:p w14:paraId="2E0BA0B1" w14:textId="77777777" w:rsidR="002A40C8" w:rsidRDefault="002A40C8" w:rsidP="00922A56">
      <w:pPr>
        <w:pStyle w:val="Normln-odstavec-odrka"/>
      </w:pPr>
      <w:r>
        <w:t xml:space="preserve">Zjištění jména aplikace: </w:t>
      </w:r>
      <w:r w:rsidRPr="00FD5AAA">
        <w:t>Get-AppxProvisionedPackage -Online | Select DisplayName, PackageName</w:t>
      </w:r>
    </w:p>
    <w:p w14:paraId="0F206B77" w14:textId="77777777" w:rsidR="002A40C8" w:rsidRDefault="002A40C8" w:rsidP="00922A56">
      <w:pPr>
        <w:pStyle w:val="Normln-odstavec-odrka"/>
      </w:pPr>
      <w:r>
        <w:t xml:space="preserve">Odinstalování aplikace: </w:t>
      </w:r>
      <w:r w:rsidRPr="00FD5AAA">
        <w:t>Remove-AppxProvisionedPackage –Online –PackageName Jméno_aplikace (PackageName)</w:t>
      </w:r>
    </w:p>
    <w:p w14:paraId="69C75A71" w14:textId="77777777" w:rsidR="002A40C8" w:rsidRDefault="002A40C8" w:rsidP="00922A56">
      <w:pPr>
        <w:pStyle w:val="Normln-odstavec-slovan"/>
      </w:pPr>
      <w:r>
        <w:t xml:space="preserve">Nově vytvořené účty již nebudou obsahovat aplikace odinstalované provisioned postupem. </w:t>
      </w:r>
      <w:r w:rsidRPr="00FD5AAA">
        <w:t>Tento postup je vhodný zvolit před zřízením uživatelských účtů, avšak po odstranění aplikací z již existujících účtů způsobe</w:t>
      </w:r>
      <w:r>
        <w:t>m viz. Odinstalování aplikací z </w:t>
      </w:r>
      <w:r w:rsidRPr="00FD5AAA">
        <w:t>konkrétního účtu.</w:t>
      </w:r>
    </w:p>
    <w:p w14:paraId="1FE59352" w14:textId="77777777" w:rsidR="002A40C8" w:rsidRDefault="002A40C8" w:rsidP="002A40C8">
      <w:pPr>
        <w:pStyle w:val="Normln-nadpis-cast"/>
      </w:pPr>
      <w:bookmarkStart w:id="270" w:name="_Toc525028861"/>
      <w:bookmarkStart w:id="271" w:name="_Toc209018172"/>
      <w:r>
        <w:t>Část druhá</w:t>
      </w:r>
      <w:bookmarkEnd w:id="270"/>
      <w:bookmarkEnd w:id="271"/>
    </w:p>
    <w:p w14:paraId="45516457" w14:textId="77777777" w:rsidR="002A40C8" w:rsidRDefault="002A40C8" w:rsidP="002A40C8">
      <w:pPr>
        <w:pStyle w:val="Normln-nadpis-cast"/>
      </w:pPr>
      <w:bookmarkStart w:id="272" w:name="_Toc525028862"/>
      <w:bookmarkStart w:id="273" w:name="_Toc209018173"/>
      <w:r>
        <w:t>Zásady účtů</w:t>
      </w:r>
      <w:bookmarkEnd w:id="272"/>
      <w:bookmarkEnd w:id="273"/>
    </w:p>
    <w:p w14:paraId="5E83363E" w14:textId="77777777" w:rsidR="002A40C8" w:rsidRDefault="002A40C8" w:rsidP="002A40C8">
      <w:pPr>
        <w:pStyle w:val="Normln-clanek"/>
      </w:pPr>
    </w:p>
    <w:p w14:paraId="6AC4E427" w14:textId="77777777" w:rsidR="002A40C8" w:rsidRDefault="002A40C8" w:rsidP="002A40C8">
      <w:pPr>
        <w:pStyle w:val="Normln-nadpis"/>
      </w:pPr>
      <w:bookmarkStart w:id="274" w:name="_Toc507610"/>
      <w:bookmarkStart w:id="275" w:name="_Toc209018174"/>
      <w:r w:rsidRPr="00FD5AAA">
        <w:t>Zásady hesla</w:t>
      </w:r>
      <w:bookmarkEnd w:id="274"/>
      <w:bookmarkEnd w:id="275"/>
    </w:p>
    <w:p w14:paraId="1E71A12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2EC3CEE" w14:textId="77777777" w:rsidTr="00DE7430">
        <w:tc>
          <w:tcPr>
            <w:tcW w:w="9212" w:type="dxa"/>
            <w:gridSpan w:val="3"/>
          </w:tcPr>
          <w:p w14:paraId="083F5DA9" w14:textId="77777777" w:rsidR="002A40C8" w:rsidRDefault="002A40C8" w:rsidP="00DE7430">
            <w:pPr>
              <w:pStyle w:val="Tabulkanadpis"/>
            </w:pPr>
            <w:r>
              <w:t>(001) Heslo musí splňovat požadavky na složitost</w:t>
            </w:r>
          </w:p>
          <w:p w14:paraId="01F8DABD" w14:textId="77777777" w:rsidR="002A40C8" w:rsidRDefault="002A40C8" w:rsidP="00DE7430">
            <w:pPr>
              <w:pStyle w:val="Tabulkanadpis"/>
            </w:pPr>
            <w:r>
              <w:t>Password must meet complexity requirements</w:t>
            </w:r>
          </w:p>
        </w:tc>
      </w:tr>
      <w:tr w:rsidR="002A40C8" w14:paraId="124B0C53" w14:textId="77777777" w:rsidTr="00DE7430">
        <w:tc>
          <w:tcPr>
            <w:tcW w:w="3070" w:type="dxa"/>
            <w:vAlign w:val="center"/>
          </w:tcPr>
          <w:p w14:paraId="7BEA601C" w14:textId="77777777" w:rsidR="002A40C8" w:rsidRDefault="002A40C8" w:rsidP="00DE7430">
            <w:pPr>
              <w:pStyle w:val="tabulka-tucna"/>
            </w:pPr>
            <w:r>
              <w:t>Default</w:t>
            </w:r>
          </w:p>
        </w:tc>
        <w:tc>
          <w:tcPr>
            <w:tcW w:w="3071" w:type="dxa"/>
            <w:vAlign w:val="center"/>
          </w:tcPr>
          <w:p w14:paraId="6976075C" w14:textId="77777777" w:rsidR="002A40C8" w:rsidRDefault="002A40C8" w:rsidP="00DE7430">
            <w:pPr>
              <w:pStyle w:val="tabulka-tucna"/>
            </w:pPr>
            <w:r>
              <w:t>NÚKIB</w:t>
            </w:r>
          </w:p>
        </w:tc>
        <w:tc>
          <w:tcPr>
            <w:tcW w:w="3071" w:type="dxa"/>
            <w:vAlign w:val="center"/>
          </w:tcPr>
          <w:p w14:paraId="7005318E" w14:textId="77777777" w:rsidR="002A40C8" w:rsidRDefault="002A40C8" w:rsidP="00DE7430">
            <w:pPr>
              <w:pStyle w:val="tabulka-tucna"/>
            </w:pPr>
            <w:r>
              <w:t>nastaveno</w:t>
            </w:r>
          </w:p>
        </w:tc>
      </w:tr>
      <w:tr w:rsidR="002A40C8" w14:paraId="4CD71D52" w14:textId="77777777" w:rsidTr="00DE7430">
        <w:tc>
          <w:tcPr>
            <w:tcW w:w="3070" w:type="dxa"/>
            <w:vAlign w:val="center"/>
          </w:tcPr>
          <w:p w14:paraId="642489D1" w14:textId="77777777" w:rsidR="002A40C8" w:rsidRDefault="002A40C8" w:rsidP="00DE7430">
            <w:pPr>
              <w:pStyle w:val="tabulka-normal"/>
            </w:pPr>
            <w:r>
              <w:t>Zakázáno</w:t>
            </w:r>
          </w:p>
        </w:tc>
        <w:tc>
          <w:tcPr>
            <w:tcW w:w="3071" w:type="dxa"/>
            <w:vAlign w:val="center"/>
          </w:tcPr>
          <w:p w14:paraId="68C80392" w14:textId="77777777" w:rsidR="002A40C8" w:rsidRDefault="002A40C8" w:rsidP="00DE7430">
            <w:pPr>
              <w:pStyle w:val="tabulka-normal"/>
            </w:pPr>
            <w:r>
              <w:t>Povoleno</w:t>
            </w:r>
          </w:p>
        </w:tc>
        <w:tc>
          <w:tcPr>
            <w:tcW w:w="3071" w:type="dxa"/>
            <w:vAlign w:val="center"/>
          </w:tcPr>
          <w:p w14:paraId="5C3DE06A" w14:textId="77777777" w:rsidR="002A40C8" w:rsidRPr="00931BC0" w:rsidRDefault="002A40C8" w:rsidP="00DE7430">
            <w:pPr>
              <w:pStyle w:val="tabulka-normal"/>
              <w:rPr>
                <w:i/>
              </w:rPr>
            </w:pPr>
            <w:r w:rsidRPr="00931BC0">
              <w:rPr>
                <w:i/>
              </w:rPr>
              <w:t>Povoleno</w:t>
            </w:r>
          </w:p>
        </w:tc>
      </w:tr>
    </w:tbl>
    <w:p w14:paraId="738CB25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E2AF1F8" w14:textId="77777777" w:rsidTr="00DE7430">
        <w:tc>
          <w:tcPr>
            <w:tcW w:w="9212" w:type="dxa"/>
            <w:gridSpan w:val="3"/>
          </w:tcPr>
          <w:p w14:paraId="77A1E454" w14:textId="77777777" w:rsidR="002A40C8" w:rsidRDefault="002A40C8" w:rsidP="00DE7430">
            <w:pPr>
              <w:pStyle w:val="Tabulkanadpis"/>
            </w:pPr>
            <w:r>
              <w:t>(002) Maximální stáří hesla</w:t>
            </w:r>
          </w:p>
          <w:p w14:paraId="18C16421" w14:textId="77777777" w:rsidR="002A40C8" w:rsidRDefault="002A40C8" w:rsidP="00DE7430">
            <w:pPr>
              <w:pStyle w:val="Tabulkanadpis"/>
            </w:pPr>
            <w:r>
              <w:t>Maximum Password Age</w:t>
            </w:r>
          </w:p>
        </w:tc>
      </w:tr>
      <w:tr w:rsidR="002A40C8" w14:paraId="3754B8F4" w14:textId="77777777" w:rsidTr="00DE7430">
        <w:tc>
          <w:tcPr>
            <w:tcW w:w="3070" w:type="dxa"/>
            <w:vAlign w:val="center"/>
          </w:tcPr>
          <w:p w14:paraId="6091A8D5" w14:textId="77777777" w:rsidR="002A40C8" w:rsidRDefault="002A40C8" w:rsidP="00DE7430">
            <w:pPr>
              <w:pStyle w:val="tabulka-tucna"/>
            </w:pPr>
            <w:r>
              <w:t>Default</w:t>
            </w:r>
          </w:p>
        </w:tc>
        <w:tc>
          <w:tcPr>
            <w:tcW w:w="3071" w:type="dxa"/>
            <w:vAlign w:val="center"/>
          </w:tcPr>
          <w:p w14:paraId="4F06E93E" w14:textId="77777777" w:rsidR="002A40C8" w:rsidRDefault="002A40C8" w:rsidP="00DE7430">
            <w:pPr>
              <w:pStyle w:val="tabulka-tucna"/>
            </w:pPr>
            <w:r>
              <w:t>NÚKIB</w:t>
            </w:r>
          </w:p>
        </w:tc>
        <w:tc>
          <w:tcPr>
            <w:tcW w:w="3071" w:type="dxa"/>
            <w:vAlign w:val="center"/>
          </w:tcPr>
          <w:p w14:paraId="572EBEA6" w14:textId="77777777" w:rsidR="002A40C8" w:rsidRDefault="002A40C8" w:rsidP="00DE7430">
            <w:pPr>
              <w:pStyle w:val="tabulka-tucna"/>
            </w:pPr>
            <w:r>
              <w:t>nastaveno</w:t>
            </w:r>
          </w:p>
        </w:tc>
      </w:tr>
      <w:tr w:rsidR="002A40C8" w14:paraId="78A34C7A" w14:textId="77777777" w:rsidTr="00DE7430">
        <w:tc>
          <w:tcPr>
            <w:tcW w:w="3070" w:type="dxa"/>
            <w:vAlign w:val="center"/>
          </w:tcPr>
          <w:p w14:paraId="48482987" w14:textId="77777777" w:rsidR="002A40C8" w:rsidRDefault="002A40C8" w:rsidP="00DE7430">
            <w:pPr>
              <w:pStyle w:val="tabulka-normal"/>
            </w:pPr>
            <w:r>
              <w:t>42</w:t>
            </w:r>
          </w:p>
        </w:tc>
        <w:tc>
          <w:tcPr>
            <w:tcW w:w="3071" w:type="dxa"/>
            <w:vAlign w:val="center"/>
          </w:tcPr>
          <w:p w14:paraId="136E056D" w14:textId="77777777" w:rsidR="002A40C8" w:rsidRDefault="002A40C8" w:rsidP="00DE7430">
            <w:pPr>
              <w:pStyle w:val="tabulka-normal"/>
            </w:pPr>
            <w:r>
              <w:t>90/730</w:t>
            </w:r>
          </w:p>
        </w:tc>
        <w:tc>
          <w:tcPr>
            <w:tcW w:w="3071" w:type="dxa"/>
            <w:vAlign w:val="center"/>
          </w:tcPr>
          <w:p w14:paraId="7ED2D0DB" w14:textId="77777777" w:rsidR="002A40C8" w:rsidRPr="00275C6C" w:rsidRDefault="002A40C8" w:rsidP="00DE7430">
            <w:pPr>
              <w:pStyle w:val="tabulka-normal"/>
              <w:rPr>
                <w:i/>
              </w:rPr>
            </w:pPr>
            <w:r>
              <w:rPr>
                <w:i/>
              </w:rPr>
              <w:t>90/730</w:t>
            </w:r>
          </w:p>
        </w:tc>
      </w:tr>
    </w:tbl>
    <w:p w14:paraId="2BB9EC5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3106132" w14:textId="77777777" w:rsidTr="00DE7430">
        <w:tc>
          <w:tcPr>
            <w:tcW w:w="9212" w:type="dxa"/>
            <w:gridSpan w:val="3"/>
          </w:tcPr>
          <w:p w14:paraId="16ABACFB" w14:textId="77777777" w:rsidR="002A40C8" w:rsidRDefault="002A40C8" w:rsidP="00DE7430">
            <w:pPr>
              <w:pStyle w:val="Tabulkanadpis"/>
            </w:pPr>
            <w:r>
              <w:t>(003) Minimální délka hesla</w:t>
            </w:r>
          </w:p>
          <w:p w14:paraId="5317CC95" w14:textId="77777777" w:rsidR="002A40C8" w:rsidRDefault="002A40C8" w:rsidP="00DE7430">
            <w:pPr>
              <w:pStyle w:val="Tabulkanadpis"/>
            </w:pPr>
            <w:r>
              <w:t>Minimum Password Length</w:t>
            </w:r>
          </w:p>
        </w:tc>
      </w:tr>
      <w:tr w:rsidR="002A40C8" w14:paraId="0028468F" w14:textId="77777777" w:rsidTr="00DE7430">
        <w:tc>
          <w:tcPr>
            <w:tcW w:w="3070" w:type="dxa"/>
            <w:vAlign w:val="center"/>
          </w:tcPr>
          <w:p w14:paraId="366D98AD" w14:textId="77777777" w:rsidR="002A40C8" w:rsidRDefault="002A40C8" w:rsidP="00DE7430">
            <w:pPr>
              <w:pStyle w:val="tabulka-tucna"/>
            </w:pPr>
            <w:r>
              <w:t>Default</w:t>
            </w:r>
          </w:p>
        </w:tc>
        <w:tc>
          <w:tcPr>
            <w:tcW w:w="3071" w:type="dxa"/>
            <w:vAlign w:val="center"/>
          </w:tcPr>
          <w:p w14:paraId="2586F2B3" w14:textId="77777777" w:rsidR="002A40C8" w:rsidRDefault="002A40C8" w:rsidP="00DE7430">
            <w:pPr>
              <w:pStyle w:val="tabulka-tucna"/>
            </w:pPr>
            <w:r>
              <w:t>NÚKIB</w:t>
            </w:r>
          </w:p>
        </w:tc>
        <w:tc>
          <w:tcPr>
            <w:tcW w:w="3071" w:type="dxa"/>
            <w:vAlign w:val="center"/>
          </w:tcPr>
          <w:p w14:paraId="45198C4D" w14:textId="77777777" w:rsidR="002A40C8" w:rsidRDefault="002A40C8" w:rsidP="00DE7430">
            <w:pPr>
              <w:pStyle w:val="tabulka-tucna"/>
            </w:pPr>
            <w:r>
              <w:t>nastaveno</w:t>
            </w:r>
          </w:p>
        </w:tc>
      </w:tr>
      <w:tr w:rsidR="002A40C8" w14:paraId="2B90B5E4" w14:textId="77777777" w:rsidTr="00DE7430">
        <w:tc>
          <w:tcPr>
            <w:tcW w:w="3070" w:type="dxa"/>
            <w:vAlign w:val="center"/>
          </w:tcPr>
          <w:p w14:paraId="24279499" w14:textId="77777777" w:rsidR="002A40C8" w:rsidRDefault="002A40C8" w:rsidP="00DE7430">
            <w:pPr>
              <w:pStyle w:val="tabulka-normal"/>
            </w:pPr>
            <w:r>
              <w:t>0</w:t>
            </w:r>
          </w:p>
        </w:tc>
        <w:tc>
          <w:tcPr>
            <w:tcW w:w="3071" w:type="dxa"/>
            <w:vAlign w:val="center"/>
          </w:tcPr>
          <w:p w14:paraId="1D7C715A" w14:textId="77777777" w:rsidR="002A40C8" w:rsidRDefault="002A40C8" w:rsidP="00DE7430">
            <w:pPr>
              <w:pStyle w:val="tabulka-normal"/>
            </w:pPr>
            <w:r>
              <w:t>9/12</w:t>
            </w:r>
          </w:p>
        </w:tc>
        <w:tc>
          <w:tcPr>
            <w:tcW w:w="3071" w:type="dxa"/>
            <w:vAlign w:val="center"/>
          </w:tcPr>
          <w:p w14:paraId="4A153B4C" w14:textId="77777777" w:rsidR="002A40C8" w:rsidRPr="00275C6C" w:rsidRDefault="002A40C8" w:rsidP="00DE7430">
            <w:pPr>
              <w:pStyle w:val="tabulka-normal"/>
              <w:rPr>
                <w:i/>
              </w:rPr>
            </w:pPr>
            <w:r>
              <w:rPr>
                <w:i/>
              </w:rPr>
              <w:t>9/12</w:t>
            </w:r>
          </w:p>
        </w:tc>
      </w:tr>
    </w:tbl>
    <w:p w14:paraId="699EB927"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9DD5E14" w14:textId="77777777" w:rsidTr="00DE7430">
        <w:tc>
          <w:tcPr>
            <w:tcW w:w="9212" w:type="dxa"/>
            <w:gridSpan w:val="3"/>
          </w:tcPr>
          <w:p w14:paraId="0931F865" w14:textId="77777777" w:rsidR="002A40C8" w:rsidRDefault="002A40C8" w:rsidP="00DE7430">
            <w:pPr>
              <w:pStyle w:val="Tabulkanadpis"/>
            </w:pPr>
            <w:r>
              <w:t>(004) Minimální stáří hesla</w:t>
            </w:r>
          </w:p>
          <w:p w14:paraId="5D12EB65" w14:textId="77777777" w:rsidR="002A40C8" w:rsidRDefault="002A40C8" w:rsidP="00DE7430">
            <w:pPr>
              <w:pStyle w:val="Tabulkanadpis"/>
            </w:pPr>
            <w:r>
              <w:t>Minimum Password Age</w:t>
            </w:r>
          </w:p>
        </w:tc>
      </w:tr>
      <w:tr w:rsidR="002A40C8" w14:paraId="443F3B25" w14:textId="77777777" w:rsidTr="00DE7430">
        <w:tc>
          <w:tcPr>
            <w:tcW w:w="3070" w:type="dxa"/>
            <w:vAlign w:val="center"/>
          </w:tcPr>
          <w:p w14:paraId="7C6EFDAD" w14:textId="77777777" w:rsidR="002A40C8" w:rsidRDefault="002A40C8" w:rsidP="00DE7430">
            <w:pPr>
              <w:pStyle w:val="tabulka-tucna"/>
            </w:pPr>
            <w:r>
              <w:t>Default</w:t>
            </w:r>
          </w:p>
        </w:tc>
        <w:tc>
          <w:tcPr>
            <w:tcW w:w="3071" w:type="dxa"/>
            <w:vAlign w:val="center"/>
          </w:tcPr>
          <w:p w14:paraId="4906E2F0" w14:textId="77777777" w:rsidR="002A40C8" w:rsidRDefault="002A40C8" w:rsidP="00DE7430">
            <w:pPr>
              <w:pStyle w:val="tabulka-tucna"/>
            </w:pPr>
            <w:r>
              <w:t>NÚKIB</w:t>
            </w:r>
          </w:p>
        </w:tc>
        <w:tc>
          <w:tcPr>
            <w:tcW w:w="3071" w:type="dxa"/>
            <w:vAlign w:val="center"/>
          </w:tcPr>
          <w:p w14:paraId="283CEC3A" w14:textId="77777777" w:rsidR="002A40C8" w:rsidRDefault="002A40C8" w:rsidP="00DE7430">
            <w:pPr>
              <w:pStyle w:val="tabulka-tucna"/>
            </w:pPr>
            <w:r>
              <w:t>nastaveno</w:t>
            </w:r>
          </w:p>
        </w:tc>
      </w:tr>
      <w:tr w:rsidR="002A40C8" w14:paraId="6680DD10" w14:textId="77777777" w:rsidTr="00DE7430">
        <w:tc>
          <w:tcPr>
            <w:tcW w:w="3070" w:type="dxa"/>
            <w:vAlign w:val="center"/>
          </w:tcPr>
          <w:p w14:paraId="48CCDE9F" w14:textId="77777777" w:rsidR="002A40C8" w:rsidRDefault="002A40C8" w:rsidP="00DE7430">
            <w:pPr>
              <w:pStyle w:val="tabulka-normal"/>
            </w:pPr>
            <w:r>
              <w:t>0</w:t>
            </w:r>
          </w:p>
        </w:tc>
        <w:tc>
          <w:tcPr>
            <w:tcW w:w="3071" w:type="dxa"/>
            <w:vAlign w:val="center"/>
          </w:tcPr>
          <w:p w14:paraId="76854DFA" w14:textId="77777777" w:rsidR="002A40C8" w:rsidRDefault="002A40C8" w:rsidP="00DE7430">
            <w:pPr>
              <w:pStyle w:val="tabulka-normal"/>
            </w:pPr>
            <w:r>
              <w:t>1</w:t>
            </w:r>
          </w:p>
        </w:tc>
        <w:tc>
          <w:tcPr>
            <w:tcW w:w="3071" w:type="dxa"/>
            <w:vAlign w:val="center"/>
          </w:tcPr>
          <w:p w14:paraId="730D7650" w14:textId="77777777" w:rsidR="002A40C8" w:rsidRPr="00275C6C" w:rsidRDefault="002A40C8" w:rsidP="00DE7430">
            <w:pPr>
              <w:pStyle w:val="tabulka-normal"/>
              <w:rPr>
                <w:i/>
              </w:rPr>
            </w:pPr>
            <w:r>
              <w:rPr>
                <w:i/>
              </w:rPr>
              <w:t>1</w:t>
            </w:r>
          </w:p>
        </w:tc>
      </w:tr>
    </w:tbl>
    <w:p w14:paraId="78AD8E58" w14:textId="77777777" w:rsidR="002A40C8" w:rsidRDefault="002A40C8" w:rsidP="002A40C8">
      <w:pPr>
        <w:pStyle w:val="Normln-oddeleni-tabulky"/>
      </w:pPr>
    </w:p>
    <w:p w14:paraId="353AB683" w14:textId="77777777" w:rsidR="002A40C8" w:rsidRDefault="002A40C8" w:rsidP="002A40C8">
      <w:pPr>
        <w:spacing w:before="0" w:after="200"/>
        <w:jc w:val="left"/>
        <w:rPr>
          <w:sz w:val="16"/>
        </w:rPr>
      </w:pPr>
      <w:r>
        <w:br w:type="page"/>
      </w:r>
    </w:p>
    <w:p w14:paraId="287892D6"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3D498E7" w14:textId="77777777" w:rsidTr="00DE7430">
        <w:tc>
          <w:tcPr>
            <w:tcW w:w="9212" w:type="dxa"/>
            <w:gridSpan w:val="3"/>
          </w:tcPr>
          <w:p w14:paraId="34A5EE04" w14:textId="77777777" w:rsidR="002A40C8" w:rsidRDefault="002A40C8" w:rsidP="00DE7430">
            <w:pPr>
              <w:pStyle w:val="Tabulkanadpis"/>
            </w:pPr>
            <w:r>
              <w:t>(005) Ukládat hesla pomocí reverzibilního šifrování</w:t>
            </w:r>
          </w:p>
          <w:p w14:paraId="5CA8D3DC" w14:textId="77777777" w:rsidR="002A40C8" w:rsidRDefault="002A40C8" w:rsidP="00DE7430">
            <w:pPr>
              <w:pStyle w:val="Tabulkanadpis"/>
            </w:pPr>
            <w:r>
              <w:t>Store password using reversible encryption for all users in the domain</w:t>
            </w:r>
          </w:p>
        </w:tc>
      </w:tr>
      <w:tr w:rsidR="002A40C8" w14:paraId="6ACA4432" w14:textId="77777777" w:rsidTr="00DE7430">
        <w:tc>
          <w:tcPr>
            <w:tcW w:w="3070" w:type="dxa"/>
            <w:vAlign w:val="center"/>
          </w:tcPr>
          <w:p w14:paraId="1DFACB09" w14:textId="77777777" w:rsidR="002A40C8" w:rsidRDefault="002A40C8" w:rsidP="00DE7430">
            <w:pPr>
              <w:pStyle w:val="tabulka-tucna"/>
            </w:pPr>
            <w:r>
              <w:t>Default</w:t>
            </w:r>
          </w:p>
        </w:tc>
        <w:tc>
          <w:tcPr>
            <w:tcW w:w="3071" w:type="dxa"/>
            <w:vAlign w:val="center"/>
          </w:tcPr>
          <w:p w14:paraId="394BC813" w14:textId="77777777" w:rsidR="002A40C8" w:rsidRDefault="002A40C8" w:rsidP="00DE7430">
            <w:pPr>
              <w:pStyle w:val="tabulka-tucna"/>
            </w:pPr>
            <w:r>
              <w:t>NÚKIB</w:t>
            </w:r>
          </w:p>
        </w:tc>
        <w:tc>
          <w:tcPr>
            <w:tcW w:w="3071" w:type="dxa"/>
            <w:vAlign w:val="center"/>
          </w:tcPr>
          <w:p w14:paraId="2B475666" w14:textId="77777777" w:rsidR="002A40C8" w:rsidRDefault="002A40C8" w:rsidP="00DE7430">
            <w:pPr>
              <w:pStyle w:val="tabulka-tucna"/>
            </w:pPr>
            <w:r>
              <w:t>nastaveno</w:t>
            </w:r>
          </w:p>
        </w:tc>
      </w:tr>
      <w:tr w:rsidR="002A40C8" w14:paraId="4750A017" w14:textId="77777777" w:rsidTr="00DE7430">
        <w:tc>
          <w:tcPr>
            <w:tcW w:w="3070" w:type="dxa"/>
            <w:vAlign w:val="center"/>
          </w:tcPr>
          <w:p w14:paraId="6CA71465" w14:textId="77777777" w:rsidR="002A40C8" w:rsidRDefault="002A40C8" w:rsidP="00DE7430">
            <w:pPr>
              <w:pStyle w:val="tabulka-normal"/>
            </w:pPr>
            <w:r>
              <w:t>Zakázáno</w:t>
            </w:r>
          </w:p>
        </w:tc>
        <w:tc>
          <w:tcPr>
            <w:tcW w:w="3071" w:type="dxa"/>
            <w:vAlign w:val="center"/>
          </w:tcPr>
          <w:p w14:paraId="60C645A0" w14:textId="77777777" w:rsidR="002A40C8" w:rsidRDefault="002A40C8" w:rsidP="00DE7430">
            <w:pPr>
              <w:pStyle w:val="tabulka-normal"/>
            </w:pPr>
            <w:r>
              <w:t>Zakázáno</w:t>
            </w:r>
          </w:p>
        </w:tc>
        <w:tc>
          <w:tcPr>
            <w:tcW w:w="3071" w:type="dxa"/>
            <w:vAlign w:val="center"/>
          </w:tcPr>
          <w:p w14:paraId="3169EA5C" w14:textId="77777777" w:rsidR="002A40C8" w:rsidRPr="002A6282" w:rsidRDefault="002A40C8" w:rsidP="00DE7430">
            <w:pPr>
              <w:pStyle w:val="tabulka-normal"/>
              <w:rPr>
                <w:i/>
              </w:rPr>
            </w:pPr>
            <w:r w:rsidRPr="002A6282">
              <w:rPr>
                <w:i/>
              </w:rPr>
              <w:t>Zakázáno</w:t>
            </w:r>
          </w:p>
        </w:tc>
      </w:tr>
    </w:tbl>
    <w:p w14:paraId="7B1A75EF"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42F22F0" w14:textId="77777777" w:rsidTr="00DE7430">
        <w:tc>
          <w:tcPr>
            <w:tcW w:w="9212" w:type="dxa"/>
            <w:gridSpan w:val="3"/>
          </w:tcPr>
          <w:p w14:paraId="412B3B06" w14:textId="77777777" w:rsidR="002A40C8" w:rsidRDefault="002A40C8" w:rsidP="00DE7430">
            <w:pPr>
              <w:pStyle w:val="Tabulkanadpis"/>
            </w:pPr>
            <w:r>
              <w:t xml:space="preserve"> (006) Vynutit použití historie hesel</w:t>
            </w:r>
            <w:r>
              <w:tab/>
            </w:r>
          </w:p>
          <w:p w14:paraId="32842FEB" w14:textId="77777777" w:rsidR="002A40C8" w:rsidRDefault="002A40C8" w:rsidP="00DE7430">
            <w:pPr>
              <w:pStyle w:val="Tabulkanadpis"/>
            </w:pPr>
            <w:r>
              <w:t>Enforce Password History</w:t>
            </w:r>
          </w:p>
        </w:tc>
      </w:tr>
      <w:tr w:rsidR="002A40C8" w14:paraId="53744B83" w14:textId="77777777" w:rsidTr="00DE7430">
        <w:tc>
          <w:tcPr>
            <w:tcW w:w="3070" w:type="dxa"/>
            <w:vAlign w:val="center"/>
          </w:tcPr>
          <w:p w14:paraId="6F5C1F7C" w14:textId="77777777" w:rsidR="002A40C8" w:rsidRDefault="002A40C8" w:rsidP="00DE7430">
            <w:pPr>
              <w:pStyle w:val="tabulka-tucna"/>
            </w:pPr>
            <w:r>
              <w:t>Default</w:t>
            </w:r>
          </w:p>
        </w:tc>
        <w:tc>
          <w:tcPr>
            <w:tcW w:w="3071" w:type="dxa"/>
            <w:vAlign w:val="center"/>
          </w:tcPr>
          <w:p w14:paraId="3C30D122" w14:textId="77777777" w:rsidR="002A40C8" w:rsidRDefault="002A40C8" w:rsidP="00DE7430">
            <w:pPr>
              <w:pStyle w:val="tabulka-tucna"/>
            </w:pPr>
            <w:r>
              <w:t>NÚKIB</w:t>
            </w:r>
          </w:p>
        </w:tc>
        <w:tc>
          <w:tcPr>
            <w:tcW w:w="3071" w:type="dxa"/>
            <w:vAlign w:val="center"/>
          </w:tcPr>
          <w:p w14:paraId="37D3CD35" w14:textId="77777777" w:rsidR="002A40C8" w:rsidRDefault="002A40C8" w:rsidP="00DE7430">
            <w:pPr>
              <w:pStyle w:val="tabulka-tucna"/>
            </w:pPr>
            <w:r>
              <w:t>nastaveno</w:t>
            </w:r>
          </w:p>
        </w:tc>
      </w:tr>
      <w:tr w:rsidR="002A40C8" w14:paraId="68D8D7D2" w14:textId="77777777" w:rsidTr="00DE7430">
        <w:tc>
          <w:tcPr>
            <w:tcW w:w="3070" w:type="dxa"/>
            <w:vAlign w:val="center"/>
          </w:tcPr>
          <w:p w14:paraId="2F81B197" w14:textId="77777777" w:rsidR="002A40C8" w:rsidRDefault="002A40C8" w:rsidP="00DE7430">
            <w:pPr>
              <w:pStyle w:val="tabulka-normal"/>
            </w:pPr>
            <w:r>
              <w:t>0</w:t>
            </w:r>
          </w:p>
        </w:tc>
        <w:tc>
          <w:tcPr>
            <w:tcW w:w="3071" w:type="dxa"/>
            <w:vAlign w:val="center"/>
          </w:tcPr>
          <w:p w14:paraId="1D86AEE5" w14:textId="77777777" w:rsidR="002A40C8" w:rsidRDefault="002A40C8" w:rsidP="00DE7430">
            <w:pPr>
              <w:pStyle w:val="tabulka-normal"/>
            </w:pPr>
            <w:r>
              <w:t>24 hesel</w:t>
            </w:r>
          </w:p>
        </w:tc>
        <w:tc>
          <w:tcPr>
            <w:tcW w:w="3071" w:type="dxa"/>
            <w:vAlign w:val="center"/>
          </w:tcPr>
          <w:p w14:paraId="52F05424" w14:textId="77777777" w:rsidR="002A40C8" w:rsidRPr="002A6282" w:rsidRDefault="002A40C8" w:rsidP="00DE7430">
            <w:pPr>
              <w:pStyle w:val="tabulka-normal"/>
              <w:rPr>
                <w:i/>
              </w:rPr>
            </w:pPr>
            <w:r w:rsidRPr="002A6282">
              <w:rPr>
                <w:i/>
              </w:rPr>
              <w:t>24 hesel</w:t>
            </w:r>
          </w:p>
        </w:tc>
      </w:tr>
    </w:tbl>
    <w:p w14:paraId="61DC7EF6" w14:textId="77777777" w:rsidR="002A40C8" w:rsidRDefault="002A40C8" w:rsidP="002A40C8">
      <w:pPr>
        <w:pStyle w:val="Normln-oddeleni-tabulky"/>
      </w:pPr>
    </w:p>
    <w:p w14:paraId="62FF7DE1" w14:textId="77777777" w:rsidR="002A40C8" w:rsidRDefault="002A40C8" w:rsidP="002A40C8">
      <w:pPr>
        <w:pStyle w:val="Normln-clanek"/>
      </w:pPr>
    </w:p>
    <w:p w14:paraId="7E8D0AC2" w14:textId="77777777" w:rsidR="002A40C8" w:rsidRPr="00864C12" w:rsidRDefault="002A40C8" w:rsidP="002A40C8">
      <w:pPr>
        <w:pStyle w:val="Normln-nadpis"/>
      </w:pPr>
      <w:bookmarkStart w:id="276" w:name="_Toc507611"/>
      <w:bookmarkStart w:id="277" w:name="_Toc209018175"/>
      <w:r>
        <w:t>Zásady uzamčení účtů</w:t>
      </w:r>
      <w:bookmarkEnd w:id="276"/>
      <w:bookmarkEnd w:id="277"/>
    </w:p>
    <w:p w14:paraId="03E2B582"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B00F903" w14:textId="77777777" w:rsidTr="00DE7430">
        <w:tc>
          <w:tcPr>
            <w:tcW w:w="9212" w:type="dxa"/>
            <w:gridSpan w:val="3"/>
          </w:tcPr>
          <w:p w14:paraId="2B59E79D" w14:textId="77777777" w:rsidR="002A40C8" w:rsidRDefault="002A40C8" w:rsidP="00DE7430">
            <w:pPr>
              <w:pStyle w:val="Tabulkanadpis"/>
            </w:pPr>
            <w:r>
              <w:t>(007) Doba uzamčení účtu</w:t>
            </w:r>
          </w:p>
          <w:p w14:paraId="33172C08" w14:textId="77777777" w:rsidR="002A40C8" w:rsidRDefault="002A40C8" w:rsidP="00DE7430">
            <w:pPr>
              <w:pStyle w:val="Tabulkanadpis"/>
            </w:pPr>
            <w:r>
              <w:t>Account Lockout Duration</w:t>
            </w:r>
          </w:p>
        </w:tc>
      </w:tr>
      <w:tr w:rsidR="002A40C8" w14:paraId="0620A025" w14:textId="77777777" w:rsidTr="00DE7430">
        <w:tc>
          <w:tcPr>
            <w:tcW w:w="3070" w:type="dxa"/>
            <w:vAlign w:val="center"/>
          </w:tcPr>
          <w:p w14:paraId="0F5DB438" w14:textId="77777777" w:rsidR="002A40C8" w:rsidRDefault="002A40C8" w:rsidP="00DE7430">
            <w:pPr>
              <w:pStyle w:val="tabulka-tucna"/>
            </w:pPr>
            <w:r>
              <w:t>Default</w:t>
            </w:r>
          </w:p>
        </w:tc>
        <w:tc>
          <w:tcPr>
            <w:tcW w:w="3071" w:type="dxa"/>
            <w:vAlign w:val="center"/>
          </w:tcPr>
          <w:p w14:paraId="18D790CD" w14:textId="77777777" w:rsidR="002A40C8" w:rsidRDefault="002A40C8" w:rsidP="00DE7430">
            <w:pPr>
              <w:pStyle w:val="tabulka-tucna"/>
            </w:pPr>
            <w:r>
              <w:t>NÚKIB</w:t>
            </w:r>
          </w:p>
        </w:tc>
        <w:tc>
          <w:tcPr>
            <w:tcW w:w="3071" w:type="dxa"/>
            <w:vAlign w:val="center"/>
          </w:tcPr>
          <w:p w14:paraId="20DAD4C0" w14:textId="77777777" w:rsidR="002A40C8" w:rsidRDefault="002A40C8" w:rsidP="00DE7430">
            <w:pPr>
              <w:pStyle w:val="tabulka-tucna"/>
            </w:pPr>
            <w:r>
              <w:t>nastaveno</w:t>
            </w:r>
          </w:p>
        </w:tc>
      </w:tr>
      <w:tr w:rsidR="002A40C8" w14:paraId="7844EB26" w14:textId="77777777" w:rsidTr="00DE7430">
        <w:tc>
          <w:tcPr>
            <w:tcW w:w="3070" w:type="dxa"/>
            <w:vAlign w:val="center"/>
          </w:tcPr>
          <w:p w14:paraId="2CAC6F7A" w14:textId="77777777" w:rsidR="002A40C8" w:rsidRDefault="002A40C8" w:rsidP="00DE7430">
            <w:pPr>
              <w:pStyle w:val="tabulka-normal"/>
            </w:pPr>
            <w:r w:rsidRPr="00864C12">
              <w:t>Nelze použít</w:t>
            </w:r>
          </w:p>
        </w:tc>
        <w:tc>
          <w:tcPr>
            <w:tcW w:w="3071" w:type="dxa"/>
            <w:vAlign w:val="center"/>
          </w:tcPr>
          <w:p w14:paraId="6E3D7276" w14:textId="77777777" w:rsidR="002A40C8" w:rsidRDefault="002A40C8" w:rsidP="00DE7430">
            <w:pPr>
              <w:pStyle w:val="tabulka-normal"/>
            </w:pPr>
            <w:r w:rsidRPr="00864C12">
              <w:t>0 minut</w:t>
            </w:r>
          </w:p>
        </w:tc>
        <w:tc>
          <w:tcPr>
            <w:tcW w:w="3071" w:type="dxa"/>
            <w:vAlign w:val="center"/>
          </w:tcPr>
          <w:p w14:paraId="465CFC39" w14:textId="77777777" w:rsidR="002A40C8" w:rsidRPr="002A6282" w:rsidRDefault="002A40C8" w:rsidP="00DE7430">
            <w:pPr>
              <w:pStyle w:val="tabulka-normal"/>
              <w:rPr>
                <w:i/>
              </w:rPr>
            </w:pPr>
            <w:r w:rsidRPr="002A6282">
              <w:rPr>
                <w:i/>
              </w:rPr>
              <w:t>0 minut</w:t>
            </w:r>
          </w:p>
        </w:tc>
      </w:tr>
    </w:tbl>
    <w:p w14:paraId="06FE05D9"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4354636" w14:textId="77777777" w:rsidTr="00DE7430">
        <w:tc>
          <w:tcPr>
            <w:tcW w:w="9212" w:type="dxa"/>
            <w:gridSpan w:val="3"/>
          </w:tcPr>
          <w:p w14:paraId="5A32FED1" w14:textId="77777777" w:rsidR="002A40C8" w:rsidRDefault="002A40C8" w:rsidP="00DE7430">
            <w:pPr>
              <w:pStyle w:val="Tabulkanadpis"/>
            </w:pPr>
            <w:r>
              <w:t>(008) Prahová hodnota pro uzamčení účtu</w:t>
            </w:r>
          </w:p>
          <w:p w14:paraId="71667F79" w14:textId="77777777" w:rsidR="002A40C8" w:rsidRDefault="002A40C8" w:rsidP="00DE7430">
            <w:pPr>
              <w:pStyle w:val="Tabulkanadpis"/>
            </w:pPr>
            <w:r>
              <w:t>Account Lockout Threshold</w:t>
            </w:r>
          </w:p>
        </w:tc>
      </w:tr>
      <w:tr w:rsidR="002A40C8" w14:paraId="705D5B89" w14:textId="77777777" w:rsidTr="00DE7430">
        <w:tc>
          <w:tcPr>
            <w:tcW w:w="3070" w:type="dxa"/>
            <w:vAlign w:val="center"/>
          </w:tcPr>
          <w:p w14:paraId="0AD345D6" w14:textId="77777777" w:rsidR="002A40C8" w:rsidRDefault="002A40C8" w:rsidP="00DE7430">
            <w:pPr>
              <w:pStyle w:val="tabulka-tucna"/>
            </w:pPr>
            <w:r>
              <w:t>Default</w:t>
            </w:r>
          </w:p>
        </w:tc>
        <w:tc>
          <w:tcPr>
            <w:tcW w:w="3071" w:type="dxa"/>
            <w:vAlign w:val="center"/>
          </w:tcPr>
          <w:p w14:paraId="662AC967" w14:textId="77777777" w:rsidR="002A40C8" w:rsidRDefault="002A40C8" w:rsidP="00DE7430">
            <w:pPr>
              <w:pStyle w:val="tabulka-tucna"/>
            </w:pPr>
            <w:r>
              <w:t>NÚKIB</w:t>
            </w:r>
          </w:p>
        </w:tc>
        <w:tc>
          <w:tcPr>
            <w:tcW w:w="3071" w:type="dxa"/>
            <w:vAlign w:val="center"/>
          </w:tcPr>
          <w:p w14:paraId="127D6A22" w14:textId="77777777" w:rsidR="002A40C8" w:rsidRDefault="002A40C8" w:rsidP="00DE7430">
            <w:pPr>
              <w:pStyle w:val="tabulka-tucna"/>
            </w:pPr>
            <w:r>
              <w:t>nastaveno</w:t>
            </w:r>
          </w:p>
        </w:tc>
      </w:tr>
      <w:tr w:rsidR="002A40C8" w14:paraId="16918332" w14:textId="77777777" w:rsidTr="00DE7430">
        <w:tc>
          <w:tcPr>
            <w:tcW w:w="3070" w:type="dxa"/>
            <w:vAlign w:val="center"/>
          </w:tcPr>
          <w:p w14:paraId="488D9805" w14:textId="77777777" w:rsidR="002A40C8" w:rsidRDefault="002A40C8" w:rsidP="00DE7430">
            <w:pPr>
              <w:pStyle w:val="tabulka-normal"/>
            </w:pPr>
            <w:r>
              <w:t>0 chybných pokusů</w:t>
            </w:r>
          </w:p>
        </w:tc>
        <w:tc>
          <w:tcPr>
            <w:tcW w:w="3071" w:type="dxa"/>
            <w:vAlign w:val="center"/>
          </w:tcPr>
          <w:p w14:paraId="7B0DDE64" w14:textId="77777777" w:rsidR="002A40C8" w:rsidRDefault="002A40C8" w:rsidP="00DE7430">
            <w:pPr>
              <w:pStyle w:val="tabulka-normal"/>
            </w:pPr>
            <w:r w:rsidRPr="00864C12">
              <w:t>3</w:t>
            </w:r>
            <w:r>
              <w:t>/7</w:t>
            </w:r>
            <w:r w:rsidRPr="00864C12">
              <w:t xml:space="preserve"> chybné pokusy</w:t>
            </w:r>
          </w:p>
        </w:tc>
        <w:tc>
          <w:tcPr>
            <w:tcW w:w="3071" w:type="dxa"/>
            <w:vAlign w:val="center"/>
          </w:tcPr>
          <w:p w14:paraId="5E1995B7" w14:textId="77777777" w:rsidR="002A40C8" w:rsidRPr="00275C6C" w:rsidRDefault="002A40C8" w:rsidP="00DE7430">
            <w:pPr>
              <w:pStyle w:val="tabulka-normal"/>
              <w:rPr>
                <w:i/>
              </w:rPr>
            </w:pPr>
            <w:r>
              <w:rPr>
                <w:i/>
              </w:rPr>
              <w:t>3/7</w:t>
            </w:r>
          </w:p>
        </w:tc>
      </w:tr>
    </w:tbl>
    <w:p w14:paraId="6762D659"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2949BE8" w14:textId="77777777" w:rsidTr="00DE7430">
        <w:tc>
          <w:tcPr>
            <w:tcW w:w="9212" w:type="dxa"/>
            <w:gridSpan w:val="3"/>
          </w:tcPr>
          <w:p w14:paraId="55C61595" w14:textId="77777777" w:rsidR="002A40C8" w:rsidRDefault="002A40C8" w:rsidP="00DE7430">
            <w:pPr>
              <w:pStyle w:val="Tabulkanadpis"/>
            </w:pPr>
            <w:r>
              <w:t>(009) Vynulovat čítač uzamčení účtu po</w:t>
            </w:r>
          </w:p>
          <w:p w14:paraId="2B36DBA2" w14:textId="77777777" w:rsidR="002A40C8" w:rsidRDefault="002A40C8" w:rsidP="00DE7430">
            <w:pPr>
              <w:pStyle w:val="Tabulkanadpis"/>
            </w:pPr>
            <w:r>
              <w:t>Reset account lockout counter after</w:t>
            </w:r>
          </w:p>
        </w:tc>
      </w:tr>
      <w:tr w:rsidR="002A40C8" w14:paraId="6BB6AF91" w14:textId="77777777" w:rsidTr="00DE7430">
        <w:tc>
          <w:tcPr>
            <w:tcW w:w="3070" w:type="dxa"/>
            <w:vAlign w:val="center"/>
          </w:tcPr>
          <w:p w14:paraId="4A2E0D1D" w14:textId="77777777" w:rsidR="002A40C8" w:rsidRDefault="002A40C8" w:rsidP="00DE7430">
            <w:pPr>
              <w:pStyle w:val="tabulka-tucna"/>
            </w:pPr>
            <w:r>
              <w:t>Default</w:t>
            </w:r>
          </w:p>
        </w:tc>
        <w:tc>
          <w:tcPr>
            <w:tcW w:w="3071" w:type="dxa"/>
            <w:vAlign w:val="center"/>
          </w:tcPr>
          <w:p w14:paraId="63B9F8DC" w14:textId="77777777" w:rsidR="002A40C8" w:rsidRDefault="002A40C8" w:rsidP="00DE7430">
            <w:pPr>
              <w:pStyle w:val="tabulka-tucna"/>
            </w:pPr>
            <w:r>
              <w:t>NÚKIB</w:t>
            </w:r>
          </w:p>
        </w:tc>
        <w:tc>
          <w:tcPr>
            <w:tcW w:w="3071" w:type="dxa"/>
            <w:vAlign w:val="center"/>
          </w:tcPr>
          <w:p w14:paraId="708CFC44" w14:textId="77777777" w:rsidR="002A40C8" w:rsidRDefault="002A40C8" w:rsidP="00DE7430">
            <w:pPr>
              <w:pStyle w:val="tabulka-tucna"/>
            </w:pPr>
            <w:r>
              <w:t>nastaveno</w:t>
            </w:r>
          </w:p>
        </w:tc>
      </w:tr>
      <w:tr w:rsidR="002A40C8" w14:paraId="3D42DA84" w14:textId="77777777" w:rsidTr="00DE7430">
        <w:tc>
          <w:tcPr>
            <w:tcW w:w="3070" w:type="dxa"/>
            <w:vAlign w:val="center"/>
          </w:tcPr>
          <w:p w14:paraId="5A7A390C" w14:textId="77777777" w:rsidR="002A40C8" w:rsidRDefault="002A40C8" w:rsidP="00DE7430">
            <w:pPr>
              <w:pStyle w:val="tabulka-normal"/>
            </w:pPr>
            <w:r w:rsidRPr="00864C12">
              <w:t>Nelze použít</w:t>
            </w:r>
          </w:p>
        </w:tc>
        <w:tc>
          <w:tcPr>
            <w:tcW w:w="3071" w:type="dxa"/>
            <w:vAlign w:val="center"/>
          </w:tcPr>
          <w:p w14:paraId="1DEB6671" w14:textId="77777777" w:rsidR="002A40C8" w:rsidRDefault="002A40C8" w:rsidP="00DE7430">
            <w:pPr>
              <w:pStyle w:val="tabulka-normal"/>
            </w:pPr>
            <w:r w:rsidRPr="00864C12">
              <w:t>60 minut</w:t>
            </w:r>
          </w:p>
        </w:tc>
        <w:tc>
          <w:tcPr>
            <w:tcW w:w="3071" w:type="dxa"/>
            <w:vAlign w:val="center"/>
          </w:tcPr>
          <w:p w14:paraId="6AC5B1CC" w14:textId="77777777" w:rsidR="002A40C8" w:rsidRPr="002A6282" w:rsidRDefault="002A40C8" w:rsidP="00DE7430">
            <w:pPr>
              <w:pStyle w:val="tabulka-normal"/>
              <w:rPr>
                <w:i/>
              </w:rPr>
            </w:pPr>
            <w:r w:rsidRPr="002A6282">
              <w:rPr>
                <w:i/>
              </w:rPr>
              <w:t>60 minut</w:t>
            </w:r>
          </w:p>
        </w:tc>
      </w:tr>
    </w:tbl>
    <w:p w14:paraId="48C5DA16" w14:textId="77777777" w:rsidR="002A40C8" w:rsidRDefault="002A40C8" w:rsidP="002A40C8">
      <w:pPr>
        <w:pStyle w:val="Normln-oddeleni-tabulky"/>
      </w:pPr>
    </w:p>
    <w:p w14:paraId="694C598D" w14:textId="77777777" w:rsidR="002A40C8" w:rsidRDefault="002A40C8" w:rsidP="002A40C8">
      <w:pPr>
        <w:pStyle w:val="Normln-nadpis-cast"/>
      </w:pPr>
      <w:bookmarkStart w:id="278" w:name="_Toc525028863"/>
      <w:bookmarkStart w:id="279" w:name="_Toc209018176"/>
      <w:r>
        <w:t>Část třetí</w:t>
      </w:r>
      <w:bookmarkEnd w:id="278"/>
      <w:bookmarkEnd w:id="279"/>
    </w:p>
    <w:p w14:paraId="31147514" w14:textId="77777777" w:rsidR="002A40C8" w:rsidRDefault="002A40C8" w:rsidP="002A40C8">
      <w:pPr>
        <w:pStyle w:val="Normln-nadpis-cast"/>
      </w:pPr>
      <w:bookmarkStart w:id="280" w:name="_Toc525028864"/>
      <w:bookmarkStart w:id="281" w:name="_Toc209018177"/>
      <w:r>
        <w:t>Místní zásady</w:t>
      </w:r>
      <w:bookmarkEnd w:id="280"/>
      <w:bookmarkEnd w:id="281"/>
    </w:p>
    <w:p w14:paraId="78DC4798" w14:textId="77777777" w:rsidR="002A40C8" w:rsidRDefault="002A40C8" w:rsidP="002A40C8">
      <w:pPr>
        <w:pStyle w:val="Normln-clanek"/>
      </w:pPr>
    </w:p>
    <w:p w14:paraId="35B38F6D" w14:textId="77777777" w:rsidR="002A40C8" w:rsidRDefault="002A40C8" w:rsidP="002A40C8">
      <w:pPr>
        <w:pStyle w:val="Normln-nadpis"/>
      </w:pPr>
      <w:bookmarkStart w:id="282" w:name="_Toc507612"/>
      <w:bookmarkStart w:id="283" w:name="_Toc209018178"/>
      <w:r w:rsidRPr="00FD5AAA">
        <w:t xml:space="preserve">Zásady </w:t>
      </w:r>
      <w:r>
        <w:t>auditu</w:t>
      </w:r>
      <w:bookmarkEnd w:id="282"/>
      <w:bookmarkEnd w:id="283"/>
    </w:p>
    <w:p w14:paraId="4492102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582F650" w14:textId="77777777" w:rsidTr="00DE7430">
        <w:tc>
          <w:tcPr>
            <w:tcW w:w="9212" w:type="dxa"/>
            <w:gridSpan w:val="3"/>
          </w:tcPr>
          <w:p w14:paraId="328293EA" w14:textId="77777777" w:rsidR="002A40C8" w:rsidRDefault="002A40C8" w:rsidP="00DE7430">
            <w:pPr>
              <w:pStyle w:val="Tabulkanadpis"/>
            </w:pPr>
            <w:r>
              <w:t>(010) Auditovat používání oprávnění</w:t>
            </w:r>
          </w:p>
          <w:p w14:paraId="5671597D" w14:textId="77777777" w:rsidR="002A40C8" w:rsidRDefault="002A40C8" w:rsidP="00DE7430">
            <w:pPr>
              <w:pStyle w:val="Tabulkanadpis"/>
            </w:pPr>
            <w:r>
              <w:t>Audit privilege use</w:t>
            </w:r>
          </w:p>
        </w:tc>
      </w:tr>
      <w:tr w:rsidR="002A40C8" w14:paraId="2F9CBF5C" w14:textId="77777777" w:rsidTr="00DE7430">
        <w:tc>
          <w:tcPr>
            <w:tcW w:w="3070" w:type="dxa"/>
            <w:vAlign w:val="center"/>
          </w:tcPr>
          <w:p w14:paraId="1C30361A" w14:textId="77777777" w:rsidR="002A40C8" w:rsidRDefault="002A40C8" w:rsidP="00DE7430">
            <w:pPr>
              <w:pStyle w:val="tabulka-tucna"/>
            </w:pPr>
            <w:r>
              <w:t>Default</w:t>
            </w:r>
          </w:p>
        </w:tc>
        <w:tc>
          <w:tcPr>
            <w:tcW w:w="3071" w:type="dxa"/>
            <w:vAlign w:val="center"/>
          </w:tcPr>
          <w:p w14:paraId="00985186" w14:textId="77777777" w:rsidR="002A40C8" w:rsidRDefault="002A40C8" w:rsidP="00DE7430">
            <w:pPr>
              <w:pStyle w:val="tabulka-tucna"/>
            </w:pPr>
            <w:r>
              <w:t>NÚKIB</w:t>
            </w:r>
          </w:p>
        </w:tc>
        <w:tc>
          <w:tcPr>
            <w:tcW w:w="3071" w:type="dxa"/>
            <w:vAlign w:val="center"/>
          </w:tcPr>
          <w:p w14:paraId="6E7C3F7E" w14:textId="77777777" w:rsidR="002A40C8" w:rsidRDefault="002A40C8" w:rsidP="00DE7430">
            <w:pPr>
              <w:pStyle w:val="tabulka-tucna"/>
            </w:pPr>
            <w:r>
              <w:t>nastaveno</w:t>
            </w:r>
          </w:p>
        </w:tc>
      </w:tr>
      <w:tr w:rsidR="002A40C8" w14:paraId="299ADB5B" w14:textId="77777777" w:rsidTr="00DE7430">
        <w:tc>
          <w:tcPr>
            <w:tcW w:w="3070" w:type="dxa"/>
            <w:vAlign w:val="center"/>
          </w:tcPr>
          <w:p w14:paraId="2B65F1BB" w14:textId="77777777" w:rsidR="002A40C8" w:rsidRDefault="002A40C8" w:rsidP="00DE7430">
            <w:pPr>
              <w:pStyle w:val="tabulka-normal"/>
            </w:pPr>
            <w:r w:rsidRPr="00275C6C">
              <w:t>Bez auditování</w:t>
            </w:r>
          </w:p>
        </w:tc>
        <w:tc>
          <w:tcPr>
            <w:tcW w:w="3071" w:type="dxa"/>
            <w:vAlign w:val="center"/>
          </w:tcPr>
          <w:p w14:paraId="00F76D73" w14:textId="77777777" w:rsidR="002A40C8" w:rsidRDefault="002A40C8" w:rsidP="00DE7430">
            <w:pPr>
              <w:pStyle w:val="tabulka-normal"/>
            </w:pPr>
            <w:r w:rsidRPr="00275C6C">
              <w:t>Bez auditování</w:t>
            </w:r>
          </w:p>
        </w:tc>
        <w:tc>
          <w:tcPr>
            <w:tcW w:w="3071" w:type="dxa"/>
            <w:vAlign w:val="center"/>
          </w:tcPr>
          <w:p w14:paraId="2F2E9870" w14:textId="77777777" w:rsidR="002A40C8" w:rsidRPr="002A6282" w:rsidRDefault="002A40C8" w:rsidP="00DE7430">
            <w:pPr>
              <w:pStyle w:val="tabulka-normal"/>
              <w:rPr>
                <w:i/>
              </w:rPr>
            </w:pPr>
            <w:r w:rsidRPr="002A6282">
              <w:rPr>
                <w:i/>
              </w:rPr>
              <w:t>Bez auditování</w:t>
            </w:r>
          </w:p>
        </w:tc>
      </w:tr>
    </w:tbl>
    <w:p w14:paraId="34DDE8CB" w14:textId="77777777" w:rsidR="002A40C8" w:rsidRDefault="002A40C8" w:rsidP="002A40C8">
      <w:pPr>
        <w:pStyle w:val="Normln-oddeleni-tabulky"/>
      </w:pPr>
    </w:p>
    <w:p w14:paraId="403894D1" w14:textId="77777777" w:rsidR="002A40C8" w:rsidRDefault="002A40C8" w:rsidP="002A40C8">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2A40C8" w14:paraId="7ECCDB07" w14:textId="77777777" w:rsidTr="00DE7430">
        <w:tc>
          <w:tcPr>
            <w:tcW w:w="9212" w:type="dxa"/>
            <w:gridSpan w:val="3"/>
          </w:tcPr>
          <w:p w14:paraId="55B1E8AF" w14:textId="77777777" w:rsidR="002A40C8" w:rsidRDefault="002A40C8" w:rsidP="00DE7430">
            <w:pPr>
              <w:pStyle w:val="Tabulkanadpis"/>
            </w:pPr>
            <w:r>
              <w:lastRenderedPageBreak/>
              <w:t>(011) Auditovat přístup k adresářové službě</w:t>
            </w:r>
          </w:p>
          <w:p w14:paraId="25386023" w14:textId="77777777" w:rsidR="002A40C8" w:rsidRDefault="002A40C8" w:rsidP="00DE7430">
            <w:pPr>
              <w:pStyle w:val="Tabulkanadpis"/>
            </w:pPr>
            <w:r>
              <w:t>Audit directory service access</w:t>
            </w:r>
          </w:p>
        </w:tc>
      </w:tr>
      <w:tr w:rsidR="002A40C8" w14:paraId="12E0E53F" w14:textId="77777777" w:rsidTr="00DE7430">
        <w:tc>
          <w:tcPr>
            <w:tcW w:w="3070" w:type="dxa"/>
            <w:vAlign w:val="center"/>
          </w:tcPr>
          <w:p w14:paraId="13FBA437" w14:textId="77777777" w:rsidR="002A40C8" w:rsidRDefault="002A40C8" w:rsidP="00DE7430">
            <w:pPr>
              <w:pStyle w:val="tabulka-tucna"/>
            </w:pPr>
            <w:r>
              <w:t>Default</w:t>
            </w:r>
          </w:p>
        </w:tc>
        <w:tc>
          <w:tcPr>
            <w:tcW w:w="3071" w:type="dxa"/>
            <w:vAlign w:val="center"/>
          </w:tcPr>
          <w:p w14:paraId="37D79172" w14:textId="77777777" w:rsidR="002A40C8" w:rsidRDefault="002A40C8" w:rsidP="00DE7430">
            <w:pPr>
              <w:pStyle w:val="tabulka-tucna"/>
            </w:pPr>
            <w:r>
              <w:t>NÚKIB</w:t>
            </w:r>
          </w:p>
        </w:tc>
        <w:tc>
          <w:tcPr>
            <w:tcW w:w="3071" w:type="dxa"/>
            <w:vAlign w:val="center"/>
          </w:tcPr>
          <w:p w14:paraId="63F3967B" w14:textId="77777777" w:rsidR="002A40C8" w:rsidRDefault="002A40C8" w:rsidP="00DE7430">
            <w:pPr>
              <w:pStyle w:val="tabulka-tucna"/>
            </w:pPr>
            <w:r>
              <w:t>nastaveno</w:t>
            </w:r>
          </w:p>
        </w:tc>
      </w:tr>
      <w:tr w:rsidR="002A40C8" w14:paraId="3B0F3989" w14:textId="77777777" w:rsidTr="00DE7430">
        <w:tc>
          <w:tcPr>
            <w:tcW w:w="3070" w:type="dxa"/>
            <w:vAlign w:val="center"/>
          </w:tcPr>
          <w:p w14:paraId="58C75F54" w14:textId="77777777" w:rsidR="002A40C8" w:rsidRDefault="002A40C8" w:rsidP="00DE7430">
            <w:pPr>
              <w:pStyle w:val="tabulka-normal"/>
            </w:pPr>
            <w:r w:rsidRPr="00275C6C">
              <w:t>Bez auditování</w:t>
            </w:r>
          </w:p>
        </w:tc>
        <w:tc>
          <w:tcPr>
            <w:tcW w:w="3071" w:type="dxa"/>
            <w:vAlign w:val="center"/>
          </w:tcPr>
          <w:p w14:paraId="73A0F141" w14:textId="77777777" w:rsidR="002A40C8" w:rsidRDefault="002A40C8" w:rsidP="00DE7430">
            <w:pPr>
              <w:pStyle w:val="tabulka-normal"/>
            </w:pPr>
            <w:r w:rsidRPr="00275C6C">
              <w:t>Bez auditování</w:t>
            </w:r>
          </w:p>
        </w:tc>
        <w:tc>
          <w:tcPr>
            <w:tcW w:w="3071" w:type="dxa"/>
            <w:vAlign w:val="center"/>
          </w:tcPr>
          <w:p w14:paraId="00543F5B" w14:textId="77777777" w:rsidR="002A40C8" w:rsidRPr="002A6282" w:rsidRDefault="002A40C8" w:rsidP="00DE7430">
            <w:pPr>
              <w:pStyle w:val="tabulka-normal"/>
              <w:rPr>
                <w:i/>
              </w:rPr>
            </w:pPr>
            <w:r w:rsidRPr="002A6282">
              <w:rPr>
                <w:i/>
              </w:rPr>
              <w:t>Bez auditování</w:t>
            </w:r>
          </w:p>
        </w:tc>
      </w:tr>
    </w:tbl>
    <w:p w14:paraId="521F0E7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A57D18D" w14:textId="77777777" w:rsidTr="00DE7430">
        <w:tc>
          <w:tcPr>
            <w:tcW w:w="9212" w:type="dxa"/>
            <w:gridSpan w:val="3"/>
          </w:tcPr>
          <w:p w14:paraId="0C79ECD4" w14:textId="77777777" w:rsidR="002A40C8" w:rsidRDefault="002A40C8" w:rsidP="00DE7430">
            <w:pPr>
              <w:pStyle w:val="Tabulkanadpis"/>
            </w:pPr>
            <w:r>
              <w:t>(012) Auditovat přístup k objektům</w:t>
            </w:r>
          </w:p>
          <w:p w14:paraId="3C7F4A72" w14:textId="77777777" w:rsidR="002A40C8" w:rsidRDefault="002A40C8" w:rsidP="00DE7430">
            <w:pPr>
              <w:pStyle w:val="Tabulkanadpis"/>
            </w:pPr>
            <w:r>
              <w:t>Audit object access</w:t>
            </w:r>
          </w:p>
        </w:tc>
      </w:tr>
      <w:tr w:rsidR="002A40C8" w14:paraId="2EE77D06" w14:textId="77777777" w:rsidTr="00DE7430">
        <w:tc>
          <w:tcPr>
            <w:tcW w:w="3070" w:type="dxa"/>
            <w:vAlign w:val="center"/>
          </w:tcPr>
          <w:p w14:paraId="160EFBC5" w14:textId="77777777" w:rsidR="002A40C8" w:rsidRDefault="002A40C8" w:rsidP="00DE7430">
            <w:pPr>
              <w:pStyle w:val="tabulka-tucna"/>
            </w:pPr>
            <w:r>
              <w:t>Default</w:t>
            </w:r>
          </w:p>
        </w:tc>
        <w:tc>
          <w:tcPr>
            <w:tcW w:w="3071" w:type="dxa"/>
            <w:vAlign w:val="center"/>
          </w:tcPr>
          <w:p w14:paraId="57DD7D9F" w14:textId="77777777" w:rsidR="002A40C8" w:rsidRDefault="002A40C8" w:rsidP="00DE7430">
            <w:pPr>
              <w:pStyle w:val="tabulka-tucna"/>
            </w:pPr>
            <w:r>
              <w:t>NÚKIB</w:t>
            </w:r>
          </w:p>
        </w:tc>
        <w:tc>
          <w:tcPr>
            <w:tcW w:w="3071" w:type="dxa"/>
            <w:vAlign w:val="center"/>
          </w:tcPr>
          <w:p w14:paraId="67291A6C" w14:textId="77777777" w:rsidR="002A40C8" w:rsidRDefault="002A40C8" w:rsidP="00DE7430">
            <w:pPr>
              <w:pStyle w:val="tabulka-tucna"/>
            </w:pPr>
            <w:r>
              <w:t>nastaveno</w:t>
            </w:r>
          </w:p>
        </w:tc>
      </w:tr>
      <w:tr w:rsidR="002A40C8" w14:paraId="6E0A64E1" w14:textId="77777777" w:rsidTr="00DE7430">
        <w:tc>
          <w:tcPr>
            <w:tcW w:w="3070" w:type="dxa"/>
            <w:vAlign w:val="center"/>
          </w:tcPr>
          <w:p w14:paraId="01B41637" w14:textId="77777777" w:rsidR="002A40C8" w:rsidRDefault="002A40C8" w:rsidP="00DE7430">
            <w:pPr>
              <w:pStyle w:val="tabulka-normal"/>
            </w:pPr>
            <w:r w:rsidRPr="00275C6C">
              <w:t>Bez auditování</w:t>
            </w:r>
          </w:p>
        </w:tc>
        <w:tc>
          <w:tcPr>
            <w:tcW w:w="3071" w:type="dxa"/>
            <w:vAlign w:val="center"/>
          </w:tcPr>
          <w:p w14:paraId="74C4F6F2" w14:textId="77777777" w:rsidR="002A40C8" w:rsidRDefault="002A40C8" w:rsidP="00DE7430">
            <w:pPr>
              <w:pStyle w:val="tabulka-normal"/>
            </w:pPr>
            <w:r w:rsidRPr="00275C6C">
              <w:t>Bez auditování</w:t>
            </w:r>
          </w:p>
        </w:tc>
        <w:tc>
          <w:tcPr>
            <w:tcW w:w="3071" w:type="dxa"/>
            <w:vAlign w:val="center"/>
          </w:tcPr>
          <w:p w14:paraId="4342A03F" w14:textId="77777777" w:rsidR="002A40C8" w:rsidRPr="002A6282" w:rsidRDefault="002A40C8" w:rsidP="00DE7430">
            <w:pPr>
              <w:pStyle w:val="tabulka-normal"/>
              <w:rPr>
                <w:i/>
              </w:rPr>
            </w:pPr>
            <w:r w:rsidRPr="002A6282">
              <w:rPr>
                <w:i/>
              </w:rPr>
              <w:t>Bez auditování</w:t>
            </w:r>
          </w:p>
        </w:tc>
      </w:tr>
    </w:tbl>
    <w:p w14:paraId="1FCCFD55"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704A7C5" w14:textId="77777777" w:rsidTr="00DE7430">
        <w:tc>
          <w:tcPr>
            <w:tcW w:w="9212" w:type="dxa"/>
            <w:gridSpan w:val="3"/>
          </w:tcPr>
          <w:p w14:paraId="161F6772" w14:textId="77777777" w:rsidR="002A40C8" w:rsidRDefault="002A40C8" w:rsidP="00DE7430">
            <w:pPr>
              <w:pStyle w:val="Tabulkanadpis"/>
            </w:pPr>
            <w:r>
              <w:t>(013) Auditovat sledování procesů</w:t>
            </w:r>
          </w:p>
          <w:p w14:paraId="4DD0316B" w14:textId="77777777" w:rsidR="002A40C8" w:rsidRDefault="002A40C8" w:rsidP="00DE7430">
            <w:pPr>
              <w:pStyle w:val="Tabulkanadpis"/>
            </w:pPr>
            <w:r>
              <w:t>Audit process tracking</w:t>
            </w:r>
          </w:p>
        </w:tc>
      </w:tr>
      <w:tr w:rsidR="002A40C8" w14:paraId="2100CF2C" w14:textId="77777777" w:rsidTr="00DE7430">
        <w:tc>
          <w:tcPr>
            <w:tcW w:w="3070" w:type="dxa"/>
            <w:vAlign w:val="center"/>
          </w:tcPr>
          <w:p w14:paraId="18A4F880" w14:textId="77777777" w:rsidR="002A40C8" w:rsidRDefault="002A40C8" w:rsidP="00DE7430">
            <w:pPr>
              <w:pStyle w:val="tabulka-tucna"/>
            </w:pPr>
            <w:r>
              <w:t>Default</w:t>
            </w:r>
          </w:p>
        </w:tc>
        <w:tc>
          <w:tcPr>
            <w:tcW w:w="3071" w:type="dxa"/>
            <w:vAlign w:val="center"/>
          </w:tcPr>
          <w:p w14:paraId="0BDE085E" w14:textId="77777777" w:rsidR="002A40C8" w:rsidRDefault="002A40C8" w:rsidP="00DE7430">
            <w:pPr>
              <w:pStyle w:val="tabulka-tucna"/>
            </w:pPr>
            <w:r>
              <w:t>NÚKIB</w:t>
            </w:r>
          </w:p>
        </w:tc>
        <w:tc>
          <w:tcPr>
            <w:tcW w:w="3071" w:type="dxa"/>
            <w:vAlign w:val="center"/>
          </w:tcPr>
          <w:p w14:paraId="5FF3A4A9" w14:textId="77777777" w:rsidR="002A40C8" w:rsidRDefault="002A40C8" w:rsidP="00DE7430">
            <w:pPr>
              <w:pStyle w:val="tabulka-tucna"/>
            </w:pPr>
            <w:r>
              <w:t>nastaveno</w:t>
            </w:r>
          </w:p>
        </w:tc>
      </w:tr>
      <w:tr w:rsidR="002A40C8" w14:paraId="160DAF51" w14:textId="77777777" w:rsidTr="00DE7430">
        <w:tc>
          <w:tcPr>
            <w:tcW w:w="3070" w:type="dxa"/>
            <w:vAlign w:val="center"/>
          </w:tcPr>
          <w:p w14:paraId="3718946A" w14:textId="77777777" w:rsidR="002A40C8" w:rsidRDefault="002A40C8" w:rsidP="00DE7430">
            <w:pPr>
              <w:pStyle w:val="tabulka-normal"/>
            </w:pPr>
            <w:r w:rsidRPr="00275C6C">
              <w:t>Bez auditování</w:t>
            </w:r>
          </w:p>
        </w:tc>
        <w:tc>
          <w:tcPr>
            <w:tcW w:w="3071" w:type="dxa"/>
            <w:vAlign w:val="center"/>
          </w:tcPr>
          <w:p w14:paraId="450280A6" w14:textId="77777777" w:rsidR="002A40C8" w:rsidRDefault="002A40C8" w:rsidP="00DE7430">
            <w:pPr>
              <w:pStyle w:val="tabulka-normal"/>
            </w:pPr>
            <w:r w:rsidRPr="00275C6C">
              <w:t>Bez auditování</w:t>
            </w:r>
          </w:p>
        </w:tc>
        <w:tc>
          <w:tcPr>
            <w:tcW w:w="3071" w:type="dxa"/>
            <w:vAlign w:val="center"/>
          </w:tcPr>
          <w:p w14:paraId="0C0E277D" w14:textId="77777777" w:rsidR="002A40C8" w:rsidRPr="002A6282" w:rsidRDefault="002A40C8" w:rsidP="00DE7430">
            <w:pPr>
              <w:pStyle w:val="tabulka-normal"/>
              <w:rPr>
                <w:i/>
              </w:rPr>
            </w:pPr>
            <w:r w:rsidRPr="002A6282">
              <w:rPr>
                <w:i/>
              </w:rPr>
              <w:t>Bez auditování</w:t>
            </w:r>
          </w:p>
        </w:tc>
      </w:tr>
    </w:tbl>
    <w:p w14:paraId="260B862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7E9E18D" w14:textId="77777777" w:rsidTr="00DE7430">
        <w:tc>
          <w:tcPr>
            <w:tcW w:w="9212" w:type="dxa"/>
            <w:gridSpan w:val="3"/>
          </w:tcPr>
          <w:p w14:paraId="232643D6" w14:textId="77777777" w:rsidR="002A40C8" w:rsidRDefault="002A40C8" w:rsidP="00DE7430">
            <w:pPr>
              <w:pStyle w:val="Tabulkanadpis"/>
            </w:pPr>
            <w:r>
              <w:t>(014) Auditovat správu účtů</w:t>
            </w:r>
          </w:p>
          <w:p w14:paraId="0E052F07" w14:textId="77777777" w:rsidR="002A40C8" w:rsidRDefault="002A40C8" w:rsidP="00DE7430">
            <w:pPr>
              <w:pStyle w:val="Tabulkanadpis"/>
            </w:pPr>
            <w:r>
              <w:t>Audit account management</w:t>
            </w:r>
          </w:p>
        </w:tc>
      </w:tr>
      <w:tr w:rsidR="002A40C8" w14:paraId="7B23CE5D" w14:textId="77777777" w:rsidTr="00DE7430">
        <w:tc>
          <w:tcPr>
            <w:tcW w:w="3070" w:type="dxa"/>
            <w:vAlign w:val="center"/>
          </w:tcPr>
          <w:p w14:paraId="627EDF66" w14:textId="77777777" w:rsidR="002A40C8" w:rsidRDefault="002A40C8" w:rsidP="00DE7430">
            <w:pPr>
              <w:pStyle w:val="tabulka-tucna"/>
            </w:pPr>
            <w:r>
              <w:t>Default</w:t>
            </w:r>
          </w:p>
        </w:tc>
        <w:tc>
          <w:tcPr>
            <w:tcW w:w="3071" w:type="dxa"/>
            <w:vAlign w:val="center"/>
          </w:tcPr>
          <w:p w14:paraId="384D2B97" w14:textId="77777777" w:rsidR="002A40C8" w:rsidRDefault="002A40C8" w:rsidP="00DE7430">
            <w:pPr>
              <w:pStyle w:val="tabulka-tucna"/>
            </w:pPr>
            <w:r>
              <w:t>NÚKIB</w:t>
            </w:r>
          </w:p>
        </w:tc>
        <w:tc>
          <w:tcPr>
            <w:tcW w:w="3071" w:type="dxa"/>
            <w:vAlign w:val="center"/>
          </w:tcPr>
          <w:p w14:paraId="038E0A0A" w14:textId="77777777" w:rsidR="002A40C8" w:rsidRDefault="002A40C8" w:rsidP="00DE7430">
            <w:pPr>
              <w:pStyle w:val="tabulka-tucna"/>
            </w:pPr>
            <w:r>
              <w:t>nastaveno</w:t>
            </w:r>
          </w:p>
        </w:tc>
      </w:tr>
      <w:tr w:rsidR="002A40C8" w14:paraId="2F1D4A59" w14:textId="77777777" w:rsidTr="00DE7430">
        <w:tc>
          <w:tcPr>
            <w:tcW w:w="3070" w:type="dxa"/>
            <w:vAlign w:val="center"/>
          </w:tcPr>
          <w:p w14:paraId="27B0B07C" w14:textId="77777777" w:rsidR="002A40C8" w:rsidRDefault="002A40C8" w:rsidP="00DE7430">
            <w:pPr>
              <w:pStyle w:val="tabulka-normal"/>
            </w:pPr>
            <w:r w:rsidRPr="00275C6C">
              <w:t>Bez auditování</w:t>
            </w:r>
          </w:p>
        </w:tc>
        <w:tc>
          <w:tcPr>
            <w:tcW w:w="3071" w:type="dxa"/>
            <w:vAlign w:val="center"/>
          </w:tcPr>
          <w:p w14:paraId="406F51B3" w14:textId="77777777" w:rsidR="002A40C8" w:rsidRDefault="002A40C8" w:rsidP="00DE7430">
            <w:pPr>
              <w:pStyle w:val="tabulka-normal"/>
            </w:pPr>
            <w:r w:rsidRPr="00275C6C">
              <w:t>úspěšné pokusy,</w:t>
            </w:r>
          </w:p>
          <w:p w14:paraId="099E12E7" w14:textId="77777777" w:rsidR="002A40C8" w:rsidRDefault="002A40C8" w:rsidP="00DE7430">
            <w:pPr>
              <w:pStyle w:val="tabulka-normal"/>
            </w:pPr>
            <w:r w:rsidRPr="00275C6C">
              <w:t>neúspěšné pokusy</w:t>
            </w:r>
          </w:p>
        </w:tc>
        <w:tc>
          <w:tcPr>
            <w:tcW w:w="3071" w:type="dxa"/>
            <w:vAlign w:val="center"/>
          </w:tcPr>
          <w:p w14:paraId="1047D75A"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11BA0A15"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3142090" w14:textId="77777777" w:rsidTr="00DE7430">
        <w:tc>
          <w:tcPr>
            <w:tcW w:w="9212" w:type="dxa"/>
            <w:gridSpan w:val="3"/>
          </w:tcPr>
          <w:p w14:paraId="292181A0" w14:textId="77777777" w:rsidR="002A40C8" w:rsidRDefault="002A40C8" w:rsidP="00DE7430">
            <w:pPr>
              <w:pStyle w:val="Tabulkanadpis"/>
            </w:pPr>
            <w:r>
              <w:t>(015) Auditovat systémové události</w:t>
            </w:r>
          </w:p>
          <w:p w14:paraId="0576A13C" w14:textId="77777777" w:rsidR="002A40C8" w:rsidRDefault="002A40C8" w:rsidP="00DE7430">
            <w:pPr>
              <w:pStyle w:val="Tabulkanadpis"/>
            </w:pPr>
            <w:r>
              <w:t>Audit system events</w:t>
            </w:r>
          </w:p>
        </w:tc>
      </w:tr>
      <w:tr w:rsidR="002A40C8" w14:paraId="31324B52" w14:textId="77777777" w:rsidTr="00DE7430">
        <w:tc>
          <w:tcPr>
            <w:tcW w:w="3070" w:type="dxa"/>
            <w:vAlign w:val="center"/>
          </w:tcPr>
          <w:p w14:paraId="2631FCC5" w14:textId="77777777" w:rsidR="002A40C8" w:rsidRDefault="002A40C8" w:rsidP="00DE7430">
            <w:pPr>
              <w:pStyle w:val="tabulka-tucna"/>
            </w:pPr>
            <w:r>
              <w:t>Default</w:t>
            </w:r>
          </w:p>
        </w:tc>
        <w:tc>
          <w:tcPr>
            <w:tcW w:w="3071" w:type="dxa"/>
            <w:vAlign w:val="center"/>
          </w:tcPr>
          <w:p w14:paraId="66BADDD7" w14:textId="77777777" w:rsidR="002A40C8" w:rsidRDefault="002A40C8" w:rsidP="00DE7430">
            <w:pPr>
              <w:pStyle w:val="tabulka-tucna"/>
            </w:pPr>
            <w:r>
              <w:t>NÚKIB</w:t>
            </w:r>
          </w:p>
        </w:tc>
        <w:tc>
          <w:tcPr>
            <w:tcW w:w="3071" w:type="dxa"/>
            <w:vAlign w:val="center"/>
          </w:tcPr>
          <w:p w14:paraId="29DD7DDD" w14:textId="77777777" w:rsidR="002A40C8" w:rsidRDefault="002A40C8" w:rsidP="00DE7430">
            <w:pPr>
              <w:pStyle w:val="tabulka-tucna"/>
            </w:pPr>
            <w:r>
              <w:t>nastaveno</w:t>
            </w:r>
          </w:p>
        </w:tc>
      </w:tr>
      <w:tr w:rsidR="002A40C8" w14:paraId="1C6225CA" w14:textId="77777777" w:rsidTr="00DE7430">
        <w:tc>
          <w:tcPr>
            <w:tcW w:w="3070" w:type="dxa"/>
            <w:vAlign w:val="center"/>
          </w:tcPr>
          <w:p w14:paraId="71805FEE" w14:textId="77777777" w:rsidR="002A40C8" w:rsidRDefault="002A40C8" w:rsidP="00DE7430">
            <w:pPr>
              <w:pStyle w:val="tabulka-normal"/>
            </w:pPr>
            <w:r w:rsidRPr="00275C6C">
              <w:t>Bez auditování</w:t>
            </w:r>
          </w:p>
        </w:tc>
        <w:tc>
          <w:tcPr>
            <w:tcW w:w="3071" w:type="dxa"/>
            <w:vAlign w:val="center"/>
          </w:tcPr>
          <w:p w14:paraId="64ED10D0" w14:textId="77777777" w:rsidR="002A40C8" w:rsidRDefault="002A40C8" w:rsidP="00DE7430">
            <w:pPr>
              <w:pStyle w:val="tabulka-normal"/>
            </w:pPr>
            <w:r w:rsidRPr="00275C6C">
              <w:t>úspěšné pokusy,</w:t>
            </w:r>
          </w:p>
          <w:p w14:paraId="75AAF65E" w14:textId="77777777" w:rsidR="002A40C8" w:rsidRDefault="002A40C8" w:rsidP="00DE7430">
            <w:pPr>
              <w:pStyle w:val="tabulka-normal"/>
            </w:pPr>
            <w:r w:rsidRPr="00275C6C">
              <w:t>neúspěšné pokusy</w:t>
            </w:r>
          </w:p>
        </w:tc>
        <w:tc>
          <w:tcPr>
            <w:tcW w:w="3071" w:type="dxa"/>
            <w:vAlign w:val="center"/>
          </w:tcPr>
          <w:p w14:paraId="3ABA6930"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7C50779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25761E1" w14:textId="77777777" w:rsidTr="00DE7430">
        <w:tc>
          <w:tcPr>
            <w:tcW w:w="9212" w:type="dxa"/>
            <w:gridSpan w:val="3"/>
          </w:tcPr>
          <w:p w14:paraId="3607F6EE" w14:textId="77777777" w:rsidR="002A40C8" w:rsidRDefault="002A40C8" w:rsidP="00DE7430">
            <w:pPr>
              <w:pStyle w:val="Tabulkanadpis"/>
            </w:pPr>
            <w:r>
              <w:t>(016) Auditovat události přihlášení</w:t>
            </w:r>
          </w:p>
          <w:p w14:paraId="6A98C8AC" w14:textId="77777777" w:rsidR="002A40C8" w:rsidRDefault="002A40C8" w:rsidP="00DE7430">
            <w:pPr>
              <w:pStyle w:val="Tabulkanadpis"/>
            </w:pPr>
            <w:r>
              <w:t>Audit logon events</w:t>
            </w:r>
          </w:p>
        </w:tc>
      </w:tr>
      <w:tr w:rsidR="002A40C8" w14:paraId="7B43F874" w14:textId="77777777" w:rsidTr="00DE7430">
        <w:tc>
          <w:tcPr>
            <w:tcW w:w="3070" w:type="dxa"/>
            <w:vAlign w:val="center"/>
          </w:tcPr>
          <w:p w14:paraId="6D529DB9" w14:textId="77777777" w:rsidR="002A40C8" w:rsidRDefault="002A40C8" w:rsidP="00DE7430">
            <w:pPr>
              <w:pStyle w:val="tabulka-tucna"/>
            </w:pPr>
            <w:r>
              <w:t>Default</w:t>
            </w:r>
          </w:p>
        </w:tc>
        <w:tc>
          <w:tcPr>
            <w:tcW w:w="3071" w:type="dxa"/>
            <w:vAlign w:val="center"/>
          </w:tcPr>
          <w:p w14:paraId="1579A9C3" w14:textId="77777777" w:rsidR="002A40C8" w:rsidRDefault="002A40C8" w:rsidP="00DE7430">
            <w:pPr>
              <w:pStyle w:val="tabulka-tucna"/>
            </w:pPr>
            <w:r>
              <w:t>NÚKIB</w:t>
            </w:r>
          </w:p>
        </w:tc>
        <w:tc>
          <w:tcPr>
            <w:tcW w:w="3071" w:type="dxa"/>
            <w:vAlign w:val="center"/>
          </w:tcPr>
          <w:p w14:paraId="77726970" w14:textId="77777777" w:rsidR="002A40C8" w:rsidRDefault="002A40C8" w:rsidP="00DE7430">
            <w:pPr>
              <w:pStyle w:val="tabulka-tucna"/>
            </w:pPr>
            <w:r>
              <w:t>nastaveno</w:t>
            </w:r>
          </w:p>
        </w:tc>
      </w:tr>
      <w:tr w:rsidR="002A40C8" w14:paraId="44D314DB" w14:textId="77777777" w:rsidTr="00DE7430">
        <w:tc>
          <w:tcPr>
            <w:tcW w:w="3070" w:type="dxa"/>
            <w:vAlign w:val="center"/>
          </w:tcPr>
          <w:p w14:paraId="799F6343" w14:textId="77777777" w:rsidR="002A40C8" w:rsidRDefault="002A40C8" w:rsidP="00DE7430">
            <w:pPr>
              <w:pStyle w:val="tabulka-normal"/>
            </w:pPr>
            <w:r w:rsidRPr="00275C6C">
              <w:t>Bez auditování</w:t>
            </w:r>
          </w:p>
        </w:tc>
        <w:tc>
          <w:tcPr>
            <w:tcW w:w="3071" w:type="dxa"/>
            <w:vAlign w:val="center"/>
          </w:tcPr>
          <w:p w14:paraId="72AFFB8C" w14:textId="77777777" w:rsidR="002A40C8" w:rsidRDefault="002A40C8" w:rsidP="00DE7430">
            <w:pPr>
              <w:pStyle w:val="tabulka-normal"/>
            </w:pPr>
            <w:r w:rsidRPr="00275C6C">
              <w:t>úspěšné pokusy,</w:t>
            </w:r>
          </w:p>
          <w:p w14:paraId="64520D96" w14:textId="77777777" w:rsidR="002A40C8" w:rsidRDefault="002A40C8" w:rsidP="00DE7430">
            <w:pPr>
              <w:pStyle w:val="tabulka-normal"/>
            </w:pPr>
            <w:r w:rsidRPr="00275C6C">
              <w:t>neúspěšné pokusy</w:t>
            </w:r>
          </w:p>
        </w:tc>
        <w:tc>
          <w:tcPr>
            <w:tcW w:w="3071" w:type="dxa"/>
            <w:vAlign w:val="center"/>
          </w:tcPr>
          <w:p w14:paraId="3AE02AB4"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70D3EAC0"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9EF2C05" w14:textId="77777777" w:rsidTr="00DE7430">
        <w:tc>
          <w:tcPr>
            <w:tcW w:w="9212" w:type="dxa"/>
            <w:gridSpan w:val="3"/>
          </w:tcPr>
          <w:p w14:paraId="0CE1B5C0" w14:textId="77777777" w:rsidR="002A40C8" w:rsidRDefault="002A40C8" w:rsidP="00DE7430">
            <w:pPr>
              <w:pStyle w:val="Tabulkanadpis"/>
            </w:pPr>
            <w:r>
              <w:t>(017) Auditovat události přihlášení k účtu</w:t>
            </w:r>
          </w:p>
          <w:p w14:paraId="4A062CBD" w14:textId="77777777" w:rsidR="002A40C8" w:rsidRDefault="002A40C8" w:rsidP="00DE7430">
            <w:pPr>
              <w:pStyle w:val="Tabulkanadpis"/>
            </w:pPr>
            <w:r>
              <w:t>Audit account logon events</w:t>
            </w:r>
          </w:p>
        </w:tc>
      </w:tr>
      <w:tr w:rsidR="002A40C8" w14:paraId="5D67698A" w14:textId="77777777" w:rsidTr="00DE7430">
        <w:tc>
          <w:tcPr>
            <w:tcW w:w="3070" w:type="dxa"/>
            <w:vAlign w:val="center"/>
          </w:tcPr>
          <w:p w14:paraId="1778A219" w14:textId="77777777" w:rsidR="002A40C8" w:rsidRDefault="002A40C8" w:rsidP="00DE7430">
            <w:pPr>
              <w:pStyle w:val="tabulka-tucna"/>
            </w:pPr>
            <w:r>
              <w:t>Default</w:t>
            </w:r>
          </w:p>
        </w:tc>
        <w:tc>
          <w:tcPr>
            <w:tcW w:w="3071" w:type="dxa"/>
            <w:vAlign w:val="center"/>
          </w:tcPr>
          <w:p w14:paraId="09EF4A3D" w14:textId="77777777" w:rsidR="002A40C8" w:rsidRDefault="002A40C8" w:rsidP="00DE7430">
            <w:pPr>
              <w:pStyle w:val="tabulka-tucna"/>
            </w:pPr>
            <w:r>
              <w:t>NÚKIB</w:t>
            </w:r>
          </w:p>
        </w:tc>
        <w:tc>
          <w:tcPr>
            <w:tcW w:w="3071" w:type="dxa"/>
            <w:vAlign w:val="center"/>
          </w:tcPr>
          <w:p w14:paraId="3BFFBFA1" w14:textId="77777777" w:rsidR="002A40C8" w:rsidRDefault="002A40C8" w:rsidP="00DE7430">
            <w:pPr>
              <w:pStyle w:val="tabulka-tucna"/>
            </w:pPr>
            <w:r>
              <w:t>nastaveno</w:t>
            </w:r>
          </w:p>
        </w:tc>
      </w:tr>
      <w:tr w:rsidR="002A40C8" w14:paraId="1ACE8565" w14:textId="77777777" w:rsidTr="00DE7430">
        <w:tc>
          <w:tcPr>
            <w:tcW w:w="3070" w:type="dxa"/>
            <w:vAlign w:val="center"/>
          </w:tcPr>
          <w:p w14:paraId="6348BC1B" w14:textId="77777777" w:rsidR="002A40C8" w:rsidRDefault="002A40C8" w:rsidP="00DE7430">
            <w:pPr>
              <w:pStyle w:val="tabulka-normal"/>
            </w:pPr>
            <w:r w:rsidRPr="00275C6C">
              <w:t>Bez auditování</w:t>
            </w:r>
          </w:p>
        </w:tc>
        <w:tc>
          <w:tcPr>
            <w:tcW w:w="3071" w:type="dxa"/>
            <w:vAlign w:val="center"/>
          </w:tcPr>
          <w:p w14:paraId="78654400" w14:textId="77777777" w:rsidR="002A40C8" w:rsidRDefault="002A40C8" w:rsidP="00DE7430">
            <w:pPr>
              <w:pStyle w:val="tabulka-normal"/>
            </w:pPr>
            <w:r w:rsidRPr="00275C6C">
              <w:t>úspěšné pokusy,</w:t>
            </w:r>
          </w:p>
          <w:p w14:paraId="5FEEBF4A" w14:textId="77777777" w:rsidR="002A40C8" w:rsidRDefault="002A40C8" w:rsidP="00DE7430">
            <w:pPr>
              <w:pStyle w:val="tabulka-normal"/>
            </w:pPr>
            <w:r w:rsidRPr="00275C6C">
              <w:t>neúspěšné pokusy</w:t>
            </w:r>
          </w:p>
        </w:tc>
        <w:tc>
          <w:tcPr>
            <w:tcW w:w="3071" w:type="dxa"/>
            <w:vAlign w:val="center"/>
          </w:tcPr>
          <w:p w14:paraId="652D6D7F"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7FE02883" w14:textId="77777777" w:rsidR="002A40C8" w:rsidRDefault="002A40C8" w:rsidP="002A40C8">
      <w:pPr>
        <w:pStyle w:val="Normln-oddeleni-tabulky"/>
      </w:pPr>
    </w:p>
    <w:p w14:paraId="557F2BF7" w14:textId="77777777" w:rsidR="002A40C8" w:rsidRDefault="002A40C8" w:rsidP="002A40C8">
      <w:pPr>
        <w:spacing w:before="0" w:after="200"/>
        <w:jc w:val="left"/>
        <w:rPr>
          <w:sz w:val="16"/>
        </w:rPr>
      </w:pPr>
      <w:r>
        <w:br w:type="page"/>
      </w:r>
    </w:p>
    <w:p w14:paraId="0AC67EAC"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E0E8033" w14:textId="77777777" w:rsidTr="00DE7430">
        <w:tc>
          <w:tcPr>
            <w:tcW w:w="9212" w:type="dxa"/>
            <w:gridSpan w:val="3"/>
          </w:tcPr>
          <w:p w14:paraId="7BF63B16" w14:textId="77777777" w:rsidR="002A40C8" w:rsidRDefault="002A40C8" w:rsidP="00DE7430">
            <w:pPr>
              <w:pStyle w:val="Tabulkanadpis"/>
            </w:pPr>
            <w:r>
              <w:t>(018) Auditovat změny zásad</w:t>
            </w:r>
          </w:p>
          <w:p w14:paraId="3045BA72" w14:textId="77777777" w:rsidR="002A40C8" w:rsidRDefault="002A40C8" w:rsidP="00DE7430">
            <w:pPr>
              <w:pStyle w:val="Tabulkanadpis"/>
            </w:pPr>
            <w:r>
              <w:t>Audit policy change</w:t>
            </w:r>
          </w:p>
        </w:tc>
      </w:tr>
      <w:tr w:rsidR="002A40C8" w14:paraId="64013499" w14:textId="77777777" w:rsidTr="00DE7430">
        <w:tc>
          <w:tcPr>
            <w:tcW w:w="3070" w:type="dxa"/>
            <w:vAlign w:val="center"/>
          </w:tcPr>
          <w:p w14:paraId="0D592E19" w14:textId="77777777" w:rsidR="002A40C8" w:rsidRDefault="002A40C8" w:rsidP="00DE7430">
            <w:pPr>
              <w:pStyle w:val="tabulka-tucna"/>
            </w:pPr>
            <w:r>
              <w:t>Default</w:t>
            </w:r>
          </w:p>
        </w:tc>
        <w:tc>
          <w:tcPr>
            <w:tcW w:w="3071" w:type="dxa"/>
            <w:vAlign w:val="center"/>
          </w:tcPr>
          <w:p w14:paraId="314A3B71" w14:textId="77777777" w:rsidR="002A40C8" w:rsidRDefault="002A40C8" w:rsidP="00DE7430">
            <w:pPr>
              <w:pStyle w:val="tabulka-tucna"/>
            </w:pPr>
            <w:r>
              <w:t>NÚKIB</w:t>
            </w:r>
          </w:p>
        </w:tc>
        <w:tc>
          <w:tcPr>
            <w:tcW w:w="3071" w:type="dxa"/>
            <w:vAlign w:val="center"/>
          </w:tcPr>
          <w:p w14:paraId="07D72709" w14:textId="77777777" w:rsidR="002A40C8" w:rsidRDefault="002A40C8" w:rsidP="00DE7430">
            <w:pPr>
              <w:pStyle w:val="tabulka-tucna"/>
            </w:pPr>
            <w:r>
              <w:t>nastaveno</w:t>
            </w:r>
          </w:p>
        </w:tc>
      </w:tr>
      <w:tr w:rsidR="002A40C8" w14:paraId="597D9A80" w14:textId="77777777" w:rsidTr="00DE7430">
        <w:tc>
          <w:tcPr>
            <w:tcW w:w="3070" w:type="dxa"/>
            <w:vAlign w:val="center"/>
          </w:tcPr>
          <w:p w14:paraId="1D4BB17E" w14:textId="77777777" w:rsidR="002A40C8" w:rsidRDefault="002A40C8" w:rsidP="00DE7430">
            <w:pPr>
              <w:pStyle w:val="tabulka-normal"/>
            </w:pPr>
            <w:r w:rsidRPr="00275C6C">
              <w:t>Bez auditování</w:t>
            </w:r>
          </w:p>
        </w:tc>
        <w:tc>
          <w:tcPr>
            <w:tcW w:w="3071" w:type="dxa"/>
            <w:vAlign w:val="center"/>
          </w:tcPr>
          <w:p w14:paraId="7BE4F56D" w14:textId="77777777" w:rsidR="002A40C8" w:rsidRDefault="002A40C8" w:rsidP="00DE7430">
            <w:pPr>
              <w:pStyle w:val="tabulka-normal"/>
            </w:pPr>
            <w:r w:rsidRPr="00275C6C">
              <w:t>úspěšné pokusy,</w:t>
            </w:r>
          </w:p>
          <w:p w14:paraId="19A861D1" w14:textId="77777777" w:rsidR="002A40C8" w:rsidRDefault="002A40C8" w:rsidP="00DE7430">
            <w:pPr>
              <w:pStyle w:val="tabulka-normal"/>
            </w:pPr>
            <w:r w:rsidRPr="00275C6C">
              <w:t>neúspěšné pokusy</w:t>
            </w:r>
          </w:p>
        </w:tc>
        <w:tc>
          <w:tcPr>
            <w:tcW w:w="3071" w:type="dxa"/>
            <w:vAlign w:val="center"/>
          </w:tcPr>
          <w:p w14:paraId="6BBD5548" w14:textId="77777777" w:rsidR="002A40C8" w:rsidRPr="002A6282" w:rsidRDefault="002A40C8" w:rsidP="00DE7430">
            <w:pPr>
              <w:pStyle w:val="tabulka-normal"/>
              <w:rPr>
                <w:i/>
              </w:rPr>
            </w:pPr>
            <w:r w:rsidRPr="002A6282">
              <w:rPr>
                <w:i/>
              </w:rPr>
              <w:t>úspěšné pokusy,</w:t>
            </w:r>
            <w:r w:rsidRPr="002A6282">
              <w:rPr>
                <w:i/>
              </w:rPr>
              <w:br/>
              <w:t>neúspěšné pokusy,</w:t>
            </w:r>
          </w:p>
        </w:tc>
      </w:tr>
    </w:tbl>
    <w:p w14:paraId="429CF758" w14:textId="77777777" w:rsidR="002A40C8" w:rsidRDefault="002A40C8" w:rsidP="002A40C8">
      <w:pPr>
        <w:pStyle w:val="Normln-oddeleni-tabulky"/>
      </w:pPr>
    </w:p>
    <w:p w14:paraId="1AC9B274" w14:textId="77777777" w:rsidR="002A40C8" w:rsidRDefault="002A40C8" w:rsidP="002A40C8">
      <w:pPr>
        <w:pStyle w:val="Normln-clanek"/>
      </w:pPr>
    </w:p>
    <w:p w14:paraId="46CFCA8E" w14:textId="77777777" w:rsidR="002A40C8" w:rsidRDefault="002A40C8" w:rsidP="002A40C8">
      <w:pPr>
        <w:pStyle w:val="Normln-nadpis"/>
      </w:pPr>
      <w:bookmarkStart w:id="284" w:name="_Toc507613"/>
      <w:bookmarkStart w:id="285" w:name="_Toc209018179"/>
      <w:r w:rsidRPr="00E16840">
        <w:t>Přiřazení uživatelských práv</w:t>
      </w:r>
      <w:bookmarkEnd w:id="284"/>
      <w:bookmarkEnd w:id="285"/>
    </w:p>
    <w:p w14:paraId="2C9A8F31"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0832490" w14:textId="77777777" w:rsidTr="00DE7430">
        <w:tc>
          <w:tcPr>
            <w:tcW w:w="9212" w:type="dxa"/>
            <w:gridSpan w:val="3"/>
          </w:tcPr>
          <w:p w14:paraId="407409F7" w14:textId="77777777" w:rsidR="002A40C8" w:rsidRDefault="002A40C8" w:rsidP="00DE7430">
            <w:pPr>
              <w:pStyle w:val="Tabulkanadpis"/>
            </w:pPr>
            <w:r>
              <w:t>(019) Generovat audity zabezpečení</w:t>
            </w:r>
          </w:p>
          <w:p w14:paraId="3EAF274A" w14:textId="77777777" w:rsidR="002A40C8" w:rsidRDefault="002A40C8" w:rsidP="00DE7430">
            <w:pPr>
              <w:pStyle w:val="Tabulkanadpis"/>
            </w:pPr>
            <w:r>
              <w:t>Generate security audits</w:t>
            </w:r>
          </w:p>
        </w:tc>
      </w:tr>
      <w:tr w:rsidR="002A40C8" w14:paraId="6548A546" w14:textId="77777777" w:rsidTr="00DE7430">
        <w:tc>
          <w:tcPr>
            <w:tcW w:w="3070" w:type="dxa"/>
            <w:vAlign w:val="center"/>
          </w:tcPr>
          <w:p w14:paraId="221E8A9F" w14:textId="77777777" w:rsidR="002A40C8" w:rsidRDefault="002A40C8" w:rsidP="00DE7430">
            <w:pPr>
              <w:pStyle w:val="tabulka-tucna"/>
            </w:pPr>
            <w:r>
              <w:t>Default</w:t>
            </w:r>
          </w:p>
        </w:tc>
        <w:tc>
          <w:tcPr>
            <w:tcW w:w="3071" w:type="dxa"/>
            <w:vAlign w:val="center"/>
          </w:tcPr>
          <w:p w14:paraId="08B8B53B" w14:textId="77777777" w:rsidR="002A40C8" w:rsidRDefault="002A40C8" w:rsidP="00DE7430">
            <w:pPr>
              <w:pStyle w:val="tabulka-tucna"/>
            </w:pPr>
            <w:r>
              <w:t>NÚKIB</w:t>
            </w:r>
          </w:p>
        </w:tc>
        <w:tc>
          <w:tcPr>
            <w:tcW w:w="3071" w:type="dxa"/>
            <w:vAlign w:val="center"/>
          </w:tcPr>
          <w:p w14:paraId="310D4624" w14:textId="77777777" w:rsidR="002A40C8" w:rsidRDefault="002A40C8" w:rsidP="00DE7430">
            <w:pPr>
              <w:pStyle w:val="tabulka-tucna"/>
            </w:pPr>
            <w:r>
              <w:t>nastaveno</w:t>
            </w:r>
          </w:p>
        </w:tc>
      </w:tr>
      <w:tr w:rsidR="002A40C8" w14:paraId="050637EB" w14:textId="77777777" w:rsidTr="00DE7430">
        <w:tc>
          <w:tcPr>
            <w:tcW w:w="3070" w:type="dxa"/>
            <w:vAlign w:val="center"/>
          </w:tcPr>
          <w:p w14:paraId="2EF9523C" w14:textId="77777777" w:rsidR="002A40C8" w:rsidRDefault="002A40C8" w:rsidP="00DE7430">
            <w:pPr>
              <w:pStyle w:val="tabulka-normal"/>
            </w:pPr>
            <w:r w:rsidRPr="00E16840">
              <w:t>Local Service, Network Service</w:t>
            </w:r>
          </w:p>
        </w:tc>
        <w:tc>
          <w:tcPr>
            <w:tcW w:w="3071" w:type="dxa"/>
            <w:vAlign w:val="center"/>
          </w:tcPr>
          <w:p w14:paraId="2DD49F8A" w14:textId="77777777" w:rsidR="002A40C8" w:rsidRDefault="002A40C8" w:rsidP="00DE7430">
            <w:pPr>
              <w:pStyle w:val="tabulka-normal"/>
            </w:pPr>
            <w:r w:rsidRPr="00E16840">
              <w:t>Local Service, Network Service</w:t>
            </w:r>
          </w:p>
        </w:tc>
        <w:tc>
          <w:tcPr>
            <w:tcW w:w="3071" w:type="dxa"/>
            <w:vAlign w:val="center"/>
          </w:tcPr>
          <w:p w14:paraId="50F93F82" w14:textId="77777777" w:rsidR="002A40C8" w:rsidRPr="008A62E4" w:rsidRDefault="002A40C8" w:rsidP="00DE7430">
            <w:pPr>
              <w:pStyle w:val="tabulka-normal"/>
              <w:rPr>
                <w:i/>
              </w:rPr>
            </w:pPr>
            <w:r w:rsidRPr="008A62E4">
              <w:rPr>
                <w:i/>
              </w:rPr>
              <w:t>Local Service, Network Service</w:t>
            </w:r>
          </w:p>
        </w:tc>
      </w:tr>
    </w:tbl>
    <w:p w14:paraId="5A9BF61B"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0553CD7" w14:textId="77777777" w:rsidTr="00DE7430">
        <w:tc>
          <w:tcPr>
            <w:tcW w:w="9212" w:type="dxa"/>
            <w:gridSpan w:val="3"/>
          </w:tcPr>
          <w:p w14:paraId="2C3D4B71" w14:textId="77777777" w:rsidR="002A40C8" w:rsidRDefault="002A40C8" w:rsidP="00DE7430">
            <w:pPr>
              <w:pStyle w:val="Tabulkanadpis"/>
            </w:pPr>
            <w:r>
              <w:t>(025) Obnovit soubory a adresáře</w:t>
            </w:r>
          </w:p>
          <w:p w14:paraId="4683FB87" w14:textId="77777777" w:rsidR="002A40C8" w:rsidRDefault="002A40C8" w:rsidP="00DE7430">
            <w:pPr>
              <w:pStyle w:val="Tabulkanadpis"/>
            </w:pPr>
            <w:r>
              <w:t>Restore files and directories</w:t>
            </w:r>
          </w:p>
        </w:tc>
      </w:tr>
      <w:tr w:rsidR="002A40C8" w14:paraId="32747377" w14:textId="77777777" w:rsidTr="00DE7430">
        <w:tc>
          <w:tcPr>
            <w:tcW w:w="3070" w:type="dxa"/>
            <w:vAlign w:val="center"/>
          </w:tcPr>
          <w:p w14:paraId="710BD2ED" w14:textId="77777777" w:rsidR="002A40C8" w:rsidRDefault="002A40C8" w:rsidP="00DE7430">
            <w:pPr>
              <w:pStyle w:val="tabulka-tucna"/>
            </w:pPr>
            <w:r>
              <w:t>Default</w:t>
            </w:r>
          </w:p>
        </w:tc>
        <w:tc>
          <w:tcPr>
            <w:tcW w:w="3071" w:type="dxa"/>
            <w:vAlign w:val="center"/>
          </w:tcPr>
          <w:p w14:paraId="6DA7D198" w14:textId="77777777" w:rsidR="002A40C8" w:rsidRDefault="002A40C8" w:rsidP="00DE7430">
            <w:pPr>
              <w:pStyle w:val="tabulka-tucna"/>
            </w:pPr>
            <w:r>
              <w:t>NÚKIB</w:t>
            </w:r>
          </w:p>
        </w:tc>
        <w:tc>
          <w:tcPr>
            <w:tcW w:w="3071" w:type="dxa"/>
            <w:vAlign w:val="center"/>
          </w:tcPr>
          <w:p w14:paraId="5A20AC07" w14:textId="77777777" w:rsidR="002A40C8" w:rsidRDefault="002A40C8" w:rsidP="00DE7430">
            <w:pPr>
              <w:pStyle w:val="tabulka-tucna"/>
            </w:pPr>
            <w:r>
              <w:t>nastaveno</w:t>
            </w:r>
          </w:p>
        </w:tc>
      </w:tr>
      <w:tr w:rsidR="002A40C8" w14:paraId="470A9866" w14:textId="77777777" w:rsidTr="00DE7430">
        <w:tc>
          <w:tcPr>
            <w:tcW w:w="3070" w:type="dxa"/>
            <w:vAlign w:val="center"/>
          </w:tcPr>
          <w:p w14:paraId="387E7DCA" w14:textId="77777777" w:rsidR="002A40C8" w:rsidRDefault="002A40C8" w:rsidP="00DE7430">
            <w:pPr>
              <w:pStyle w:val="tabulka-normal"/>
            </w:pPr>
            <w:r>
              <w:t>Administrators,</w:t>
            </w:r>
          </w:p>
          <w:p w14:paraId="67AC74E3" w14:textId="77777777" w:rsidR="002A40C8" w:rsidRDefault="002A40C8" w:rsidP="00DE7430">
            <w:pPr>
              <w:pStyle w:val="tabulka-normal"/>
            </w:pPr>
            <w:r w:rsidRPr="00E16840">
              <w:t>Backup Operators</w:t>
            </w:r>
          </w:p>
        </w:tc>
        <w:tc>
          <w:tcPr>
            <w:tcW w:w="3071" w:type="dxa"/>
            <w:vAlign w:val="center"/>
          </w:tcPr>
          <w:p w14:paraId="5E0D25BE" w14:textId="77777777" w:rsidR="002A40C8" w:rsidRDefault="002A40C8" w:rsidP="00DE7430">
            <w:pPr>
              <w:pStyle w:val="tabulka-normal"/>
            </w:pPr>
            <w:r w:rsidRPr="00E16840">
              <w:t>Administrators</w:t>
            </w:r>
          </w:p>
        </w:tc>
        <w:tc>
          <w:tcPr>
            <w:tcW w:w="3071" w:type="dxa"/>
            <w:vAlign w:val="center"/>
          </w:tcPr>
          <w:p w14:paraId="396DDED6" w14:textId="77777777" w:rsidR="002A40C8" w:rsidRPr="008A62E4" w:rsidRDefault="002A40C8" w:rsidP="00DE7430">
            <w:pPr>
              <w:pStyle w:val="tabulka-normal"/>
              <w:rPr>
                <w:i/>
              </w:rPr>
            </w:pPr>
            <w:r w:rsidRPr="008A62E4">
              <w:rPr>
                <w:i/>
              </w:rPr>
              <w:t>Administrators</w:t>
            </w:r>
          </w:p>
        </w:tc>
      </w:tr>
    </w:tbl>
    <w:p w14:paraId="7C85670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0D4AAEC" w14:textId="77777777" w:rsidTr="00DE7430">
        <w:tc>
          <w:tcPr>
            <w:tcW w:w="9212" w:type="dxa"/>
            <w:gridSpan w:val="3"/>
          </w:tcPr>
          <w:p w14:paraId="24CE7FEA" w14:textId="77777777" w:rsidR="002A40C8" w:rsidRDefault="002A40C8" w:rsidP="00DE7430">
            <w:pPr>
              <w:pStyle w:val="Tabulkanadpis"/>
            </w:pPr>
            <w:r>
              <w:t>(026) Odepřít místní přihlášení</w:t>
            </w:r>
          </w:p>
          <w:p w14:paraId="210DFDF7" w14:textId="77777777" w:rsidR="002A40C8" w:rsidRDefault="002A40C8" w:rsidP="00DE7430">
            <w:pPr>
              <w:pStyle w:val="Tabulkanadpis"/>
            </w:pPr>
            <w:r>
              <w:t>Deny logon locally</w:t>
            </w:r>
          </w:p>
        </w:tc>
      </w:tr>
      <w:tr w:rsidR="002A40C8" w14:paraId="5758BABC" w14:textId="77777777" w:rsidTr="00DE7430">
        <w:tc>
          <w:tcPr>
            <w:tcW w:w="3070" w:type="dxa"/>
            <w:vAlign w:val="center"/>
          </w:tcPr>
          <w:p w14:paraId="69ADF06E" w14:textId="77777777" w:rsidR="002A40C8" w:rsidRDefault="002A40C8" w:rsidP="00DE7430">
            <w:pPr>
              <w:pStyle w:val="tabulka-tucna"/>
            </w:pPr>
            <w:r>
              <w:t>Default</w:t>
            </w:r>
          </w:p>
        </w:tc>
        <w:tc>
          <w:tcPr>
            <w:tcW w:w="3071" w:type="dxa"/>
            <w:vAlign w:val="center"/>
          </w:tcPr>
          <w:p w14:paraId="50ED9DDA" w14:textId="77777777" w:rsidR="002A40C8" w:rsidRDefault="002A40C8" w:rsidP="00DE7430">
            <w:pPr>
              <w:pStyle w:val="tabulka-tucna"/>
            </w:pPr>
            <w:r>
              <w:t>NÚKIB</w:t>
            </w:r>
          </w:p>
        </w:tc>
        <w:tc>
          <w:tcPr>
            <w:tcW w:w="3071" w:type="dxa"/>
            <w:vAlign w:val="center"/>
          </w:tcPr>
          <w:p w14:paraId="46CD91A1" w14:textId="77777777" w:rsidR="002A40C8" w:rsidRDefault="002A40C8" w:rsidP="00DE7430">
            <w:pPr>
              <w:pStyle w:val="tabulka-tucna"/>
            </w:pPr>
            <w:r>
              <w:t>nastaveno</w:t>
            </w:r>
          </w:p>
        </w:tc>
      </w:tr>
      <w:tr w:rsidR="002A40C8" w14:paraId="4441B1D9" w14:textId="77777777" w:rsidTr="00DE7430">
        <w:tc>
          <w:tcPr>
            <w:tcW w:w="3070" w:type="dxa"/>
            <w:vAlign w:val="center"/>
          </w:tcPr>
          <w:p w14:paraId="020091B2" w14:textId="77777777" w:rsidR="002A40C8" w:rsidRDefault="002A40C8" w:rsidP="00DE7430">
            <w:pPr>
              <w:pStyle w:val="tabulka-normal"/>
            </w:pPr>
            <w:r w:rsidRPr="00E16840">
              <w:t>Nedefinováno</w:t>
            </w:r>
          </w:p>
        </w:tc>
        <w:tc>
          <w:tcPr>
            <w:tcW w:w="3071" w:type="dxa"/>
            <w:vAlign w:val="center"/>
          </w:tcPr>
          <w:p w14:paraId="6AE21382" w14:textId="77777777" w:rsidR="002A40C8" w:rsidRDefault="002A40C8" w:rsidP="00DE7430">
            <w:pPr>
              <w:pStyle w:val="tabulka-normal"/>
            </w:pPr>
            <w:r w:rsidRPr="00E16840">
              <w:t>Guests</w:t>
            </w:r>
          </w:p>
        </w:tc>
        <w:tc>
          <w:tcPr>
            <w:tcW w:w="3071" w:type="dxa"/>
            <w:vAlign w:val="center"/>
          </w:tcPr>
          <w:p w14:paraId="7E1344C2" w14:textId="77777777" w:rsidR="002A40C8" w:rsidRPr="008A62E4" w:rsidRDefault="002A40C8" w:rsidP="00DE7430">
            <w:pPr>
              <w:pStyle w:val="tabulka-normal"/>
              <w:rPr>
                <w:i/>
              </w:rPr>
            </w:pPr>
            <w:r w:rsidRPr="008A62E4">
              <w:rPr>
                <w:i/>
              </w:rPr>
              <w:t>Guests</w:t>
            </w:r>
          </w:p>
        </w:tc>
      </w:tr>
    </w:tbl>
    <w:p w14:paraId="2750B6E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E59F460" w14:textId="77777777" w:rsidTr="00DE7430">
        <w:tc>
          <w:tcPr>
            <w:tcW w:w="9212" w:type="dxa"/>
            <w:gridSpan w:val="3"/>
          </w:tcPr>
          <w:p w14:paraId="5E85E3C1" w14:textId="77777777" w:rsidR="002A40C8" w:rsidRDefault="002A40C8" w:rsidP="00DE7430">
            <w:pPr>
              <w:pStyle w:val="Tabulkanadpis"/>
            </w:pPr>
            <w:r>
              <w:t>(032) Povolit místní přihlášení</w:t>
            </w:r>
          </w:p>
          <w:p w14:paraId="517F5E85" w14:textId="77777777" w:rsidR="002A40C8" w:rsidRDefault="002A40C8" w:rsidP="00DE7430">
            <w:pPr>
              <w:pStyle w:val="Tabulkanadpis"/>
            </w:pPr>
            <w:r>
              <w:t>Allow logon locally</w:t>
            </w:r>
          </w:p>
        </w:tc>
      </w:tr>
      <w:tr w:rsidR="002A40C8" w14:paraId="55B7A8FB" w14:textId="77777777" w:rsidTr="00DE7430">
        <w:tc>
          <w:tcPr>
            <w:tcW w:w="3070" w:type="dxa"/>
            <w:vAlign w:val="center"/>
          </w:tcPr>
          <w:p w14:paraId="7C00DB77" w14:textId="77777777" w:rsidR="002A40C8" w:rsidRDefault="002A40C8" w:rsidP="00DE7430">
            <w:pPr>
              <w:pStyle w:val="tabulka-tucna"/>
            </w:pPr>
            <w:r>
              <w:t>Default</w:t>
            </w:r>
          </w:p>
        </w:tc>
        <w:tc>
          <w:tcPr>
            <w:tcW w:w="3071" w:type="dxa"/>
            <w:vAlign w:val="center"/>
          </w:tcPr>
          <w:p w14:paraId="47F06734" w14:textId="77777777" w:rsidR="002A40C8" w:rsidRDefault="002A40C8" w:rsidP="00DE7430">
            <w:pPr>
              <w:pStyle w:val="tabulka-tucna"/>
            </w:pPr>
            <w:r>
              <w:t>NÚKIB</w:t>
            </w:r>
          </w:p>
        </w:tc>
        <w:tc>
          <w:tcPr>
            <w:tcW w:w="3071" w:type="dxa"/>
            <w:vAlign w:val="center"/>
          </w:tcPr>
          <w:p w14:paraId="6CB42335" w14:textId="77777777" w:rsidR="002A40C8" w:rsidRDefault="002A40C8" w:rsidP="00DE7430">
            <w:pPr>
              <w:pStyle w:val="tabulka-tucna"/>
            </w:pPr>
            <w:r>
              <w:t>nastaveno</w:t>
            </w:r>
          </w:p>
        </w:tc>
      </w:tr>
      <w:tr w:rsidR="002A40C8" w14:paraId="762A8435" w14:textId="77777777" w:rsidTr="00DE7430">
        <w:tc>
          <w:tcPr>
            <w:tcW w:w="3070" w:type="dxa"/>
            <w:vAlign w:val="center"/>
          </w:tcPr>
          <w:p w14:paraId="01DA816D" w14:textId="77777777" w:rsidR="002A40C8" w:rsidRDefault="002A40C8" w:rsidP="00DE7430">
            <w:pPr>
              <w:pStyle w:val="tabulka-normal"/>
            </w:pPr>
            <w:r w:rsidRPr="00E16840">
              <w:t>Guest, Administrators, Users, Backup Operators</w:t>
            </w:r>
          </w:p>
        </w:tc>
        <w:tc>
          <w:tcPr>
            <w:tcW w:w="3071" w:type="dxa"/>
            <w:vAlign w:val="center"/>
          </w:tcPr>
          <w:p w14:paraId="36A3D6B7" w14:textId="77777777" w:rsidR="002A40C8" w:rsidRDefault="002A40C8" w:rsidP="00DE7430">
            <w:pPr>
              <w:pStyle w:val="tabulka-normal"/>
            </w:pPr>
            <w:r w:rsidRPr="00E16840">
              <w:t>Administrators, Users</w:t>
            </w:r>
          </w:p>
        </w:tc>
        <w:tc>
          <w:tcPr>
            <w:tcW w:w="3071" w:type="dxa"/>
            <w:vAlign w:val="center"/>
          </w:tcPr>
          <w:p w14:paraId="4670F317" w14:textId="77777777" w:rsidR="002A40C8" w:rsidRPr="008A62E4" w:rsidRDefault="002A40C8" w:rsidP="00DE7430">
            <w:pPr>
              <w:pStyle w:val="tabulka-normal"/>
              <w:rPr>
                <w:i/>
              </w:rPr>
            </w:pPr>
            <w:r w:rsidRPr="008A62E4">
              <w:rPr>
                <w:i/>
              </w:rPr>
              <w:t>Administrators, Users</w:t>
            </w:r>
          </w:p>
        </w:tc>
      </w:tr>
    </w:tbl>
    <w:p w14:paraId="581ED0B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8742A81" w14:textId="77777777" w:rsidTr="00DE7430">
        <w:tc>
          <w:tcPr>
            <w:tcW w:w="9212" w:type="dxa"/>
            <w:gridSpan w:val="3"/>
          </w:tcPr>
          <w:p w14:paraId="31394F26" w14:textId="77777777" w:rsidR="002A40C8" w:rsidRDefault="002A40C8" w:rsidP="00DE7430">
            <w:pPr>
              <w:pStyle w:val="Tabulkanadpis"/>
            </w:pPr>
            <w:r>
              <w:t>(036) Provést úlohy údržby svazku</w:t>
            </w:r>
          </w:p>
          <w:p w14:paraId="7E9E42C3" w14:textId="77777777" w:rsidR="002A40C8" w:rsidRDefault="002A40C8" w:rsidP="00DE7430">
            <w:pPr>
              <w:pStyle w:val="Tabulkanadpis"/>
            </w:pPr>
            <w:r>
              <w:t>Perform volume maintenance tasks</w:t>
            </w:r>
          </w:p>
        </w:tc>
      </w:tr>
      <w:tr w:rsidR="002A40C8" w14:paraId="5647CFD1" w14:textId="77777777" w:rsidTr="00DE7430">
        <w:tc>
          <w:tcPr>
            <w:tcW w:w="3070" w:type="dxa"/>
            <w:vAlign w:val="center"/>
          </w:tcPr>
          <w:p w14:paraId="3B8F4D7D" w14:textId="77777777" w:rsidR="002A40C8" w:rsidRDefault="002A40C8" w:rsidP="00DE7430">
            <w:pPr>
              <w:pStyle w:val="tabulka-tucna"/>
            </w:pPr>
            <w:r>
              <w:t>Default</w:t>
            </w:r>
          </w:p>
        </w:tc>
        <w:tc>
          <w:tcPr>
            <w:tcW w:w="3071" w:type="dxa"/>
            <w:vAlign w:val="center"/>
          </w:tcPr>
          <w:p w14:paraId="039C77DA" w14:textId="77777777" w:rsidR="002A40C8" w:rsidRDefault="002A40C8" w:rsidP="00DE7430">
            <w:pPr>
              <w:pStyle w:val="tabulka-tucna"/>
            </w:pPr>
            <w:r>
              <w:t>NÚKIB</w:t>
            </w:r>
          </w:p>
        </w:tc>
        <w:tc>
          <w:tcPr>
            <w:tcW w:w="3071" w:type="dxa"/>
            <w:vAlign w:val="center"/>
          </w:tcPr>
          <w:p w14:paraId="24AE8598" w14:textId="77777777" w:rsidR="002A40C8" w:rsidRDefault="002A40C8" w:rsidP="00DE7430">
            <w:pPr>
              <w:pStyle w:val="tabulka-tucna"/>
            </w:pPr>
            <w:r>
              <w:t>nastaveno</w:t>
            </w:r>
          </w:p>
        </w:tc>
      </w:tr>
      <w:tr w:rsidR="002A40C8" w14:paraId="5FB47E50" w14:textId="77777777" w:rsidTr="00DE7430">
        <w:tc>
          <w:tcPr>
            <w:tcW w:w="3070" w:type="dxa"/>
            <w:vAlign w:val="center"/>
          </w:tcPr>
          <w:p w14:paraId="1BFC563A" w14:textId="77777777" w:rsidR="002A40C8" w:rsidRDefault="002A40C8" w:rsidP="00DE7430">
            <w:pPr>
              <w:pStyle w:val="tabulka-normal"/>
            </w:pPr>
            <w:r w:rsidRPr="00E16840">
              <w:t>Administrators</w:t>
            </w:r>
          </w:p>
        </w:tc>
        <w:tc>
          <w:tcPr>
            <w:tcW w:w="3071" w:type="dxa"/>
            <w:vAlign w:val="center"/>
          </w:tcPr>
          <w:p w14:paraId="3A84A59E" w14:textId="77777777" w:rsidR="002A40C8" w:rsidRDefault="002A40C8" w:rsidP="00DE7430">
            <w:pPr>
              <w:pStyle w:val="tabulka-normal"/>
            </w:pPr>
            <w:r w:rsidRPr="00E16840">
              <w:t>Administrators</w:t>
            </w:r>
          </w:p>
        </w:tc>
        <w:tc>
          <w:tcPr>
            <w:tcW w:w="3071" w:type="dxa"/>
            <w:vAlign w:val="center"/>
          </w:tcPr>
          <w:p w14:paraId="0DD2813B" w14:textId="77777777" w:rsidR="002A40C8" w:rsidRPr="008A62E4" w:rsidRDefault="002A40C8" w:rsidP="00DE7430">
            <w:pPr>
              <w:pStyle w:val="tabulka-normal"/>
              <w:rPr>
                <w:i/>
              </w:rPr>
            </w:pPr>
            <w:r w:rsidRPr="008A62E4">
              <w:rPr>
                <w:i/>
              </w:rPr>
              <w:t>Administrators</w:t>
            </w:r>
          </w:p>
        </w:tc>
      </w:tr>
    </w:tbl>
    <w:p w14:paraId="2A5EA0A6"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FE76E40" w14:textId="77777777" w:rsidTr="00DE7430">
        <w:tc>
          <w:tcPr>
            <w:tcW w:w="9212" w:type="dxa"/>
            <w:gridSpan w:val="3"/>
          </w:tcPr>
          <w:p w14:paraId="0B45D521" w14:textId="77777777" w:rsidR="002A40C8" w:rsidRDefault="002A40C8" w:rsidP="00DE7430">
            <w:pPr>
              <w:pStyle w:val="Tabulkanadpis"/>
            </w:pPr>
            <w:r>
              <w:t>(037) Převzít vlastnictví souborů a dalších objektů</w:t>
            </w:r>
          </w:p>
          <w:p w14:paraId="110DF7C8" w14:textId="77777777" w:rsidR="002A40C8" w:rsidRDefault="002A40C8" w:rsidP="00DE7430">
            <w:pPr>
              <w:pStyle w:val="Tabulkanadpis"/>
            </w:pPr>
            <w:r>
              <w:t>Take ownership of files or other objects</w:t>
            </w:r>
          </w:p>
        </w:tc>
      </w:tr>
      <w:tr w:rsidR="002A40C8" w14:paraId="21AE1B84" w14:textId="77777777" w:rsidTr="00DE7430">
        <w:tc>
          <w:tcPr>
            <w:tcW w:w="3070" w:type="dxa"/>
            <w:vAlign w:val="center"/>
          </w:tcPr>
          <w:p w14:paraId="4C7D68BD" w14:textId="77777777" w:rsidR="002A40C8" w:rsidRDefault="002A40C8" w:rsidP="00DE7430">
            <w:pPr>
              <w:pStyle w:val="tabulka-tucna"/>
            </w:pPr>
            <w:r>
              <w:t>Default</w:t>
            </w:r>
          </w:p>
        </w:tc>
        <w:tc>
          <w:tcPr>
            <w:tcW w:w="3071" w:type="dxa"/>
            <w:vAlign w:val="center"/>
          </w:tcPr>
          <w:p w14:paraId="0227EC30" w14:textId="77777777" w:rsidR="002A40C8" w:rsidRDefault="002A40C8" w:rsidP="00DE7430">
            <w:pPr>
              <w:pStyle w:val="tabulka-tucna"/>
            </w:pPr>
            <w:r>
              <w:t>NÚKIB</w:t>
            </w:r>
          </w:p>
        </w:tc>
        <w:tc>
          <w:tcPr>
            <w:tcW w:w="3071" w:type="dxa"/>
            <w:vAlign w:val="center"/>
          </w:tcPr>
          <w:p w14:paraId="509C9287" w14:textId="77777777" w:rsidR="002A40C8" w:rsidRDefault="002A40C8" w:rsidP="00DE7430">
            <w:pPr>
              <w:pStyle w:val="tabulka-tucna"/>
            </w:pPr>
            <w:r>
              <w:t>nastaveno</w:t>
            </w:r>
          </w:p>
        </w:tc>
      </w:tr>
      <w:tr w:rsidR="002A40C8" w14:paraId="7566C5D9" w14:textId="77777777" w:rsidTr="00DE7430">
        <w:tc>
          <w:tcPr>
            <w:tcW w:w="3070" w:type="dxa"/>
            <w:vAlign w:val="center"/>
          </w:tcPr>
          <w:p w14:paraId="2F625299" w14:textId="77777777" w:rsidR="002A40C8" w:rsidRDefault="002A40C8" w:rsidP="00DE7430">
            <w:pPr>
              <w:pStyle w:val="tabulka-normal"/>
            </w:pPr>
            <w:r w:rsidRPr="00E16840">
              <w:t>Administrators</w:t>
            </w:r>
          </w:p>
        </w:tc>
        <w:tc>
          <w:tcPr>
            <w:tcW w:w="3071" w:type="dxa"/>
            <w:vAlign w:val="center"/>
          </w:tcPr>
          <w:p w14:paraId="6A078189" w14:textId="77777777" w:rsidR="002A40C8" w:rsidRDefault="002A40C8" w:rsidP="00DE7430">
            <w:pPr>
              <w:pStyle w:val="tabulka-normal"/>
            </w:pPr>
            <w:r w:rsidRPr="00E16840">
              <w:t>Administrators</w:t>
            </w:r>
          </w:p>
        </w:tc>
        <w:tc>
          <w:tcPr>
            <w:tcW w:w="3071" w:type="dxa"/>
            <w:vAlign w:val="center"/>
          </w:tcPr>
          <w:p w14:paraId="3D014953" w14:textId="77777777" w:rsidR="002A40C8" w:rsidRPr="008A62E4" w:rsidRDefault="002A40C8" w:rsidP="00DE7430">
            <w:pPr>
              <w:pStyle w:val="tabulka-normal"/>
              <w:rPr>
                <w:i/>
              </w:rPr>
            </w:pPr>
            <w:r w:rsidRPr="008A62E4">
              <w:rPr>
                <w:i/>
              </w:rPr>
              <w:t>Administrators</w:t>
            </w:r>
          </w:p>
        </w:tc>
      </w:tr>
    </w:tbl>
    <w:p w14:paraId="02C107B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CA4F20D" w14:textId="77777777" w:rsidTr="00DE7430">
        <w:tc>
          <w:tcPr>
            <w:tcW w:w="9212" w:type="dxa"/>
            <w:gridSpan w:val="3"/>
          </w:tcPr>
          <w:p w14:paraId="425221A5" w14:textId="77777777" w:rsidR="002A40C8" w:rsidRDefault="002A40C8" w:rsidP="00DE7430">
            <w:pPr>
              <w:pStyle w:val="Tabulkanadpis"/>
            </w:pPr>
            <w:r>
              <w:lastRenderedPageBreak/>
              <w:t>(042) Spravovat auditování a protokol zabezpečení</w:t>
            </w:r>
          </w:p>
          <w:p w14:paraId="63E17DD3" w14:textId="77777777" w:rsidR="002A40C8" w:rsidRDefault="002A40C8" w:rsidP="00DE7430">
            <w:pPr>
              <w:pStyle w:val="Tabulkanadpis"/>
            </w:pPr>
            <w:r>
              <w:t>Manage auditing and security log</w:t>
            </w:r>
          </w:p>
        </w:tc>
      </w:tr>
      <w:tr w:rsidR="002A40C8" w14:paraId="1144051E" w14:textId="77777777" w:rsidTr="00DE7430">
        <w:tc>
          <w:tcPr>
            <w:tcW w:w="3070" w:type="dxa"/>
            <w:vAlign w:val="center"/>
          </w:tcPr>
          <w:p w14:paraId="3EE6B3DD" w14:textId="77777777" w:rsidR="002A40C8" w:rsidRDefault="002A40C8" w:rsidP="00DE7430">
            <w:pPr>
              <w:pStyle w:val="tabulka-tucna"/>
            </w:pPr>
            <w:r>
              <w:t>Default</w:t>
            </w:r>
          </w:p>
        </w:tc>
        <w:tc>
          <w:tcPr>
            <w:tcW w:w="3071" w:type="dxa"/>
            <w:vAlign w:val="center"/>
          </w:tcPr>
          <w:p w14:paraId="338F08A4" w14:textId="77777777" w:rsidR="002A40C8" w:rsidRDefault="002A40C8" w:rsidP="00DE7430">
            <w:pPr>
              <w:pStyle w:val="tabulka-tucna"/>
            </w:pPr>
            <w:r>
              <w:t>NÚKIB</w:t>
            </w:r>
          </w:p>
        </w:tc>
        <w:tc>
          <w:tcPr>
            <w:tcW w:w="3071" w:type="dxa"/>
            <w:vAlign w:val="center"/>
          </w:tcPr>
          <w:p w14:paraId="114B4FE0" w14:textId="77777777" w:rsidR="002A40C8" w:rsidRDefault="002A40C8" w:rsidP="00DE7430">
            <w:pPr>
              <w:pStyle w:val="tabulka-tucna"/>
            </w:pPr>
            <w:r>
              <w:t>nastaveno</w:t>
            </w:r>
          </w:p>
        </w:tc>
      </w:tr>
      <w:tr w:rsidR="002A40C8" w14:paraId="7F0505CD" w14:textId="77777777" w:rsidTr="00DE7430">
        <w:tc>
          <w:tcPr>
            <w:tcW w:w="3070" w:type="dxa"/>
            <w:vAlign w:val="center"/>
          </w:tcPr>
          <w:p w14:paraId="798500F9" w14:textId="77777777" w:rsidR="002A40C8" w:rsidRDefault="002A40C8" w:rsidP="00DE7430">
            <w:pPr>
              <w:pStyle w:val="tabulka-normal"/>
            </w:pPr>
            <w:r w:rsidRPr="00E16840">
              <w:t>Administrators</w:t>
            </w:r>
          </w:p>
        </w:tc>
        <w:tc>
          <w:tcPr>
            <w:tcW w:w="3071" w:type="dxa"/>
            <w:vAlign w:val="center"/>
          </w:tcPr>
          <w:p w14:paraId="7E834FAF" w14:textId="77777777" w:rsidR="002A40C8" w:rsidRDefault="002A40C8" w:rsidP="00DE7430">
            <w:pPr>
              <w:pStyle w:val="tabulka-normal"/>
            </w:pPr>
            <w:r w:rsidRPr="00E16840">
              <w:t>Administrators</w:t>
            </w:r>
          </w:p>
        </w:tc>
        <w:tc>
          <w:tcPr>
            <w:tcW w:w="3071" w:type="dxa"/>
            <w:vAlign w:val="center"/>
          </w:tcPr>
          <w:p w14:paraId="0E94D6E7" w14:textId="77777777" w:rsidR="002A40C8" w:rsidRPr="008A62E4" w:rsidRDefault="002A40C8" w:rsidP="00DE7430">
            <w:pPr>
              <w:pStyle w:val="tabulka-normal"/>
              <w:rPr>
                <w:i/>
              </w:rPr>
            </w:pPr>
            <w:r w:rsidRPr="008A62E4">
              <w:rPr>
                <w:i/>
              </w:rPr>
              <w:t>Administrators</w:t>
            </w:r>
          </w:p>
        </w:tc>
      </w:tr>
    </w:tbl>
    <w:p w14:paraId="7EBC77EA" w14:textId="77777777" w:rsidR="002A40C8" w:rsidRDefault="002A40C8" w:rsidP="002A40C8">
      <w:pPr>
        <w:pStyle w:val="Normln-oddeleni-tabulky"/>
      </w:pPr>
    </w:p>
    <w:p w14:paraId="1F51425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9BCF7C9" w14:textId="77777777" w:rsidTr="00DE7430">
        <w:tc>
          <w:tcPr>
            <w:tcW w:w="9212" w:type="dxa"/>
            <w:gridSpan w:val="3"/>
          </w:tcPr>
          <w:p w14:paraId="0B6A1670" w14:textId="77777777" w:rsidR="002A40C8" w:rsidRDefault="002A40C8" w:rsidP="00DE7430">
            <w:pPr>
              <w:pStyle w:val="Tabulkanadpis"/>
            </w:pPr>
            <w:r>
              <w:t>(049) Vypnout systém</w:t>
            </w:r>
          </w:p>
          <w:p w14:paraId="7FEB8792" w14:textId="77777777" w:rsidR="002A40C8" w:rsidRDefault="002A40C8" w:rsidP="00DE7430">
            <w:pPr>
              <w:pStyle w:val="Tabulkanadpis"/>
            </w:pPr>
            <w:r>
              <w:t>Shut down the system</w:t>
            </w:r>
          </w:p>
        </w:tc>
      </w:tr>
      <w:tr w:rsidR="002A40C8" w14:paraId="0D6BFE59" w14:textId="77777777" w:rsidTr="00DE7430">
        <w:tc>
          <w:tcPr>
            <w:tcW w:w="3070" w:type="dxa"/>
            <w:vAlign w:val="center"/>
          </w:tcPr>
          <w:p w14:paraId="317A845B" w14:textId="77777777" w:rsidR="002A40C8" w:rsidRDefault="002A40C8" w:rsidP="00DE7430">
            <w:pPr>
              <w:pStyle w:val="tabulka-tucna"/>
            </w:pPr>
            <w:r>
              <w:t>Default</w:t>
            </w:r>
          </w:p>
        </w:tc>
        <w:tc>
          <w:tcPr>
            <w:tcW w:w="3071" w:type="dxa"/>
            <w:vAlign w:val="center"/>
          </w:tcPr>
          <w:p w14:paraId="44346296" w14:textId="77777777" w:rsidR="002A40C8" w:rsidRDefault="002A40C8" w:rsidP="00DE7430">
            <w:pPr>
              <w:pStyle w:val="tabulka-tucna"/>
            </w:pPr>
            <w:r>
              <w:t>NÚKIB</w:t>
            </w:r>
          </w:p>
        </w:tc>
        <w:tc>
          <w:tcPr>
            <w:tcW w:w="3071" w:type="dxa"/>
            <w:vAlign w:val="center"/>
          </w:tcPr>
          <w:p w14:paraId="28B6F1EE" w14:textId="77777777" w:rsidR="002A40C8" w:rsidRDefault="002A40C8" w:rsidP="00DE7430">
            <w:pPr>
              <w:pStyle w:val="tabulka-tucna"/>
            </w:pPr>
            <w:r>
              <w:t>nastaveno</w:t>
            </w:r>
          </w:p>
        </w:tc>
      </w:tr>
      <w:tr w:rsidR="002A40C8" w14:paraId="6CD4DE41" w14:textId="77777777" w:rsidTr="00DE7430">
        <w:tc>
          <w:tcPr>
            <w:tcW w:w="3070" w:type="dxa"/>
            <w:vAlign w:val="center"/>
          </w:tcPr>
          <w:p w14:paraId="0309495E" w14:textId="77777777" w:rsidR="002A40C8" w:rsidRDefault="002A40C8" w:rsidP="00DE7430">
            <w:pPr>
              <w:pStyle w:val="tabulka-normal"/>
            </w:pPr>
            <w:r>
              <w:t>Administrators,</w:t>
            </w:r>
          </w:p>
          <w:p w14:paraId="165054FF" w14:textId="77777777" w:rsidR="002A40C8" w:rsidRDefault="002A40C8" w:rsidP="00DE7430">
            <w:pPr>
              <w:pStyle w:val="tabulka-normal"/>
            </w:pPr>
            <w:r w:rsidRPr="00E16840">
              <w:t>Backup Operators, Users</w:t>
            </w:r>
          </w:p>
        </w:tc>
        <w:tc>
          <w:tcPr>
            <w:tcW w:w="3071" w:type="dxa"/>
            <w:vAlign w:val="center"/>
          </w:tcPr>
          <w:p w14:paraId="22D976CF" w14:textId="77777777" w:rsidR="002A40C8" w:rsidRDefault="002A40C8" w:rsidP="00DE7430">
            <w:pPr>
              <w:pStyle w:val="tabulka-normal"/>
            </w:pPr>
            <w:r w:rsidRPr="00E16840">
              <w:t>Administrators, Users</w:t>
            </w:r>
          </w:p>
        </w:tc>
        <w:tc>
          <w:tcPr>
            <w:tcW w:w="3071" w:type="dxa"/>
            <w:vAlign w:val="center"/>
          </w:tcPr>
          <w:p w14:paraId="0BAFA836" w14:textId="77777777" w:rsidR="002A40C8" w:rsidRPr="008A62E4" w:rsidRDefault="002A40C8" w:rsidP="00DE7430">
            <w:pPr>
              <w:pStyle w:val="tabulka-normal"/>
              <w:rPr>
                <w:i/>
              </w:rPr>
            </w:pPr>
            <w:r w:rsidRPr="008A62E4">
              <w:rPr>
                <w:i/>
              </w:rPr>
              <w:t>Administrators, Users</w:t>
            </w:r>
          </w:p>
        </w:tc>
      </w:tr>
    </w:tbl>
    <w:p w14:paraId="3D5F5E1F"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3E7112A" w14:textId="77777777" w:rsidTr="00DE7430">
        <w:tc>
          <w:tcPr>
            <w:tcW w:w="9212" w:type="dxa"/>
            <w:gridSpan w:val="3"/>
          </w:tcPr>
          <w:p w14:paraId="0EAAA481" w14:textId="77777777" w:rsidR="002A40C8" w:rsidRDefault="002A40C8" w:rsidP="00DE7430">
            <w:pPr>
              <w:pStyle w:val="Tabulkanadpis"/>
            </w:pPr>
            <w:r>
              <w:t>(056) Zálohovat soubory a adresáře</w:t>
            </w:r>
          </w:p>
          <w:p w14:paraId="4375A927" w14:textId="77777777" w:rsidR="002A40C8" w:rsidRDefault="002A40C8" w:rsidP="00DE7430">
            <w:pPr>
              <w:pStyle w:val="Tabulkanadpis"/>
            </w:pPr>
            <w:r>
              <w:t>Back up files and directories</w:t>
            </w:r>
          </w:p>
        </w:tc>
      </w:tr>
      <w:tr w:rsidR="002A40C8" w14:paraId="667E468C" w14:textId="77777777" w:rsidTr="00DE7430">
        <w:tc>
          <w:tcPr>
            <w:tcW w:w="3070" w:type="dxa"/>
            <w:vAlign w:val="center"/>
          </w:tcPr>
          <w:p w14:paraId="228A437D" w14:textId="77777777" w:rsidR="002A40C8" w:rsidRDefault="002A40C8" w:rsidP="00DE7430">
            <w:pPr>
              <w:pStyle w:val="tabulka-tucna"/>
            </w:pPr>
            <w:r>
              <w:t>Default</w:t>
            </w:r>
          </w:p>
        </w:tc>
        <w:tc>
          <w:tcPr>
            <w:tcW w:w="3071" w:type="dxa"/>
            <w:vAlign w:val="center"/>
          </w:tcPr>
          <w:p w14:paraId="2D4BD3F9" w14:textId="77777777" w:rsidR="002A40C8" w:rsidRDefault="002A40C8" w:rsidP="00DE7430">
            <w:pPr>
              <w:pStyle w:val="tabulka-tucna"/>
            </w:pPr>
            <w:r>
              <w:t>NÚKIB</w:t>
            </w:r>
          </w:p>
        </w:tc>
        <w:tc>
          <w:tcPr>
            <w:tcW w:w="3071" w:type="dxa"/>
            <w:vAlign w:val="center"/>
          </w:tcPr>
          <w:p w14:paraId="510FCED3" w14:textId="77777777" w:rsidR="002A40C8" w:rsidRDefault="002A40C8" w:rsidP="00DE7430">
            <w:pPr>
              <w:pStyle w:val="tabulka-tucna"/>
            </w:pPr>
            <w:r>
              <w:t>nastaveno</w:t>
            </w:r>
          </w:p>
        </w:tc>
      </w:tr>
      <w:tr w:rsidR="002A40C8" w14:paraId="5F41334F" w14:textId="77777777" w:rsidTr="00DE7430">
        <w:tc>
          <w:tcPr>
            <w:tcW w:w="3070" w:type="dxa"/>
            <w:vAlign w:val="center"/>
          </w:tcPr>
          <w:p w14:paraId="15655728" w14:textId="77777777" w:rsidR="002A40C8" w:rsidRDefault="002A40C8" w:rsidP="00DE7430">
            <w:pPr>
              <w:pStyle w:val="tabulka-normal"/>
            </w:pPr>
            <w:r>
              <w:t>Administrators,</w:t>
            </w:r>
          </w:p>
          <w:p w14:paraId="6BCD5B64" w14:textId="77777777" w:rsidR="002A40C8" w:rsidRDefault="002A40C8" w:rsidP="00DE7430">
            <w:pPr>
              <w:pStyle w:val="tabulka-normal"/>
            </w:pPr>
            <w:r w:rsidRPr="00E16840">
              <w:t>Backup Operators</w:t>
            </w:r>
          </w:p>
        </w:tc>
        <w:tc>
          <w:tcPr>
            <w:tcW w:w="3071" w:type="dxa"/>
            <w:vAlign w:val="center"/>
          </w:tcPr>
          <w:p w14:paraId="4037FE91" w14:textId="77777777" w:rsidR="002A40C8" w:rsidRDefault="002A40C8" w:rsidP="00DE7430">
            <w:pPr>
              <w:pStyle w:val="tabulka-normal"/>
            </w:pPr>
            <w:r w:rsidRPr="00E16840">
              <w:t>Administrators</w:t>
            </w:r>
          </w:p>
        </w:tc>
        <w:tc>
          <w:tcPr>
            <w:tcW w:w="3071" w:type="dxa"/>
            <w:vAlign w:val="center"/>
          </w:tcPr>
          <w:p w14:paraId="3F2DE89A" w14:textId="77777777" w:rsidR="002A40C8" w:rsidRPr="008A62E4" w:rsidRDefault="002A40C8" w:rsidP="00DE7430">
            <w:pPr>
              <w:pStyle w:val="tabulka-normal"/>
              <w:rPr>
                <w:i/>
              </w:rPr>
            </w:pPr>
            <w:r w:rsidRPr="008A62E4">
              <w:rPr>
                <w:i/>
              </w:rPr>
              <w:t>Administrators</w:t>
            </w:r>
          </w:p>
        </w:tc>
      </w:tr>
    </w:tbl>
    <w:p w14:paraId="635A55F5"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C19539F" w14:textId="77777777" w:rsidTr="00DE7430">
        <w:tc>
          <w:tcPr>
            <w:tcW w:w="9212" w:type="dxa"/>
            <w:gridSpan w:val="3"/>
          </w:tcPr>
          <w:p w14:paraId="1BA0864D" w14:textId="77777777" w:rsidR="002A40C8" w:rsidRDefault="002A40C8" w:rsidP="00DE7430">
            <w:pPr>
              <w:pStyle w:val="Tabulkanadpis"/>
            </w:pPr>
            <w:r>
              <w:t>(058) Změnit časové pásmo</w:t>
            </w:r>
          </w:p>
          <w:p w14:paraId="784CF9D5" w14:textId="77777777" w:rsidR="002A40C8" w:rsidRDefault="002A40C8" w:rsidP="00DE7430">
            <w:pPr>
              <w:pStyle w:val="Tabulkanadpis"/>
            </w:pPr>
            <w:r>
              <w:t>Change the time zone</w:t>
            </w:r>
          </w:p>
        </w:tc>
      </w:tr>
      <w:tr w:rsidR="002A40C8" w14:paraId="47EF30E9" w14:textId="77777777" w:rsidTr="00DE7430">
        <w:tc>
          <w:tcPr>
            <w:tcW w:w="3070" w:type="dxa"/>
            <w:vAlign w:val="center"/>
          </w:tcPr>
          <w:p w14:paraId="32A9BC53" w14:textId="77777777" w:rsidR="002A40C8" w:rsidRDefault="002A40C8" w:rsidP="00DE7430">
            <w:pPr>
              <w:pStyle w:val="tabulka-tucna"/>
            </w:pPr>
            <w:r>
              <w:t>Default</w:t>
            </w:r>
          </w:p>
        </w:tc>
        <w:tc>
          <w:tcPr>
            <w:tcW w:w="3071" w:type="dxa"/>
            <w:vAlign w:val="center"/>
          </w:tcPr>
          <w:p w14:paraId="34AA9385" w14:textId="77777777" w:rsidR="002A40C8" w:rsidRDefault="002A40C8" w:rsidP="00DE7430">
            <w:pPr>
              <w:pStyle w:val="tabulka-tucna"/>
            </w:pPr>
            <w:r>
              <w:t>NÚKIB</w:t>
            </w:r>
          </w:p>
        </w:tc>
        <w:tc>
          <w:tcPr>
            <w:tcW w:w="3071" w:type="dxa"/>
            <w:vAlign w:val="center"/>
          </w:tcPr>
          <w:p w14:paraId="0EEA2737" w14:textId="77777777" w:rsidR="002A40C8" w:rsidRDefault="002A40C8" w:rsidP="00DE7430">
            <w:pPr>
              <w:pStyle w:val="tabulka-tucna"/>
            </w:pPr>
            <w:r>
              <w:t>nastaveno</w:t>
            </w:r>
          </w:p>
        </w:tc>
      </w:tr>
      <w:tr w:rsidR="002A40C8" w14:paraId="61A34907" w14:textId="77777777" w:rsidTr="00DE7430">
        <w:tc>
          <w:tcPr>
            <w:tcW w:w="3070" w:type="dxa"/>
            <w:vAlign w:val="center"/>
          </w:tcPr>
          <w:p w14:paraId="3E3442DF" w14:textId="77777777" w:rsidR="002A40C8" w:rsidRDefault="002A40C8" w:rsidP="00DE7430">
            <w:pPr>
              <w:pStyle w:val="tabulka-normal"/>
            </w:pPr>
            <w:r w:rsidRPr="00E16840">
              <w:t>Nedefinováno</w:t>
            </w:r>
          </w:p>
        </w:tc>
        <w:tc>
          <w:tcPr>
            <w:tcW w:w="3071" w:type="dxa"/>
            <w:vAlign w:val="center"/>
          </w:tcPr>
          <w:p w14:paraId="75F631E3" w14:textId="77777777" w:rsidR="002A40C8" w:rsidRDefault="002A40C8" w:rsidP="00DE7430">
            <w:pPr>
              <w:pStyle w:val="tabulka-normal"/>
            </w:pPr>
            <w:r w:rsidRPr="00E16840">
              <w:t>Local Service, Administrators</w:t>
            </w:r>
          </w:p>
        </w:tc>
        <w:tc>
          <w:tcPr>
            <w:tcW w:w="3071" w:type="dxa"/>
            <w:vAlign w:val="center"/>
          </w:tcPr>
          <w:p w14:paraId="00E4B93F" w14:textId="77777777" w:rsidR="002A40C8" w:rsidRPr="008A62E4" w:rsidRDefault="002A40C8" w:rsidP="00DE7430">
            <w:pPr>
              <w:pStyle w:val="tabulka-normal"/>
              <w:rPr>
                <w:i/>
              </w:rPr>
            </w:pPr>
            <w:r w:rsidRPr="008A62E4">
              <w:rPr>
                <w:i/>
              </w:rPr>
              <w:t>Local Service, Administrators</w:t>
            </w:r>
          </w:p>
        </w:tc>
      </w:tr>
    </w:tbl>
    <w:p w14:paraId="503572A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4E29174" w14:textId="77777777" w:rsidTr="00DE7430">
        <w:tc>
          <w:tcPr>
            <w:tcW w:w="9212" w:type="dxa"/>
            <w:gridSpan w:val="3"/>
          </w:tcPr>
          <w:p w14:paraId="2D7C3F32" w14:textId="77777777" w:rsidR="002A40C8" w:rsidRDefault="002A40C8" w:rsidP="00DE7430">
            <w:pPr>
              <w:pStyle w:val="Tabulkanadpis"/>
            </w:pPr>
            <w:r>
              <w:t>(060) Změnit systémový čas</w:t>
            </w:r>
            <w:r>
              <w:tab/>
            </w:r>
          </w:p>
          <w:p w14:paraId="1291226E" w14:textId="77777777" w:rsidR="002A40C8" w:rsidRDefault="002A40C8" w:rsidP="00DE7430">
            <w:pPr>
              <w:pStyle w:val="Tabulkanadpis"/>
            </w:pPr>
            <w:r>
              <w:t>Change the system time</w:t>
            </w:r>
          </w:p>
        </w:tc>
      </w:tr>
      <w:tr w:rsidR="002A40C8" w14:paraId="4DCC979E" w14:textId="77777777" w:rsidTr="00DE7430">
        <w:tc>
          <w:tcPr>
            <w:tcW w:w="3070" w:type="dxa"/>
            <w:vAlign w:val="center"/>
          </w:tcPr>
          <w:p w14:paraId="62F2F185" w14:textId="77777777" w:rsidR="002A40C8" w:rsidRDefault="002A40C8" w:rsidP="00DE7430">
            <w:pPr>
              <w:pStyle w:val="tabulka-tucna"/>
            </w:pPr>
            <w:r>
              <w:t>Default</w:t>
            </w:r>
          </w:p>
        </w:tc>
        <w:tc>
          <w:tcPr>
            <w:tcW w:w="3071" w:type="dxa"/>
            <w:vAlign w:val="center"/>
          </w:tcPr>
          <w:p w14:paraId="1D28681D" w14:textId="77777777" w:rsidR="002A40C8" w:rsidRDefault="002A40C8" w:rsidP="00DE7430">
            <w:pPr>
              <w:pStyle w:val="tabulka-tucna"/>
            </w:pPr>
            <w:r>
              <w:t>NÚKIB</w:t>
            </w:r>
          </w:p>
        </w:tc>
        <w:tc>
          <w:tcPr>
            <w:tcW w:w="3071" w:type="dxa"/>
            <w:vAlign w:val="center"/>
          </w:tcPr>
          <w:p w14:paraId="322EF07C" w14:textId="77777777" w:rsidR="002A40C8" w:rsidRDefault="002A40C8" w:rsidP="00DE7430">
            <w:pPr>
              <w:pStyle w:val="tabulka-tucna"/>
            </w:pPr>
            <w:r>
              <w:t>nastaveno</w:t>
            </w:r>
          </w:p>
        </w:tc>
      </w:tr>
      <w:tr w:rsidR="002A40C8" w14:paraId="0B3DC03C" w14:textId="77777777" w:rsidTr="00DE7430">
        <w:tc>
          <w:tcPr>
            <w:tcW w:w="3070" w:type="dxa"/>
            <w:vAlign w:val="center"/>
          </w:tcPr>
          <w:p w14:paraId="3CE168AF" w14:textId="77777777" w:rsidR="002A40C8" w:rsidRDefault="002A40C8" w:rsidP="00DE7430">
            <w:pPr>
              <w:pStyle w:val="tabulka-normal"/>
            </w:pPr>
            <w:r w:rsidRPr="00D443CF">
              <w:t>Local Service, Administrators</w:t>
            </w:r>
          </w:p>
        </w:tc>
        <w:tc>
          <w:tcPr>
            <w:tcW w:w="3071" w:type="dxa"/>
            <w:vAlign w:val="center"/>
          </w:tcPr>
          <w:p w14:paraId="2E79C4B6" w14:textId="77777777" w:rsidR="002A40C8" w:rsidRDefault="002A40C8" w:rsidP="00DE7430">
            <w:pPr>
              <w:pStyle w:val="tabulka-normal"/>
            </w:pPr>
            <w:r w:rsidRPr="00D443CF">
              <w:t>Local Service, Administrators</w:t>
            </w:r>
          </w:p>
        </w:tc>
        <w:tc>
          <w:tcPr>
            <w:tcW w:w="3071" w:type="dxa"/>
            <w:vAlign w:val="center"/>
          </w:tcPr>
          <w:p w14:paraId="107C4A5E" w14:textId="77777777" w:rsidR="002A40C8" w:rsidRPr="008A62E4" w:rsidRDefault="002A40C8" w:rsidP="00DE7430">
            <w:pPr>
              <w:pStyle w:val="tabulka-normal"/>
              <w:rPr>
                <w:i/>
              </w:rPr>
            </w:pPr>
            <w:r w:rsidRPr="008A62E4">
              <w:rPr>
                <w:i/>
              </w:rPr>
              <w:t>Local Service, Administrators</w:t>
            </w:r>
          </w:p>
        </w:tc>
      </w:tr>
    </w:tbl>
    <w:p w14:paraId="5B04673B" w14:textId="77777777" w:rsidR="002A40C8" w:rsidRDefault="002A40C8" w:rsidP="002A40C8">
      <w:pPr>
        <w:pStyle w:val="Normln-oddeleni-tabulky"/>
      </w:pPr>
    </w:p>
    <w:p w14:paraId="52F92D6E" w14:textId="77777777" w:rsidR="002A40C8" w:rsidRDefault="002A40C8" w:rsidP="002A40C8">
      <w:pPr>
        <w:pStyle w:val="Normln-clanek"/>
      </w:pPr>
    </w:p>
    <w:p w14:paraId="3C50BD7D" w14:textId="77777777" w:rsidR="002A40C8" w:rsidRDefault="002A40C8" w:rsidP="002A40C8">
      <w:pPr>
        <w:pStyle w:val="Normln-nadpis"/>
      </w:pPr>
      <w:bookmarkStart w:id="286" w:name="_Toc507614"/>
      <w:bookmarkStart w:id="287" w:name="_Toc209018180"/>
      <w:r w:rsidRPr="00D443CF">
        <w:t>Možnosti zabezpečení</w:t>
      </w:r>
      <w:bookmarkEnd w:id="286"/>
      <w:bookmarkEnd w:id="287"/>
    </w:p>
    <w:p w14:paraId="008226C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FCC6EE2" w14:textId="77777777" w:rsidTr="00DE7430">
        <w:tc>
          <w:tcPr>
            <w:tcW w:w="9212" w:type="dxa"/>
            <w:gridSpan w:val="3"/>
          </w:tcPr>
          <w:p w14:paraId="1C173767" w14:textId="77777777" w:rsidR="002A40C8" w:rsidRDefault="002A40C8" w:rsidP="00DE7430">
            <w:pPr>
              <w:pStyle w:val="Tabulkanadpis"/>
            </w:pPr>
            <w:r>
              <w:t>(063) Audit: Auditovat oprávnění k zálohování a obnovení dat</w:t>
            </w:r>
            <w:r>
              <w:tab/>
            </w:r>
          </w:p>
          <w:p w14:paraId="41B53559" w14:textId="77777777" w:rsidR="002A40C8" w:rsidRDefault="002A40C8" w:rsidP="00DE7430">
            <w:pPr>
              <w:pStyle w:val="Tabulkanadpis"/>
            </w:pPr>
            <w:r>
              <w:t>Audit: Audit the use of Backup and Restore privilege</w:t>
            </w:r>
          </w:p>
        </w:tc>
      </w:tr>
      <w:tr w:rsidR="002A40C8" w14:paraId="6AC1E6F7" w14:textId="77777777" w:rsidTr="00DE7430">
        <w:tc>
          <w:tcPr>
            <w:tcW w:w="3070" w:type="dxa"/>
            <w:vAlign w:val="center"/>
          </w:tcPr>
          <w:p w14:paraId="40C6CAA3" w14:textId="77777777" w:rsidR="002A40C8" w:rsidRDefault="002A40C8" w:rsidP="00DE7430">
            <w:pPr>
              <w:pStyle w:val="tabulka-tucna"/>
            </w:pPr>
            <w:r>
              <w:t>Default</w:t>
            </w:r>
          </w:p>
        </w:tc>
        <w:tc>
          <w:tcPr>
            <w:tcW w:w="3071" w:type="dxa"/>
            <w:vAlign w:val="center"/>
          </w:tcPr>
          <w:p w14:paraId="2558B6B1" w14:textId="77777777" w:rsidR="002A40C8" w:rsidRDefault="002A40C8" w:rsidP="00DE7430">
            <w:pPr>
              <w:pStyle w:val="tabulka-tucna"/>
            </w:pPr>
            <w:r>
              <w:t>NÚKIB</w:t>
            </w:r>
          </w:p>
        </w:tc>
        <w:tc>
          <w:tcPr>
            <w:tcW w:w="3071" w:type="dxa"/>
            <w:vAlign w:val="center"/>
          </w:tcPr>
          <w:p w14:paraId="57657838" w14:textId="77777777" w:rsidR="002A40C8" w:rsidRDefault="002A40C8" w:rsidP="00DE7430">
            <w:pPr>
              <w:pStyle w:val="tabulka-tucna"/>
            </w:pPr>
            <w:r>
              <w:t>nastaveno</w:t>
            </w:r>
          </w:p>
        </w:tc>
      </w:tr>
      <w:tr w:rsidR="002A40C8" w14:paraId="57DD86B9" w14:textId="77777777" w:rsidTr="00DE7430">
        <w:tc>
          <w:tcPr>
            <w:tcW w:w="3070" w:type="dxa"/>
            <w:vAlign w:val="center"/>
          </w:tcPr>
          <w:p w14:paraId="2BC67DC7" w14:textId="77777777" w:rsidR="002A40C8" w:rsidRDefault="002A40C8" w:rsidP="00DE7430">
            <w:pPr>
              <w:pStyle w:val="tabulka-normal"/>
            </w:pPr>
            <w:r w:rsidRPr="00D443CF">
              <w:t>Zakázano</w:t>
            </w:r>
          </w:p>
        </w:tc>
        <w:tc>
          <w:tcPr>
            <w:tcW w:w="3071" w:type="dxa"/>
            <w:vAlign w:val="center"/>
          </w:tcPr>
          <w:p w14:paraId="78D41248" w14:textId="77777777" w:rsidR="002A40C8" w:rsidRDefault="002A40C8" w:rsidP="00DE7430">
            <w:pPr>
              <w:pStyle w:val="tabulka-normal"/>
            </w:pPr>
            <w:r w:rsidRPr="00D443CF">
              <w:t>Zakázano</w:t>
            </w:r>
          </w:p>
        </w:tc>
        <w:tc>
          <w:tcPr>
            <w:tcW w:w="3071" w:type="dxa"/>
            <w:vAlign w:val="center"/>
          </w:tcPr>
          <w:p w14:paraId="7ACE4FEF" w14:textId="77777777" w:rsidR="002A40C8" w:rsidRPr="008A62E4" w:rsidRDefault="002A40C8" w:rsidP="00DE7430">
            <w:pPr>
              <w:pStyle w:val="tabulka-normal"/>
              <w:rPr>
                <w:i/>
              </w:rPr>
            </w:pPr>
            <w:r w:rsidRPr="008A62E4">
              <w:rPr>
                <w:i/>
              </w:rPr>
              <w:t>Zakázáno</w:t>
            </w:r>
          </w:p>
        </w:tc>
      </w:tr>
    </w:tbl>
    <w:p w14:paraId="68864DA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A9682E7" w14:textId="77777777" w:rsidTr="00DE7430">
        <w:tc>
          <w:tcPr>
            <w:tcW w:w="9212" w:type="dxa"/>
            <w:gridSpan w:val="3"/>
          </w:tcPr>
          <w:p w14:paraId="035D254F" w14:textId="77777777" w:rsidR="002A40C8" w:rsidRDefault="002A40C8" w:rsidP="00DE7430">
            <w:pPr>
              <w:pStyle w:val="Tabulkanadpis"/>
            </w:pPr>
            <w:r>
              <w:t>(064) Audit: Auditovat přístup globálních systémových objektů</w:t>
            </w:r>
          </w:p>
          <w:p w14:paraId="276CF8EE" w14:textId="77777777" w:rsidR="002A40C8" w:rsidRDefault="002A40C8" w:rsidP="00DE7430">
            <w:pPr>
              <w:pStyle w:val="Tabulkanadpis"/>
            </w:pPr>
            <w:r>
              <w:t>Audit: Audit the access of global system objects</w:t>
            </w:r>
          </w:p>
        </w:tc>
      </w:tr>
      <w:tr w:rsidR="002A40C8" w14:paraId="0F4FB28D" w14:textId="77777777" w:rsidTr="00DE7430">
        <w:tc>
          <w:tcPr>
            <w:tcW w:w="3070" w:type="dxa"/>
            <w:vAlign w:val="center"/>
          </w:tcPr>
          <w:p w14:paraId="1B28937D" w14:textId="77777777" w:rsidR="002A40C8" w:rsidRDefault="002A40C8" w:rsidP="00DE7430">
            <w:pPr>
              <w:pStyle w:val="tabulka-tucna"/>
            </w:pPr>
            <w:r>
              <w:t>Default</w:t>
            </w:r>
          </w:p>
        </w:tc>
        <w:tc>
          <w:tcPr>
            <w:tcW w:w="3071" w:type="dxa"/>
            <w:vAlign w:val="center"/>
          </w:tcPr>
          <w:p w14:paraId="7EAEE564" w14:textId="77777777" w:rsidR="002A40C8" w:rsidRDefault="002A40C8" w:rsidP="00DE7430">
            <w:pPr>
              <w:pStyle w:val="tabulka-tucna"/>
            </w:pPr>
            <w:r>
              <w:t>NÚKIB</w:t>
            </w:r>
          </w:p>
        </w:tc>
        <w:tc>
          <w:tcPr>
            <w:tcW w:w="3071" w:type="dxa"/>
            <w:vAlign w:val="center"/>
          </w:tcPr>
          <w:p w14:paraId="16A33C5E" w14:textId="77777777" w:rsidR="002A40C8" w:rsidRDefault="002A40C8" w:rsidP="00DE7430">
            <w:pPr>
              <w:pStyle w:val="tabulka-tucna"/>
            </w:pPr>
            <w:r>
              <w:t>nastaveno</w:t>
            </w:r>
          </w:p>
        </w:tc>
      </w:tr>
      <w:tr w:rsidR="002A40C8" w14:paraId="280872A1" w14:textId="77777777" w:rsidTr="00DE7430">
        <w:tc>
          <w:tcPr>
            <w:tcW w:w="3070" w:type="dxa"/>
            <w:vAlign w:val="center"/>
          </w:tcPr>
          <w:p w14:paraId="7F817AE0" w14:textId="77777777" w:rsidR="002A40C8" w:rsidRDefault="002A40C8" w:rsidP="00DE7430">
            <w:pPr>
              <w:pStyle w:val="tabulka-normal"/>
            </w:pPr>
            <w:r w:rsidRPr="00D443CF">
              <w:t>Nedefinováno</w:t>
            </w:r>
          </w:p>
        </w:tc>
        <w:tc>
          <w:tcPr>
            <w:tcW w:w="3071" w:type="dxa"/>
            <w:vAlign w:val="center"/>
          </w:tcPr>
          <w:p w14:paraId="2553D14C" w14:textId="77777777" w:rsidR="002A40C8" w:rsidRDefault="002A40C8" w:rsidP="00DE7430">
            <w:pPr>
              <w:pStyle w:val="tabulka-normal"/>
            </w:pPr>
            <w:r w:rsidRPr="00D443CF">
              <w:t>Zakázáno</w:t>
            </w:r>
          </w:p>
        </w:tc>
        <w:tc>
          <w:tcPr>
            <w:tcW w:w="3071" w:type="dxa"/>
            <w:vAlign w:val="center"/>
          </w:tcPr>
          <w:p w14:paraId="1B911612" w14:textId="77777777" w:rsidR="002A40C8" w:rsidRPr="008A62E4" w:rsidRDefault="002A40C8" w:rsidP="00DE7430">
            <w:pPr>
              <w:pStyle w:val="tabulka-normal"/>
              <w:rPr>
                <w:i/>
              </w:rPr>
            </w:pPr>
            <w:r w:rsidRPr="008A62E4">
              <w:rPr>
                <w:i/>
              </w:rPr>
              <w:t>Zakázáno</w:t>
            </w:r>
          </w:p>
        </w:tc>
      </w:tr>
    </w:tbl>
    <w:p w14:paraId="672245E8" w14:textId="77777777" w:rsidR="002A40C8" w:rsidRDefault="002A40C8" w:rsidP="002A40C8">
      <w:pPr>
        <w:pStyle w:val="Normln-oddeleni-tabulky"/>
      </w:pPr>
    </w:p>
    <w:p w14:paraId="28E0B0B2" w14:textId="77777777" w:rsidR="002A40C8" w:rsidRDefault="002A40C8" w:rsidP="002A40C8">
      <w:pPr>
        <w:spacing w:before="0" w:after="200"/>
        <w:jc w:val="left"/>
        <w:rPr>
          <w:sz w:val="16"/>
        </w:rPr>
      </w:pPr>
      <w:r>
        <w:br w:type="page"/>
      </w:r>
    </w:p>
    <w:p w14:paraId="4EE76738"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CCA6AC1" w14:textId="77777777" w:rsidTr="00DE7430">
        <w:tc>
          <w:tcPr>
            <w:tcW w:w="9212" w:type="dxa"/>
            <w:gridSpan w:val="3"/>
          </w:tcPr>
          <w:p w14:paraId="1E6F9EEC" w14:textId="77777777" w:rsidR="002A40C8" w:rsidRDefault="002A40C8" w:rsidP="00DE7430">
            <w:pPr>
              <w:pStyle w:val="Tabulkanadpis"/>
            </w:pPr>
            <w:r>
              <w:t>(065) Audit: Není-li možno protokolovat audity zabezpečení, vypnout okamžitě systém</w:t>
            </w:r>
          </w:p>
          <w:p w14:paraId="3B307377" w14:textId="77777777" w:rsidR="002A40C8" w:rsidRDefault="002A40C8" w:rsidP="00DE7430">
            <w:pPr>
              <w:pStyle w:val="Tabulkanadpis"/>
            </w:pPr>
            <w:r>
              <w:t>Audit: Shut down system immediately if unable to log security audits</w:t>
            </w:r>
          </w:p>
        </w:tc>
      </w:tr>
      <w:tr w:rsidR="002A40C8" w14:paraId="5980E8C0" w14:textId="77777777" w:rsidTr="00DE7430">
        <w:tc>
          <w:tcPr>
            <w:tcW w:w="3070" w:type="dxa"/>
            <w:vAlign w:val="center"/>
          </w:tcPr>
          <w:p w14:paraId="0C6E55BE" w14:textId="77777777" w:rsidR="002A40C8" w:rsidRDefault="002A40C8" w:rsidP="00DE7430">
            <w:pPr>
              <w:pStyle w:val="tabulka-tucna"/>
            </w:pPr>
            <w:r>
              <w:t>Default</w:t>
            </w:r>
          </w:p>
        </w:tc>
        <w:tc>
          <w:tcPr>
            <w:tcW w:w="3071" w:type="dxa"/>
            <w:vAlign w:val="center"/>
          </w:tcPr>
          <w:p w14:paraId="7FDC1583" w14:textId="77777777" w:rsidR="002A40C8" w:rsidRDefault="002A40C8" w:rsidP="00DE7430">
            <w:pPr>
              <w:pStyle w:val="tabulka-tucna"/>
            </w:pPr>
            <w:r>
              <w:t>NÚKIB</w:t>
            </w:r>
          </w:p>
        </w:tc>
        <w:tc>
          <w:tcPr>
            <w:tcW w:w="3071" w:type="dxa"/>
            <w:vAlign w:val="center"/>
          </w:tcPr>
          <w:p w14:paraId="39324B56" w14:textId="77777777" w:rsidR="002A40C8" w:rsidRDefault="002A40C8" w:rsidP="00DE7430">
            <w:pPr>
              <w:pStyle w:val="tabulka-tucna"/>
            </w:pPr>
            <w:r>
              <w:t>nastaveno</w:t>
            </w:r>
          </w:p>
        </w:tc>
      </w:tr>
      <w:tr w:rsidR="002A40C8" w14:paraId="6F1581A4" w14:textId="77777777" w:rsidTr="00DE7430">
        <w:tc>
          <w:tcPr>
            <w:tcW w:w="3070" w:type="dxa"/>
            <w:vAlign w:val="center"/>
          </w:tcPr>
          <w:p w14:paraId="416DE4AB" w14:textId="77777777" w:rsidR="002A40C8" w:rsidRDefault="002A40C8" w:rsidP="00DE7430">
            <w:pPr>
              <w:pStyle w:val="tabulka-normal"/>
            </w:pPr>
            <w:r w:rsidRPr="00D443CF">
              <w:t>Zakázáno</w:t>
            </w:r>
          </w:p>
        </w:tc>
        <w:tc>
          <w:tcPr>
            <w:tcW w:w="3071" w:type="dxa"/>
            <w:vAlign w:val="center"/>
          </w:tcPr>
          <w:p w14:paraId="2FEA4293" w14:textId="77777777" w:rsidR="002A40C8" w:rsidRDefault="002A40C8" w:rsidP="00DE7430">
            <w:pPr>
              <w:pStyle w:val="tabulka-normal"/>
            </w:pPr>
            <w:r w:rsidRPr="00D443CF">
              <w:t>Zakázáno</w:t>
            </w:r>
          </w:p>
        </w:tc>
        <w:tc>
          <w:tcPr>
            <w:tcW w:w="3071" w:type="dxa"/>
            <w:vAlign w:val="center"/>
          </w:tcPr>
          <w:p w14:paraId="4908BBB2" w14:textId="77777777" w:rsidR="002A40C8" w:rsidRPr="008A62E4" w:rsidRDefault="002A40C8" w:rsidP="00DE7430">
            <w:pPr>
              <w:pStyle w:val="tabulka-normal"/>
              <w:rPr>
                <w:i/>
              </w:rPr>
            </w:pPr>
            <w:r w:rsidRPr="008A62E4">
              <w:rPr>
                <w:i/>
              </w:rPr>
              <w:t>Zakázáno</w:t>
            </w:r>
          </w:p>
        </w:tc>
      </w:tr>
    </w:tbl>
    <w:p w14:paraId="271B5296" w14:textId="77777777" w:rsidR="002A40C8" w:rsidRDefault="002A40C8" w:rsidP="002A40C8">
      <w:pPr>
        <w:pStyle w:val="Normln-oddeleni-tabulky"/>
      </w:pPr>
    </w:p>
    <w:p w14:paraId="5E3C0E7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5E8D046" w14:textId="77777777" w:rsidTr="00DE7430">
        <w:tc>
          <w:tcPr>
            <w:tcW w:w="9212" w:type="dxa"/>
            <w:gridSpan w:val="3"/>
          </w:tcPr>
          <w:p w14:paraId="41030FF8" w14:textId="77777777" w:rsidR="002A40C8" w:rsidRDefault="002A40C8" w:rsidP="00DE7430">
            <w:pPr>
              <w:pStyle w:val="Tabulkanadpis"/>
            </w:pPr>
            <w:r>
              <w:t>(066) Audit: Vynutit přednost nastavení podkategorie zásad auditování před nastavením kategorie zásad auditování</w:t>
            </w:r>
          </w:p>
          <w:p w14:paraId="2D886DCB" w14:textId="77777777" w:rsidR="002A40C8" w:rsidRDefault="002A40C8" w:rsidP="00DE7430">
            <w:pPr>
              <w:pStyle w:val="Tabulkanadpis"/>
            </w:pPr>
            <w:r>
              <w:t>Audit: Force audit policy subcategory settings to override audit policy category settings</w:t>
            </w:r>
          </w:p>
        </w:tc>
      </w:tr>
      <w:tr w:rsidR="002A40C8" w14:paraId="40BFB1C1" w14:textId="77777777" w:rsidTr="00DE7430">
        <w:tc>
          <w:tcPr>
            <w:tcW w:w="3070" w:type="dxa"/>
            <w:vAlign w:val="center"/>
          </w:tcPr>
          <w:p w14:paraId="2F8AEADE" w14:textId="77777777" w:rsidR="002A40C8" w:rsidRDefault="002A40C8" w:rsidP="00DE7430">
            <w:pPr>
              <w:pStyle w:val="tabulka-tucna"/>
            </w:pPr>
            <w:r>
              <w:t>Default</w:t>
            </w:r>
          </w:p>
        </w:tc>
        <w:tc>
          <w:tcPr>
            <w:tcW w:w="3071" w:type="dxa"/>
            <w:vAlign w:val="center"/>
          </w:tcPr>
          <w:p w14:paraId="7F610D87" w14:textId="77777777" w:rsidR="002A40C8" w:rsidRDefault="002A40C8" w:rsidP="00DE7430">
            <w:pPr>
              <w:pStyle w:val="tabulka-tucna"/>
            </w:pPr>
            <w:r>
              <w:t>NÚKIB</w:t>
            </w:r>
          </w:p>
        </w:tc>
        <w:tc>
          <w:tcPr>
            <w:tcW w:w="3071" w:type="dxa"/>
            <w:vAlign w:val="center"/>
          </w:tcPr>
          <w:p w14:paraId="4950EDCD" w14:textId="77777777" w:rsidR="002A40C8" w:rsidRDefault="002A40C8" w:rsidP="00DE7430">
            <w:pPr>
              <w:pStyle w:val="tabulka-tucna"/>
            </w:pPr>
            <w:r>
              <w:t>nastaveno</w:t>
            </w:r>
          </w:p>
        </w:tc>
      </w:tr>
      <w:tr w:rsidR="002A40C8" w14:paraId="2356C806" w14:textId="77777777" w:rsidTr="00DE7430">
        <w:tc>
          <w:tcPr>
            <w:tcW w:w="3070" w:type="dxa"/>
            <w:vAlign w:val="center"/>
          </w:tcPr>
          <w:p w14:paraId="1513229E" w14:textId="77777777" w:rsidR="002A40C8" w:rsidRDefault="002A40C8" w:rsidP="00DE7430">
            <w:pPr>
              <w:pStyle w:val="tabulka-normal"/>
            </w:pPr>
            <w:r w:rsidRPr="00D443CF">
              <w:t>Nedefinováno</w:t>
            </w:r>
          </w:p>
        </w:tc>
        <w:tc>
          <w:tcPr>
            <w:tcW w:w="3071" w:type="dxa"/>
            <w:vAlign w:val="center"/>
          </w:tcPr>
          <w:p w14:paraId="1A23B149" w14:textId="77777777" w:rsidR="002A40C8" w:rsidRDefault="002A40C8" w:rsidP="00DE7430">
            <w:pPr>
              <w:pStyle w:val="tabulka-normal"/>
            </w:pPr>
            <w:r>
              <w:t>Zakázáno</w:t>
            </w:r>
          </w:p>
          <w:p w14:paraId="66550599" w14:textId="77777777" w:rsidR="002A40C8" w:rsidRDefault="002A40C8" w:rsidP="00DE7430">
            <w:pPr>
              <w:pStyle w:val="tabulka-normal"/>
            </w:pPr>
            <w:r w:rsidRPr="00D443CF">
              <w:t>(původní způsob auditování)</w:t>
            </w:r>
          </w:p>
        </w:tc>
        <w:tc>
          <w:tcPr>
            <w:tcW w:w="3071" w:type="dxa"/>
            <w:vAlign w:val="center"/>
          </w:tcPr>
          <w:p w14:paraId="66C4B4BE" w14:textId="77777777" w:rsidR="002A40C8" w:rsidRPr="008A62E4" w:rsidRDefault="002A40C8" w:rsidP="00DE7430">
            <w:pPr>
              <w:pStyle w:val="tabulka-normal"/>
              <w:rPr>
                <w:i/>
              </w:rPr>
            </w:pPr>
            <w:r w:rsidRPr="008A62E4">
              <w:rPr>
                <w:i/>
              </w:rPr>
              <w:t>Zakázáno</w:t>
            </w:r>
          </w:p>
        </w:tc>
      </w:tr>
    </w:tbl>
    <w:p w14:paraId="5344505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DB32BB3" w14:textId="77777777" w:rsidTr="00DE7430">
        <w:tc>
          <w:tcPr>
            <w:tcW w:w="9212" w:type="dxa"/>
            <w:gridSpan w:val="3"/>
          </w:tcPr>
          <w:p w14:paraId="7ECB025A" w14:textId="77777777" w:rsidR="002A40C8" w:rsidRDefault="002A40C8" w:rsidP="00DE7430">
            <w:pPr>
              <w:pStyle w:val="Tabulkanadpis"/>
            </w:pPr>
            <w:r>
              <w:t>(073) Interaktivní přihlašování: Limit pro nečinnost počítače</w:t>
            </w:r>
          </w:p>
          <w:p w14:paraId="4D263459" w14:textId="77777777" w:rsidR="002A40C8" w:rsidRDefault="002A40C8" w:rsidP="00DE7430">
            <w:pPr>
              <w:pStyle w:val="Tabulkanadpis"/>
            </w:pPr>
            <w:r>
              <w:t>Interactive logon: Machine inactivity limit</w:t>
            </w:r>
          </w:p>
        </w:tc>
      </w:tr>
      <w:tr w:rsidR="002A40C8" w14:paraId="7970845A" w14:textId="77777777" w:rsidTr="00DE7430">
        <w:tc>
          <w:tcPr>
            <w:tcW w:w="3070" w:type="dxa"/>
            <w:vAlign w:val="center"/>
          </w:tcPr>
          <w:p w14:paraId="6DA0450C" w14:textId="77777777" w:rsidR="002A40C8" w:rsidRDefault="002A40C8" w:rsidP="00DE7430">
            <w:pPr>
              <w:pStyle w:val="tabulka-tucna"/>
            </w:pPr>
            <w:r>
              <w:t>Default</w:t>
            </w:r>
          </w:p>
        </w:tc>
        <w:tc>
          <w:tcPr>
            <w:tcW w:w="3071" w:type="dxa"/>
            <w:vAlign w:val="center"/>
          </w:tcPr>
          <w:p w14:paraId="3885C117" w14:textId="77777777" w:rsidR="002A40C8" w:rsidRDefault="002A40C8" w:rsidP="00DE7430">
            <w:pPr>
              <w:pStyle w:val="tabulka-tucna"/>
            </w:pPr>
            <w:r>
              <w:t>NÚKIB</w:t>
            </w:r>
          </w:p>
        </w:tc>
        <w:tc>
          <w:tcPr>
            <w:tcW w:w="3071" w:type="dxa"/>
            <w:vAlign w:val="center"/>
          </w:tcPr>
          <w:p w14:paraId="7E4D6033" w14:textId="77777777" w:rsidR="002A40C8" w:rsidRDefault="002A40C8" w:rsidP="00DE7430">
            <w:pPr>
              <w:pStyle w:val="tabulka-tucna"/>
            </w:pPr>
            <w:r>
              <w:t>nastaveno</w:t>
            </w:r>
          </w:p>
        </w:tc>
      </w:tr>
      <w:tr w:rsidR="002A40C8" w14:paraId="5B359DB0" w14:textId="77777777" w:rsidTr="00DE7430">
        <w:tc>
          <w:tcPr>
            <w:tcW w:w="3070" w:type="dxa"/>
            <w:vAlign w:val="center"/>
          </w:tcPr>
          <w:p w14:paraId="6C926C66" w14:textId="77777777" w:rsidR="002A40C8" w:rsidRDefault="002A40C8" w:rsidP="00DE7430">
            <w:pPr>
              <w:pStyle w:val="tabulka-normal"/>
            </w:pPr>
            <w:r w:rsidRPr="00D443CF">
              <w:t>Nedefinováno</w:t>
            </w:r>
          </w:p>
        </w:tc>
        <w:tc>
          <w:tcPr>
            <w:tcW w:w="3071" w:type="dxa"/>
            <w:vAlign w:val="center"/>
          </w:tcPr>
          <w:p w14:paraId="48558110" w14:textId="77777777" w:rsidR="002A40C8" w:rsidRDefault="002A40C8" w:rsidP="00DE7430">
            <w:pPr>
              <w:pStyle w:val="tabulka-normal"/>
            </w:pPr>
            <w:r w:rsidRPr="00D443CF">
              <w:t>900 s</w:t>
            </w:r>
          </w:p>
        </w:tc>
        <w:tc>
          <w:tcPr>
            <w:tcW w:w="3071" w:type="dxa"/>
            <w:vAlign w:val="center"/>
          </w:tcPr>
          <w:p w14:paraId="13450DF8" w14:textId="77777777" w:rsidR="002A40C8" w:rsidRPr="008A62E4" w:rsidRDefault="002A40C8" w:rsidP="00DE7430">
            <w:pPr>
              <w:pStyle w:val="tabulka-normal"/>
              <w:rPr>
                <w:i/>
              </w:rPr>
            </w:pPr>
            <w:r w:rsidRPr="008A62E4">
              <w:rPr>
                <w:i/>
              </w:rPr>
              <w:t>900 s</w:t>
            </w:r>
          </w:p>
        </w:tc>
      </w:tr>
    </w:tbl>
    <w:p w14:paraId="32EF446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798E5F2" w14:textId="77777777" w:rsidTr="00DE7430">
        <w:tc>
          <w:tcPr>
            <w:tcW w:w="9212" w:type="dxa"/>
            <w:gridSpan w:val="3"/>
          </w:tcPr>
          <w:p w14:paraId="2020DB1F" w14:textId="77777777" w:rsidR="002A40C8" w:rsidRDefault="002A40C8" w:rsidP="00DE7430">
            <w:pPr>
              <w:pStyle w:val="Tabulkanadpis"/>
            </w:pPr>
            <w:r>
              <w:t>(076) Interaktivní přihlašování: Nadpis zprávy pro uživatele pokoušející se přihlásit</w:t>
            </w:r>
          </w:p>
          <w:p w14:paraId="2782FFB7" w14:textId="77777777" w:rsidR="002A40C8" w:rsidRDefault="002A40C8" w:rsidP="00DE7430">
            <w:pPr>
              <w:pStyle w:val="Tabulkanadpis"/>
            </w:pPr>
            <w:r>
              <w:t>Interactive logon: Message title for users attempting to log on</w:t>
            </w:r>
          </w:p>
        </w:tc>
      </w:tr>
      <w:tr w:rsidR="002A40C8" w14:paraId="1304ED0B" w14:textId="77777777" w:rsidTr="00DE7430">
        <w:tc>
          <w:tcPr>
            <w:tcW w:w="3070" w:type="dxa"/>
            <w:vAlign w:val="center"/>
          </w:tcPr>
          <w:p w14:paraId="6FBA6647" w14:textId="77777777" w:rsidR="002A40C8" w:rsidRDefault="002A40C8" w:rsidP="00DE7430">
            <w:pPr>
              <w:pStyle w:val="tabulka-tucna"/>
            </w:pPr>
            <w:r>
              <w:t>Default</w:t>
            </w:r>
          </w:p>
        </w:tc>
        <w:tc>
          <w:tcPr>
            <w:tcW w:w="3071" w:type="dxa"/>
            <w:vAlign w:val="center"/>
          </w:tcPr>
          <w:p w14:paraId="5CF2AB2D" w14:textId="77777777" w:rsidR="002A40C8" w:rsidRDefault="002A40C8" w:rsidP="00DE7430">
            <w:pPr>
              <w:pStyle w:val="tabulka-tucna"/>
            </w:pPr>
            <w:r>
              <w:t>NÚKIB</w:t>
            </w:r>
          </w:p>
        </w:tc>
        <w:tc>
          <w:tcPr>
            <w:tcW w:w="3071" w:type="dxa"/>
            <w:vAlign w:val="center"/>
          </w:tcPr>
          <w:p w14:paraId="649DC113" w14:textId="77777777" w:rsidR="002A40C8" w:rsidRDefault="002A40C8" w:rsidP="00DE7430">
            <w:pPr>
              <w:pStyle w:val="tabulka-tucna"/>
            </w:pPr>
            <w:r>
              <w:t>nastaveno</w:t>
            </w:r>
          </w:p>
        </w:tc>
      </w:tr>
      <w:tr w:rsidR="002A40C8" w14:paraId="5D404C2A" w14:textId="77777777" w:rsidTr="00DE7430">
        <w:tc>
          <w:tcPr>
            <w:tcW w:w="3070" w:type="dxa"/>
            <w:vAlign w:val="center"/>
          </w:tcPr>
          <w:p w14:paraId="3F066B21" w14:textId="77777777" w:rsidR="002A40C8" w:rsidRDefault="002A40C8" w:rsidP="00DE7430">
            <w:pPr>
              <w:pStyle w:val="tabulka-normal"/>
            </w:pPr>
            <w:r w:rsidRPr="00D443CF">
              <w:t>Blank</w:t>
            </w:r>
          </w:p>
        </w:tc>
        <w:tc>
          <w:tcPr>
            <w:tcW w:w="3071" w:type="dxa"/>
            <w:vAlign w:val="center"/>
          </w:tcPr>
          <w:p w14:paraId="7448AA4D" w14:textId="77777777" w:rsidR="002A40C8" w:rsidRDefault="002A40C8" w:rsidP="00DE7430">
            <w:pPr>
              <w:pStyle w:val="tabulka-normal"/>
            </w:pPr>
            <w:r w:rsidRPr="00D443CF">
              <w:t>“Upozornění”</w:t>
            </w:r>
          </w:p>
        </w:tc>
        <w:tc>
          <w:tcPr>
            <w:tcW w:w="3071" w:type="dxa"/>
            <w:vAlign w:val="center"/>
          </w:tcPr>
          <w:p w14:paraId="22BA3998" w14:textId="77777777" w:rsidR="002A40C8" w:rsidRPr="008A62E4" w:rsidRDefault="002A40C8" w:rsidP="00DE7430">
            <w:pPr>
              <w:pStyle w:val="tabulka-normal"/>
              <w:rPr>
                <w:i/>
              </w:rPr>
            </w:pPr>
            <w:r w:rsidRPr="008A62E4">
              <w:rPr>
                <w:i/>
              </w:rPr>
              <w:t>„Upozornění“</w:t>
            </w:r>
          </w:p>
        </w:tc>
      </w:tr>
    </w:tbl>
    <w:p w14:paraId="06B6E03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AEB8D3C" w14:textId="77777777" w:rsidTr="00DE7430">
        <w:tc>
          <w:tcPr>
            <w:tcW w:w="9212" w:type="dxa"/>
            <w:gridSpan w:val="3"/>
          </w:tcPr>
          <w:p w14:paraId="30C39816" w14:textId="77777777" w:rsidR="002A40C8" w:rsidRDefault="002A40C8" w:rsidP="00DE7430">
            <w:pPr>
              <w:pStyle w:val="Tabulkanadpis"/>
            </w:pPr>
            <w:r>
              <w:t>(077) Interaktivní přihlašování: Nevyžadovat stisknutí kláves Ctrl+Alt+Del</w:t>
            </w:r>
          </w:p>
          <w:p w14:paraId="5AAE4720" w14:textId="77777777" w:rsidR="002A40C8" w:rsidRDefault="002A40C8" w:rsidP="00DE7430">
            <w:pPr>
              <w:pStyle w:val="Tabulkanadpis"/>
            </w:pPr>
            <w:r>
              <w:t>Interactive logon: Do not require CTRL+ALT+DEL</w:t>
            </w:r>
          </w:p>
        </w:tc>
      </w:tr>
      <w:tr w:rsidR="002A40C8" w14:paraId="64FAE253" w14:textId="77777777" w:rsidTr="00DE7430">
        <w:tc>
          <w:tcPr>
            <w:tcW w:w="3070" w:type="dxa"/>
            <w:vAlign w:val="center"/>
          </w:tcPr>
          <w:p w14:paraId="6996253D" w14:textId="77777777" w:rsidR="002A40C8" w:rsidRDefault="002A40C8" w:rsidP="00DE7430">
            <w:pPr>
              <w:pStyle w:val="tabulka-tucna"/>
            </w:pPr>
            <w:r>
              <w:t>Default</w:t>
            </w:r>
          </w:p>
        </w:tc>
        <w:tc>
          <w:tcPr>
            <w:tcW w:w="3071" w:type="dxa"/>
            <w:vAlign w:val="center"/>
          </w:tcPr>
          <w:p w14:paraId="401F8B79" w14:textId="77777777" w:rsidR="002A40C8" w:rsidRDefault="002A40C8" w:rsidP="00DE7430">
            <w:pPr>
              <w:pStyle w:val="tabulka-tucna"/>
            </w:pPr>
            <w:r>
              <w:t>NÚKIB</w:t>
            </w:r>
          </w:p>
        </w:tc>
        <w:tc>
          <w:tcPr>
            <w:tcW w:w="3071" w:type="dxa"/>
            <w:vAlign w:val="center"/>
          </w:tcPr>
          <w:p w14:paraId="15367388" w14:textId="77777777" w:rsidR="002A40C8" w:rsidRDefault="002A40C8" w:rsidP="00DE7430">
            <w:pPr>
              <w:pStyle w:val="tabulka-tucna"/>
            </w:pPr>
            <w:r>
              <w:t>nastaveno</w:t>
            </w:r>
          </w:p>
        </w:tc>
      </w:tr>
      <w:tr w:rsidR="002A40C8" w14:paraId="56E219F0" w14:textId="77777777" w:rsidTr="00DE7430">
        <w:tc>
          <w:tcPr>
            <w:tcW w:w="3070" w:type="dxa"/>
            <w:vAlign w:val="center"/>
          </w:tcPr>
          <w:p w14:paraId="07C973A8" w14:textId="77777777" w:rsidR="002A40C8" w:rsidRDefault="002A40C8" w:rsidP="00DE7430">
            <w:pPr>
              <w:pStyle w:val="tabulka-normal"/>
            </w:pPr>
            <w:r w:rsidRPr="00D443CF">
              <w:t>Nedefinováno</w:t>
            </w:r>
          </w:p>
        </w:tc>
        <w:tc>
          <w:tcPr>
            <w:tcW w:w="3071" w:type="dxa"/>
            <w:vAlign w:val="center"/>
          </w:tcPr>
          <w:p w14:paraId="56669DEA" w14:textId="77777777" w:rsidR="002A40C8" w:rsidRDefault="002A40C8" w:rsidP="00DE7430">
            <w:pPr>
              <w:pStyle w:val="tabulka-normal"/>
            </w:pPr>
            <w:r w:rsidRPr="00D443CF">
              <w:t>Zakázáno</w:t>
            </w:r>
          </w:p>
        </w:tc>
        <w:tc>
          <w:tcPr>
            <w:tcW w:w="3071" w:type="dxa"/>
            <w:vAlign w:val="center"/>
          </w:tcPr>
          <w:p w14:paraId="39C50874" w14:textId="77777777" w:rsidR="002A40C8" w:rsidRPr="008A62E4" w:rsidRDefault="002A40C8" w:rsidP="00DE7430">
            <w:pPr>
              <w:pStyle w:val="tabulka-normal"/>
              <w:rPr>
                <w:i/>
              </w:rPr>
            </w:pPr>
            <w:r w:rsidRPr="008A62E4">
              <w:rPr>
                <w:i/>
              </w:rPr>
              <w:t>Zakázáno</w:t>
            </w:r>
          </w:p>
        </w:tc>
      </w:tr>
    </w:tbl>
    <w:p w14:paraId="3B09F730"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81CF02C" w14:textId="77777777" w:rsidTr="00DE7430">
        <w:tc>
          <w:tcPr>
            <w:tcW w:w="9212" w:type="dxa"/>
            <w:gridSpan w:val="3"/>
          </w:tcPr>
          <w:p w14:paraId="085CAE9A" w14:textId="77777777" w:rsidR="002A40C8" w:rsidRDefault="002A40C8" w:rsidP="00DE7430">
            <w:pPr>
              <w:pStyle w:val="Tabulkanadpis"/>
            </w:pPr>
            <w:r>
              <w:t>(078) Interaktivní přihlašování: Nezobrazovat naposledy použité uživatelské jméno</w:t>
            </w:r>
          </w:p>
          <w:p w14:paraId="66A30C54" w14:textId="77777777" w:rsidR="002A40C8" w:rsidRDefault="002A40C8" w:rsidP="00DE7430">
            <w:pPr>
              <w:pStyle w:val="Tabulkanadpis"/>
            </w:pPr>
            <w:r>
              <w:t>Interactive logon: Do not display last user name</w:t>
            </w:r>
          </w:p>
        </w:tc>
      </w:tr>
      <w:tr w:rsidR="002A40C8" w14:paraId="0741E460" w14:textId="77777777" w:rsidTr="00DE7430">
        <w:tc>
          <w:tcPr>
            <w:tcW w:w="3070" w:type="dxa"/>
            <w:vAlign w:val="center"/>
          </w:tcPr>
          <w:p w14:paraId="293692EA" w14:textId="77777777" w:rsidR="002A40C8" w:rsidRDefault="002A40C8" w:rsidP="00DE7430">
            <w:pPr>
              <w:pStyle w:val="tabulka-tucna"/>
            </w:pPr>
            <w:r>
              <w:t>Default</w:t>
            </w:r>
          </w:p>
        </w:tc>
        <w:tc>
          <w:tcPr>
            <w:tcW w:w="3071" w:type="dxa"/>
            <w:vAlign w:val="center"/>
          </w:tcPr>
          <w:p w14:paraId="2DAEE710" w14:textId="77777777" w:rsidR="002A40C8" w:rsidRDefault="002A40C8" w:rsidP="00DE7430">
            <w:pPr>
              <w:pStyle w:val="tabulka-tucna"/>
            </w:pPr>
            <w:r>
              <w:t>NÚKIB</w:t>
            </w:r>
          </w:p>
        </w:tc>
        <w:tc>
          <w:tcPr>
            <w:tcW w:w="3071" w:type="dxa"/>
            <w:vAlign w:val="center"/>
          </w:tcPr>
          <w:p w14:paraId="29E3124D" w14:textId="77777777" w:rsidR="002A40C8" w:rsidRDefault="002A40C8" w:rsidP="00DE7430">
            <w:pPr>
              <w:pStyle w:val="tabulka-tucna"/>
            </w:pPr>
            <w:r>
              <w:t>nastaveno</w:t>
            </w:r>
          </w:p>
        </w:tc>
      </w:tr>
      <w:tr w:rsidR="002A40C8" w14:paraId="72AC252A" w14:textId="77777777" w:rsidTr="00DE7430">
        <w:tc>
          <w:tcPr>
            <w:tcW w:w="3070" w:type="dxa"/>
            <w:vAlign w:val="center"/>
          </w:tcPr>
          <w:p w14:paraId="05E2E689" w14:textId="77777777" w:rsidR="002A40C8" w:rsidRDefault="002A40C8" w:rsidP="00DE7430">
            <w:pPr>
              <w:pStyle w:val="tabulka-normal"/>
            </w:pPr>
            <w:r w:rsidRPr="00D443CF">
              <w:t>Zakázáno</w:t>
            </w:r>
          </w:p>
        </w:tc>
        <w:tc>
          <w:tcPr>
            <w:tcW w:w="3071" w:type="dxa"/>
            <w:vAlign w:val="center"/>
          </w:tcPr>
          <w:p w14:paraId="6CB2B6F6" w14:textId="77777777" w:rsidR="002A40C8" w:rsidRDefault="002A40C8" w:rsidP="00DE7430">
            <w:pPr>
              <w:pStyle w:val="tabulka-normal"/>
            </w:pPr>
            <w:r w:rsidRPr="00D443CF">
              <w:t>Povoleno</w:t>
            </w:r>
          </w:p>
        </w:tc>
        <w:tc>
          <w:tcPr>
            <w:tcW w:w="3071" w:type="dxa"/>
            <w:vAlign w:val="center"/>
          </w:tcPr>
          <w:p w14:paraId="1F21E71E" w14:textId="77777777" w:rsidR="002A40C8" w:rsidRPr="008A62E4" w:rsidRDefault="002A40C8" w:rsidP="00DE7430">
            <w:pPr>
              <w:pStyle w:val="tabulka-normal"/>
              <w:rPr>
                <w:i/>
              </w:rPr>
            </w:pPr>
            <w:r w:rsidRPr="008A62E4">
              <w:rPr>
                <w:i/>
              </w:rPr>
              <w:t>Povoleno</w:t>
            </w:r>
          </w:p>
        </w:tc>
      </w:tr>
    </w:tbl>
    <w:p w14:paraId="511AB019" w14:textId="77777777" w:rsidR="002A40C8" w:rsidRDefault="002A40C8" w:rsidP="002A40C8">
      <w:pPr>
        <w:pStyle w:val="Normln-oddeleni-tabulky"/>
      </w:pPr>
    </w:p>
    <w:p w14:paraId="07E28208" w14:textId="77777777" w:rsidR="002A40C8" w:rsidRDefault="002A40C8" w:rsidP="002A40C8">
      <w:pPr>
        <w:spacing w:before="0" w:after="200"/>
        <w:jc w:val="left"/>
        <w:rPr>
          <w:sz w:val="16"/>
        </w:rPr>
      </w:pPr>
      <w:r>
        <w:br w:type="page"/>
      </w:r>
    </w:p>
    <w:p w14:paraId="17A3234F"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70FA56D" w14:textId="77777777" w:rsidTr="00DE7430">
        <w:tc>
          <w:tcPr>
            <w:tcW w:w="9212" w:type="dxa"/>
            <w:gridSpan w:val="3"/>
          </w:tcPr>
          <w:p w14:paraId="688E3C3A" w14:textId="77777777" w:rsidR="002A40C8" w:rsidRDefault="002A40C8" w:rsidP="00DE7430">
            <w:pPr>
              <w:pStyle w:val="Tabulkanadpis"/>
            </w:pPr>
            <w:r>
              <w:t>(082) Interaktivní přihlašování: Text zprávy pro uživatele pokoušející se přihlásit</w:t>
            </w:r>
          </w:p>
          <w:p w14:paraId="33A9758E" w14:textId="77777777" w:rsidR="002A40C8" w:rsidRDefault="002A40C8" w:rsidP="00DE7430">
            <w:pPr>
              <w:pStyle w:val="Tabulkanadpis"/>
            </w:pPr>
            <w:r>
              <w:t>Interactive logon: Message text for users attempting to log on</w:t>
            </w:r>
          </w:p>
        </w:tc>
      </w:tr>
      <w:tr w:rsidR="002A40C8" w14:paraId="73B64B64" w14:textId="77777777" w:rsidTr="00DE7430">
        <w:tc>
          <w:tcPr>
            <w:tcW w:w="3070" w:type="dxa"/>
            <w:vAlign w:val="center"/>
          </w:tcPr>
          <w:p w14:paraId="7E49FC18" w14:textId="77777777" w:rsidR="002A40C8" w:rsidRDefault="002A40C8" w:rsidP="00DE7430">
            <w:pPr>
              <w:pStyle w:val="tabulka-tucna"/>
            </w:pPr>
            <w:r>
              <w:t>Default</w:t>
            </w:r>
          </w:p>
        </w:tc>
        <w:tc>
          <w:tcPr>
            <w:tcW w:w="3071" w:type="dxa"/>
            <w:vAlign w:val="center"/>
          </w:tcPr>
          <w:p w14:paraId="77591914" w14:textId="77777777" w:rsidR="002A40C8" w:rsidRDefault="002A40C8" w:rsidP="00DE7430">
            <w:pPr>
              <w:pStyle w:val="tabulka-tucna"/>
            </w:pPr>
            <w:r>
              <w:t>NÚKIB</w:t>
            </w:r>
          </w:p>
        </w:tc>
        <w:tc>
          <w:tcPr>
            <w:tcW w:w="3071" w:type="dxa"/>
            <w:vAlign w:val="center"/>
          </w:tcPr>
          <w:p w14:paraId="302417EA" w14:textId="77777777" w:rsidR="002A40C8" w:rsidRDefault="002A40C8" w:rsidP="00DE7430">
            <w:pPr>
              <w:pStyle w:val="tabulka-tucna"/>
            </w:pPr>
            <w:r>
              <w:t>nastaveno</w:t>
            </w:r>
          </w:p>
        </w:tc>
      </w:tr>
      <w:tr w:rsidR="002A40C8" w14:paraId="585BE550" w14:textId="77777777" w:rsidTr="00DE7430">
        <w:tc>
          <w:tcPr>
            <w:tcW w:w="3070" w:type="dxa"/>
            <w:vAlign w:val="center"/>
          </w:tcPr>
          <w:p w14:paraId="33771DEF" w14:textId="77777777" w:rsidR="002A40C8" w:rsidRDefault="002A40C8" w:rsidP="00DE7430">
            <w:pPr>
              <w:pStyle w:val="tabulka-normal"/>
            </w:pPr>
            <w:r w:rsidRPr="00D443CF">
              <w:t>Blank</w:t>
            </w:r>
          </w:p>
        </w:tc>
        <w:tc>
          <w:tcPr>
            <w:tcW w:w="3071" w:type="dxa"/>
            <w:vAlign w:val="center"/>
          </w:tcPr>
          <w:p w14:paraId="7BC43529" w14:textId="77777777" w:rsidR="002A40C8" w:rsidRDefault="002A40C8" w:rsidP="00DE7430">
            <w:pPr>
              <w:pStyle w:val="tabulka-normal"/>
            </w:pPr>
            <w:r w:rsidRPr="00B77BE6">
              <w:t>„Přihlašujete se do informačního systému nakládajícího s utajovanými informacemi podle zákona č. 412 / 2005 Sb. Nejste-li autorizováni pro práci v tomto systému, ihned se odhlaste, jinak se vystavujete možným sankcím podle tohoto zákona.“</w:t>
            </w:r>
          </w:p>
        </w:tc>
        <w:tc>
          <w:tcPr>
            <w:tcW w:w="3071" w:type="dxa"/>
            <w:vAlign w:val="center"/>
          </w:tcPr>
          <w:p w14:paraId="31384FD8" w14:textId="77777777" w:rsidR="002A40C8" w:rsidRPr="008A62E4" w:rsidRDefault="002A40C8" w:rsidP="00DE7430">
            <w:pPr>
              <w:pStyle w:val="tabulka-normal"/>
              <w:rPr>
                <w:i/>
              </w:rPr>
            </w:pPr>
            <w:r w:rsidRPr="008A62E4">
              <w:rPr>
                <w:i/>
              </w:rPr>
              <w:t>Stejné jako doporučení NÚKIB</w:t>
            </w:r>
          </w:p>
        </w:tc>
      </w:tr>
    </w:tbl>
    <w:p w14:paraId="587911B7" w14:textId="77777777" w:rsidR="002A40C8" w:rsidRDefault="002A40C8" w:rsidP="002A40C8">
      <w:pPr>
        <w:pStyle w:val="Normln-oddeleni-tabulky"/>
      </w:pPr>
    </w:p>
    <w:p w14:paraId="37A989A6"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9FFE8B4" w14:textId="77777777" w:rsidTr="00DE7430">
        <w:tc>
          <w:tcPr>
            <w:tcW w:w="9212" w:type="dxa"/>
            <w:gridSpan w:val="3"/>
          </w:tcPr>
          <w:p w14:paraId="7E127BEB" w14:textId="77777777" w:rsidR="002A40C8" w:rsidRDefault="002A40C8" w:rsidP="00DE7430">
            <w:pPr>
              <w:pStyle w:val="Tabulkanadpis"/>
            </w:pPr>
            <w:r>
              <w:t>(083) Interaktivní přihlašování: Vyzvat uživatele ke změně hesla před jeho vypršením</w:t>
            </w:r>
          </w:p>
          <w:p w14:paraId="2628E5AD" w14:textId="77777777" w:rsidR="002A40C8" w:rsidRDefault="002A40C8" w:rsidP="00DE7430">
            <w:pPr>
              <w:pStyle w:val="Tabulkanadpis"/>
            </w:pPr>
            <w:r>
              <w:t>Interactive logon: Prompt user to change password before expiration</w:t>
            </w:r>
          </w:p>
        </w:tc>
      </w:tr>
      <w:tr w:rsidR="002A40C8" w14:paraId="674D1396" w14:textId="77777777" w:rsidTr="00DE7430">
        <w:tc>
          <w:tcPr>
            <w:tcW w:w="3070" w:type="dxa"/>
            <w:vAlign w:val="center"/>
          </w:tcPr>
          <w:p w14:paraId="398F067A" w14:textId="77777777" w:rsidR="002A40C8" w:rsidRDefault="002A40C8" w:rsidP="00DE7430">
            <w:pPr>
              <w:pStyle w:val="tabulka-tucna"/>
            </w:pPr>
            <w:r>
              <w:t>Default</w:t>
            </w:r>
          </w:p>
        </w:tc>
        <w:tc>
          <w:tcPr>
            <w:tcW w:w="3071" w:type="dxa"/>
            <w:vAlign w:val="center"/>
          </w:tcPr>
          <w:p w14:paraId="3EF83BEE" w14:textId="77777777" w:rsidR="002A40C8" w:rsidRDefault="002A40C8" w:rsidP="00DE7430">
            <w:pPr>
              <w:pStyle w:val="tabulka-tucna"/>
            </w:pPr>
            <w:r>
              <w:t>NÚKIB</w:t>
            </w:r>
          </w:p>
        </w:tc>
        <w:tc>
          <w:tcPr>
            <w:tcW w:w="3071" w:type="dxa"/>
            <w:vAlign w:val="center"/>
          </w:tcPr>
          <w:p w14:paraId="541FE97C" w14:textId="77777777" w:rsidR="002A40C8" w:rsidRDefault="002A40C8" w:rsidP="00DE7430">
            <w:pPr>
              <w:pStyle w:val="tabulka-tucna"/>
            </w:pPr>
            <w:r>
              <w:t>nastaveno</w:t>
            </w:r>
          </w:p>
        </w:tc>
      </w:tr>
      <w:tr w:rsidR="002A40C8" w14:paraId="149E828D" w14:textId="77777777" w:rsidTr="00DE7430">
        <w:tc>
          <w:tcPr>
            <w:tcW w:w="3070" w:type="dxa"/>
            <w:vAlign w:val="center"/>
          </w:tcPr>
          <w:p w14:paraId="12F53DA8" w14:textId="77777777" w:rsidR="002A40C8" w:rsidRDefault="002A40C8" w:rsidP="00DE7430">
            <w:pPr>
              <w:pStyle w:val="tabulka-normal"/>
            </w:pPr>
            <w:r w:rsidRPr="00B77BE6">
              <w:t>5 dnů</w:t>
            </w:r>
          </w:p>
        </w:tc>
        <w:tc>
          <w:tcPr>
            <w:tcW w:w="3071" w:type="dxa"/>
            <w:vAlign w:val="center"/>
          </w:tcPr>
          <w:p w14:paraId="654B198A" w14:textId="77777777" w:rsidR="002A40C8" w:rsidRDefault="002A40C8" w:rsidP="00DE7430">
            <w:pPr>
              <w:pStyle w:val="tabulka-normal"/>
            </w:pPr>
            <w:r w:rsidRPr="00B77BE6">
              <w:t>14 dnů</w:t>
            </w:r>
          </w:p>
        </w:tc>
        <w:tc>
          <w:tcPr>
            <w:tcW w:w="3071" w:type="dxa"/>
            <w:vAlign w:val="center"/>
          </w:tcPr>
          <w:p w14:paraId="0D1FB63A" w14:textId="77777777" w:rsidR="002A40C8" w:rsidRPr="008A62E4" w:rsidRDefault="002A40C8" w:rsidP="00DE7430">
            <w:pPr>
              <w:pStyle w:val="tabulka-normal"/>
              <w:rPr>
                <w:i/>
              </w:rPr>
            </w:pPr>
            <w:r w:rsidRPr="008A62E4">
              <w:rPr>
                <w:i/>
              </w:rPr>
              <w:t>14 dnů</w:t>
            </w:r>
          </w:p>
        </w:tc>
      </w:tr>
    </w:tbl>
    <w:p w14:paraId="20030689"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3C336FE" w14:textId="77777777" w:rsidTr="00DE7430">
        <w:tc>
          <w:tcPr>
            <w:tcW w:w="9212" w:type="dxa"/>
            <w:gridSpan w:val="3"/>
          </w:tcPr>
          <w:p w14:paraId="2F1E68CC" w14:textId="77777777" w:rsidR="002A40C8" w:rsidRDefault="002A40C8" w:rsidP="00DE7430">
            <w:pPr>
              <w:pStyle w:val="Tabulkanadpis"/>
            </w:pPr>
            <w:r>
              <w:t>(084) Interaktivní přihlašování: Zobrazit informace o uživateli, pokud je relace uzamčena</w:t>
            </w:r>
          </w:p>
          <w:p w14:paraId="3CA72856" w14:textId="77777777" w:rsidR="002A40C8" w:rsidRDefault="002A40C8" w:rsidP="00DE7430">
            <w:pPr>
              <w:pStyle w:val="Tabulkanadpis"/>
            </w:pPr>
            <w:r>
              <w:t>Interactive logon: Display user information when the session is locked</w:t>
            </w:r>
          </w:p>
        </w:tc>
      </w:tr>
      <w:tr w:rsidR="002A40C8" w14:paraId="5719D240" w14:textId="77777777" w:rsidTr="00DE7430">
        <w:tc>
          <w:tcPr>
            <w:tcW w:w="3070" w:type="dxa"/>
            <w:vAlign w:val="center"/>
          </w:tcPr>
          <w:p w14:paraId="2321A09E" w14:textId="77777777" w:rsidR="002A40C8" w:rsidRDefault="002A40C8" w:rsidP="00DE7430">
            <w:pPr>
              <w:pStyle w:val="tabulka-tucna"/>
            </w:pPr>
            <w:r>
              <w:t>Default</w:t>
            </w:r>
          </w:p>
        </w:tc>
        <w:tc>
          <w:tcPr>
            <w:tcW w:w="3071" w:type="dxa"/>
            <w:vAlign w:val="center"/>
          </w:tcPr>
          <w:p w14:paraId="5C1B8811" w14:textId="77777777" w:rsidR="002A40C8" w:rsidRDefault="002A40C8" w:rsidP="00DE7430">
            <w:pPr>
              <w:pStyle w:val="tabulka-tucna"/>
            </w:pPr>
            <w:r>
              <w:t>NÚKIB</w:t>
            </w:r>
          </w:p>
        </w:tc>
        <w:tc>
          <w:tcPr>
            <w:tcW w:w="3071" w:type="dxa"/>
            <w:vAlign w:val="center"/>
          </w:tcPr>
          <w:p w14:paraId="273FD6A2" w14:textId="77777777" w:rsidR="002A40C8" w:rsidRDefault="002A40C8" w:rsidP="00DE7430">
            <w:pPr>
              <w:pStyle w:val="tabulka-tucna"/>
            </w:pPr>
            <w:r>
              <w:t>nastaveno</w:t>
            </w:r>
          </w:p>
        </w:tc>
      </w:tr>
      <w:tr w:rsidR="002A40C8" w14:paraId="1F60AD1A" w14:textId="77777777" w:rsidTr="00DE7430">
        <w:tc>
          <w:tcPr>
            <w:tcW w:w="3070" w:type="dxa"/>
            <w:vAlign w:val="center"/>
          </w:tcPr>
          <w:p w14:paraId="14A3D372" w14:textId="77777777" w:rsidR="002A40C8" w:rsidRDefault="002A40C8" w:rsidP="00DE7430">
            <w:pPr>
              <w:pStyle w:val="tabulka-normal"/>
            </w:pPr>
            <w:r w:rsidRPr="00B77BE6">
              <w:t>Nedefinováno</w:t>
            </w:r>
          </w:p>
        </w:tc>
        <w:tc>
          <w:tcPr>
            <w:tcW w:w="3071" w:type="dxa"/>
            <w:vAlign w:val="center"/>
          </w:tcPr>
          <w:p w14:paraId="6BF368FE" w14:textId="77777777" w:rsidR="002A40C8" w:rsidRDefault="002A40C8" w:rsidP="00DE7430">
            <w:pPr>
              <w:pStyle w:val="tabulka-normal"/>
            </w:pPr>
            <w:r w:rsidRPr="008A62E4">
              <w:t>Zobrazované jméno uživatele, název domény a uživatelská jména</w:t>
            </w:r>
          </w:p>
        </w:tc>
        <w:tc>
          <w:tcPr>
            <w:tcW w:w="3071" w:type="dxa"/>
            <w:vAlign w:val="center"/>
          </w:tcPr>
          <w:p w14:paraId="740FDB65" w14:textId="77777777" w:rsidR="002A40C8" w:rsidRPr="008A62E4" w:rsidRDefault="002A40C8" w:rsidP="00DE7430">
            <w:pPr>
              <w:pStyle w:val="tabulka-normal"/>
              <w:rPr>
                <w:i/>
              </w:rPr>
            </w:pPr>
            <w:r w:rsidRPr="008A62E4">
              <w:rPr>
                <w:i/>
              </w:rPr>
              <w:t>Zobrazované jméno uživatele, název domény a uživatelská jména</w:t>
            </w:r>
          </w:p>
        </w:tc>
      </w:tr>
    </w:tbl>
    <w:p w14:paraId="5ADD783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280F2652" w14:textId="77777777" w:rsidTr="00DE7430">
        <w:tc>
          <w:tcPr>
            <w:tcW w:w="9212" w:type="dxa"/>
            <w:gridSpan w:val="3"/>
          </w:tcPr>
          <w:p w14:paraId="7D59B18A" w14:textId="77777777" w:rsidR="002A40C8" w:rsidRDefault="002A40C8" w:rsidP="00DE7430">
            <w:pPr>
              <w:pStyle w:val="Tabulkanadpis"/>
            </w:pPr>
            <w:r>
              <w:t>(088) Konzola pro zotavení: Povolit automatické přihlášení správce</w:t>
            </w:r>
          </w:p>
          <w:p w14:paraId="74FCF9FC" w14:textId="77777777" w:rsidR="002A40C8" w:rsidRDefault="002A40C8" w:rsidP="00DE7430">
            <w:pPr>
              <w:pStyle w:val="Tabulkanadpis"/>
            </w:pPr>
            <w:r>
              <w:t>Recovery console: Allow automatic administrative logon</w:t>
            </w:r>
          </w:p>
        </w:tc>
      </w:tr>
      <w:tr w:rsidR="002A40C8" w14:paraId="11543EE1" w14:textId="77777777" w:rsidTr="00DE7430">
        <w:tc>
          <w:tcPr>
            <w:tcW w:w="3070" w:type="dxa"/>
            <w:vAlign w:val="center"/>
          </w:tcPr>
          <w:p w14:paraId="683DCF4F" w14:textId="77777777" w:rsidR="002A40C8" w:rsidRDefault="002A40C8" w:rsidP="00DE7430">
            <w:pPr>
              <w:pStyle w:val="tabulka-tucna"/>
            </w:pPr>
            <w:r>
              <w:t>Default</w:t>
            </w:r>
          </w:p>
        </w:tc>
        <w:tc>
          <w:tcPr>
            <w:tcW w:w="3071" w:type="dxa"/>
            <w:vAlign w:val="center"/>
          </w:tcPr>
          <w:p w14:paraId="2646FA65" w14:textId="77777777" w:rsidR="002A40C8" w:rsidRDefault="002A40C8" w:rsidP="00DE7430">
            <w:pPr>
              <w:pStyle w:val="tabulka-tucna"/>
            </w:pPr>
            <w:r>
              <w:t>NÚKIB</w:t>
            </w:r>
          </w:p>
        </w:tc>
        <w:tc>
          <w:tcPr>
            <w:tcW w:w="3071" w:type="dxa"/>
            <w:vAlign w:val="center"/>
          </w:tcPr>
          <w:p w14:paraId="0C00AF5D" w14:textId="77777777" w:rsidR="002A40C8" w:rsidRDefault="002A40C8" w:rsidP="00DE7430">
            <w:pPr>
              <w:pStyle w:val="tabulka-tucna"/>
            </w:pPr>
            <w:r>
              <w:t>nastaveno</w:t>
            </w:r>
          </w:p>
        </w:tc>
      </w:tr>
      <w:tr w:rsidR="002A40C8" w14:paraId="540A4FE8" w14:textId="77777777" w:rsidTr="00DE7430">
        <w:tc>
          <w:tcPr>
            <w:tcW w:w="3070" w:type="dxa"/>
            <w:vAlign w:val="center"/>
          </w:tcPr>
          <w:p w14:paraId="67FD0B23" w14:textId="77777777" w:rsidR="002A40C8" w:rsidRDefault="002A40C8" w:rsidP="00DE7430">
            <w:pPr>
              <w:pStyle w:val="tabulka-normal"/>
            </w:pPr>
            <w:r w:rsidRPr="00B77BE6">
              <w:t>Zakázáno</w:t>
            </w:r>
          </w:p>
        </w:tc>
        <w:tc>
          <w:tcPr>
            <w:tcW w:w="3071" w:type="dxa"/>
            <w:vAlign w:val="center"/>
          </w:tcPr>
          <w:p w14:paraId="71A12FE7" w14:textId="77777777" w:rsidR="002A40C8" w:rsidRDefault="002A40C8" w:rsidP="00DE7430">
            <w:pPr>
              <w:pStyle w:val="tabulka-normal"/>
            </w:pPr>
            <w:r w:rsidRPr="00B77BE6">
              <w:t>Zakázáno</w:t>
            </w:r>
          </w:p>
        </w:tc>
        <w:tc>
          <w:tcPr>
            <w:tcW w:w="3071" w:type="dxa"/>
            <w:vAlign w:val="center"/>
          </w:tcPr>
          <w:p w14:paraId="4FB7AA3A" w14:textId="77777777" w:rsidR="002A40C8" w:rsidRPr="008A62E4" w:rsidRDefault="002A40C8" w:rsidP="00DE7430">
            <w:pPr>
              <w:pStyle w:val="tabulka-normal"/>
              <w:rPr>
                <w:i/>
              </w:rPr>
            </w:pPr>
            <w:r w:rsidRPr="008A62E4">
              <w:rPr>
                <w:i/>
              </w:rPr>
              <w:t>Zakázáno</w:t>
            </w:r>
          </w:p>
        </w:tc>
      </w:tr>
    </w:tbl>
    <w:p w14:paraId="2AA85325"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4707EAE" w14:textId="77777777" w:rsidTr="00DE7430">
        <w:tc>
          <w:tcPr>
            <w:tcW w:w="9212" w:type="dxa"/>
            <w:gridSpan w:val="3"/>
          </w:tcPr>
          <w:p w14:paraId="168A8072" w14:textId="77777777" w:rsidR="002A40C8" w:rsidRDefault="002A40C8" w:rsidP="00DE7430">
            <w:pPr>
              <w:pStyle w:val="Tabulkanadpis"/>
            </w:pPr>
            <w:r>
              <w:t>(089) Konzola pro zotavení: Povolit kopírování na disketu a přístup ke všem jednotkám a složkám</w:t>
            </w:r>
          </w:p>
          <w:p w14:paraId="5A6E4C43" w14:textId="77777777" w:rsidR="002A40C8" w:rsidRDefault="002A40C8" w:rsidP="00DE7430">
            <w:pPr>
              <w:pStyle w:val="Tabulkanadpis"/>
            </w:pPr>
            <w:r>
              <w:t>Recovery console: Allow floppy copy and access to all drives and all folders</w:t>
            </w:r>
          </w:p>
        </w:tc>
      </w:tr>
      <w:tr w:rsidR="002A40C8" w14:paraId="3BF182BE" w14:textId="77777777" w:rsidTr="00DE7430">
        <w:tc>
          <w:tcPr>
            <w:tcW w:w="3070" w:type="dxa"/>
            <w:vAlign w:val="center"/>
          </w:tcPr>
          <w:p w14:paraId="7AB8B8F7" w14:textId="77777777" w:rsidR="002A40C8" w:rsidRDefault="002A40C8" w:rsidP="00DE7430">
            <w:pPr>
              <w:pStyle w:val="tabulka-tucna"/>
            </w:pPr>
            <w:r>
              <w:t>Default</w:t>
            </w:r>
          </w:p>
        </w:tc>
        <w:tc>
          <w:tcPr>
            <w:tcW w:w="3071" w:type="dxa"/>
            <w:vAlign w:val="center"/>
          </w:tcPr>
          <w:p w14:paraId="1B9CE12E" w14:textId="77777777" w:rsidR="002A40C8" w:rsidRDefault="002A40C8" w:rsidP="00DE7430">
            <w:pPr>
              <w:pStyle w:val="tabulka-tucna"/>
            </w:pPr>
            <w:r>
              <w:t>NÚKIB</w:t>
            </w:r>
          </w:p>
        </w:tc>
        <w:tc>
          <w:tcPr>
            <w:tcW w:w="3071" w:type="dxa"/>
            <w:vAlign w:val="center"/>
          </w:tcPr>
          <w:p w14:paraId="6C776884" w14:textId="77777777" w:rsidR="002A40C8" w:rsidRDefault="002A40C8" w:rsidP="00DE7430">
            <w:pPr>
              <w:pStyle w:val="tabulka-tucna"/>
            </w:pPr>
            <w:r>
              <w:t>nastaveno</w:t>
            </w:r>
          </w:p>
        </w:tc>
      </w:tr>
      <w:tr w:rsidR="002A40C8" w14:paraId="78148060" w14:textId="77777777" w:rsidTr="00DE7430">
        <w:tc>
          <w:tcPr>
            <w:tcW w:w="3070" w:type="dxa"/>
            <w:vAlign w:val="center"/>
          </w:tcPr>
          <w:p w14:paraId="3B31975A" w14:textId="77777777" w:rsidR="002A40C8" w:rsidRDefault="002A40C8" w:rsidP="00DE7430">
            <w:pPr>
              <w:pStyle w:val="tabulka-normal"/>
            </w:pPr>
            <w:r w:rsidRPr="00B77BE6">
              <w:t>Zakázáno</w:t>
            </w:r>
          </w:p>
        </w:tc>
        <w:tc>
          <w:tcPr>
            <w:tcW w:w="3071" w:type="dxa"/>
            <w:vAlign w:val="center"/>
          </w:tcPr>
          <w:p w14:paraId="788839D9" w14:textId="77777777" w:rsidR="002A40C8" w:rsidRDefault="002A40C8" w:rsidP="00DE7430">
            <w:pPr>
              <w:pStyle w:val="tabulka-normal"/>
            </w:pPr>
            <w:r w:rsidRPr="00B77BE6">
              <w:t>Zakázáno</w:t>
            </w:r>
          </w:p>
        </w:tc>
        <w:tc>
          <w:tcPr>
            <w:tcW w:w="3071" w:type="dxa"/>
            <w:vAlign w:val="center"/>
          </w:tcPr>
          <w:p w14:paraId="1D203817" w14:textId="77777777" w:rsidR="002A40C8" w:rsidRPr="008A62E4" w:rsidRDefault="002A40C8" w:rsidP="00DE7430">
            <w:pPr>
              <w:pStyle w:val="tabulka-normal"/>
              <w:rPr>
                <w:i/>
              </w:rPr>
            </w:pPr>
            <w:r w:rsidRPr="008A62E4">
              <w:rPr>
                <w:i/>
              </w:rPr>
              <w:t>Zakázáno</w:t>
            </w:r>
          </w:p>
        </w:tc>
      </w:tr>
    </w:tbl>
    <w:p w14:paraId="458DE1A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62C5749" w14:textId="77777777" w:rsidTr="00DE7430">
        <w:tc>
          <w:tcPr>
            <w:tcW w:w="9212" w:type="dxa"/>
            <w:gridSpan w:val="3"/>
          </w:tcPr>
          <w:p w14:paraId="6F16AA64" w14:textId="77777777" w:rsidR="002A40C8" w:rsidRDefault="002A40C8" w:rsidP="00DE7430">
            <w:pPr>
              <w:pStyle w:val="Tabulkanadpis"/>
            </w:pPr>
            <w:r>
              <w:t>(095) Nastavení systému: Volitelné podsystémy</w:t>
            </w:r>
          </w:p>
          <w:p w14:paraId="5393BFA7" w14:textId="77777777" w:rsidR="002A40C8" w:rsidRDefault="002A40C8" w:rsidP="00DE7430">
            <w:pPr>
              <w:pStyle w:val="Tabulkanadpis"/>
            </w:pPr>
            <w:r>
              <w:t>System settings: Optional sybsystems</w:t>
            </w:r>
          </w:p>
        </w:tc>
      </w:tr>
      <w:tr w:rsidR="002A40C8" w14:paraId="10BED340" w14:textId="77777777" w:rsidTr="00DE7430">
        <w:tc>
          <w:tcPr>
            <w:tcW w:w="3070" w:type="dxa"/>
            <w:vAlign w:val="center"/>
          </w:tcPr>
          <w:p w14:paraId="4E1D81C1" w14:textId="77777777" w:rsidR="002A40C8" w:rsidRDefault="002A40C8" w:rsidP="00DE7430">
            <w:pPr>
              <w:pStyle w:val="tabulka-tucna"/>
            </w:pPr>
            <w:r>
              <w:t>Default</w:t>
            </w:r>
          </w:p>
        </w:tc>
        <w:tc>
          <w:tcPr>
            <w:tcW w:w="3071" w:type="dxa"/>
            <w:vAlign w:val="center"/>
          </w:tcPr>
          <w:p w14:paraId="5D07BB14" w14:textId="77777777" w:rsidR="002A40C8" w:rsidRDefault="002A40C8" w:rsidP="00DE7430">
            <w:pPr>
              <w:pStyle w:val="tabulka-tucna"/>
            </w:pPr>
            <w:r>
              <w:t>NÚKIB</w:t>
            </w:r>
          </w:p>
        </w:tc>
        <w:tc>
          <w:tcPr>
            <w:tcW w:w="3071" w:type="dxa"/>
            <w:vAlign w:val="center"/>
          </w:tcPr>
          <w:p w14:paraId="0CA0D2AC" w14:textId="77777777" w:rsidR="002A40C8" w:rsidRDefault="002A40C8" w:rsidP="00DE7430">
            <w:pPr>
              <w:pStyle w:val="tabulka-tucna"/>
            </w:pPr>
            <w:r>
              <w:t>nastaveno</w:t>
            </w:r>
          </w:p>
        </w:tc>
      </w:tr>
      <w:tr w:rsidR="002A40C8" w14:paraId="5ED5E3CF" w14:textId="77777777" w:rsidTr="00DE7430">
        <w:tc>
          <w:tcPr>
            <w:tcW w:w="3070" w:type="dxa"/>
            <w:vAlign w:val="center"/>
          </w:tcPr>
          <w:p w14:paraId="03BAEBA9" w14:textId="77777777" w:rsidR="002A40C8" w:rsidRDefault="002A40C8" w:rsidP="00DE7430">
            <w:pPr>
              <w:pStyle w:val="tabulka-normal"/>
            </w:pPr>
            <w:r w:rsidRPr="00B77BE6">
              <w:t>Nedefinováno</w:t>
            </w:r>
          </w:p>
        </w:tc>
        <w:tc>
          <w:tcPr>
            <w:tcW w:w="3071" w:type="dxa"/>
            <w:vAlign w:val="center"/>
          </w:tcPr>
          <w:p w14:paraId="34EF68B8" w14:textId="77777777" w:rsidR="002A40C8" w:rsidRDefault="002A40C8" w:rsidP="00DE7430">
            <w:pPr>
              <w:pStyle w:val="tabulka-normal"/>
            </w:pPr>
            <w:r w:rsidRPr="00B77BE6">
              <w:t>Žádný</w:t>
            </w:r>
          </w:p>
        </w:tc>
        <w:tc>
          <w:tcPr>
            <w:tcW w:w="3071" w:type="dxa"/>
            <w:vAlign w:val="center"/>
          </w:tcPr>
          <w:p w14:paraId="5F9128C4" w14:textId="77777777" w:rsidR="002A40C8" w:rsidRPr="008A62E4" w:rsidRDefault="002A40C8" w:rsidP="00DE7430">
            <w:pPr>
              <w:pStyle w:val="tabulka-normal"/>
              <w:rPr>
                <w:i/>
              </w:rPr>
            </w:pPr>
            <w:r w:rsidRPr="008A62E4">
              <w:rPr>
                <w:i/>
              </w:rPr>
              <w:t>Žádný</w:t>
            </w:r>
          </w:p>
        </w:tc>
      </w:tr>
    </w:tbl>
    <w:p w14:paraId="4E9158A9" w14:textId="77777777" w:rsidR="002A40C8" w:rsidRDefault="002A40C8" w:rsidP="002A40C8">
      <w:pPr>
        <w:pStyle w:val="Normln-oddeleni-tabulky"/>
      </w:pPr>
    </w:p>
    <w:p w14:paraId="39032AC7" w14:textId="77777777" w:rsidR="002A40C8" w:rsidRDefault="002A40C8" w:rsidP="002A40C8">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2A40C8" w14:paraId="5CD704C6" w14:textId="77777777" w:rsidTr="00DE7430">
        <w:tc>
          <w:tcPr>
            <w:tcW w:w="9212" w:type="dxa"/>
            <w:gridSpan w:val="3"/>
          </w:tcPr>
          <w:p w14:paraId="498CF6E6" w14:textId="77777777" w:rsidR="002A40C8" w:rsidRDefault="002A40C8" w:rsidP="00DE7430">
            <w:pPr>
              <w:pStyle w:val="Tabulkanadpis"/>
            </w:pPr>
            <w:r>
              <w:lastRenderedPageBreak/>
              <w:t>(110) Řízení uživatelských účtů: Chování výzvy ke zvýšení oprávnění pro správce v Režimu schválení správce</w:t>
            </w:r>
          </w:p>
          <w:p w14:paraId="3FE8B0E5" w14:textId="77777777" w:rsidR="002A40C8" w:rsidRDefault="002A40C8" w:rsidP="00DE7430">
            <w:pPr>
              <w:pStyle w:val="Tabulkanadpis"/>
            </w:pPr>
            <w:r>
              <w:t>User Account Control: Behavior of the elevation prompt for administrators in Admin Approval Mode</w:t>
            </w:r>
          </w:p>
        </w:tc>
      </w:tr>
      <w:tr w:rsidR="002A40C8" w14:paraId="6C37BBB6" w14:textId="77777777" w:rsidTr="00DE7430">
        <w:tc>
          <w:tcPr>
            <w:tcW w:w="3070" w:type="dxa"/>
            <w:vAlign w:val="center"/>
          </w:tcPr>
          <w:p w14:paraId="3FDF19FD" w14:textId="77777777" w:rsidR="002A40C8" w:rsidRDefault="002A40C8" w:rsidP="00DE7430">
            <w:pPr>
              <w:pStyle w:val="tabulka-tucna"/>
            </w:pPr>
            <w:r>
              <w:t>Default</w:t>
            </w:r>
          </w:p>
        </w:tc>
        <w:tc>
          <w:tcPr>
            <w:tcW w:w="3071" w:type="dxa"/>
            <w:vAlign w:val="center"/>
          </w:tcPr>
          <w:p w14:paraId="6CF4D4A0" w14:textId="77777777" w:rsidR="002A40C8" w:rsidRDefault="002A40C8" w:rsidP="00DE7430">
            <w:pPr>
              <w:pStyle w:val="tabulka-tucna"/>
            </w:pPr>
            <w:r>
              <w:t>NÚKIB</w:t>
            </w:r>
          </w:p>
        </w:tc>
        <w:tc>
          <w:tcPr>
            <w:tcW w:w="3071" w:type="dxa"/>
            <w:vAlign w:val="center"/>
          </w:tcPr>
          <w:p w14:paraId="078DF68A" w14:textId="77777777" w:rsidR="002A40C8" w:rsidRDefault="002A40C8" w:rsidP="00DE7430">
            <w:pPr>
              <w:pStyle w:val="tabulka-tucna"/>
            </w:pPr>
            <w:r>
              <w:t>nastaveno</w:t>
            </w:r>
          </w:p>
        </w:tc>
      </w:tr>
      <w:tr w:rsidR="002A40C8" w14:paraId="4D5095A6" w14:textId="77777777" w:rsidTr="00DE7430">
        <w:tc>
          <w:tcPr>
            <w:tcW w:w="3070" w:type="dxa"/>
            <w:vAlign w:val="center"/>
          </w:tcPr>
          <w:p w14:paraId="31291C12" w14:textId="77777777" w:rsidR="002A40C8" w:rsidRDefault="002A40C8" w:rsidP="00DE7430">
            <w:pPr>
              <w:pStyle w:val="tabulka-normal"/>
            </w:pPr>
            <w:r w:rsidRPr="00B77BE6">
              <w:t>Vyzvat k souhlasu pro binární soubory neurčené pro systém Windows</w:t>
            </w:r>
          </w:p>
        </w:tc>
        <w:tc>
          <w:tcPr>
            <w:tcW w:w="3071" w:type="dxa"/>
            <w:vAlign w:val="center"/>
          </w:tcPr>
          <w:p w14:paraId="1126A832" w14:textId="77777777" w:rsidR="002A40C8" w:rsidRDefault="002A40C8" w:rsidP="00DE7430">
            <w:pPr>
              <w:pStyle w:val="tabulka-normal"/>
            </w:pPr>
            <w:r w:rsidRPr="00B77BE6">
              <w:t>Vyzvat k zadání souhlasu</w:t>
            </w:r>
          </w:p>
        </w:tc>
        <w:tc>
          <w:tcPr>
            <w:tcW w:w="3071" w:type="dxa"/>
            <w:vAlign w:val="center"/>
          </w:tcPr>
          <w:p w14:paraId="130F4ED9" w14:textId="77777777" w:rsidR="002A40C8" w:rsidRPr="008A62E4" w:rsidRDefault="002A40C8" w:rsidP="00DE7430">
            <w:pPr>
              <w:pStyle w:val="tabulka-normal"/>
              <w:rPr>
                <w:i/>
              </w:rPr>
            </w:pPr>
            <w:r w:rsidRPr="008A62E4">
              <w:rPr>
                <w:i/>
              </w:rPr>
              <w:t>Vyzvat k zadání souhlasu</w:t>
            </w:r>
          </w:p>
        </w:tc>
      </w:tr>
    </w:tbl>
    <w:p w14:paraId="2789F1B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0B4CB882" w14:textId="77777777" w:rsidTr="00DE7430">
        <w:tc>
          <w:tcPr>
            <w:tcW w:w="9212" w:type="dxa"/>
            <w:gridSpan w:val="3"/>
          </w:tcPr>
          <w:p w14:paraId="720A252F" w14:textId="77777777" w:rsidR="002A40C8" w:rsidRDefault="002A40C8" w:rsidP="00DE7430">
            <w:pPr>
              <w:pStyle w:val="Tabulkanadpis"/>
            </w:pPr>
            <w:r>
              <w:t>(111) Řízení uživatelských účtů: Chování výzvy ke zvýšení oprávnění pro standardní uživatele</w:t>
            </w:r>
          </w:p>
          <w:p w14:paraId="0A416F05" w14:textId="77777777" w:rsidR="002A40C8" w:rsidRDefault="002A40C8" w:rsidP="00DE7430">
            <w:pPr>
              <w:pStyle w:val="Tabulkanadpis"/>
            </w:pPr>
            <w:r>
              <w:t>User Account Control: Behavior of the elevation prompt for standard users</w:t>
            </w:r>
          </w:p>
        </w:tc>
      </w:tr>
      <w:tr w:rsidR="002A40C8" w14:paraId="710F9308" w14:textId="77777777" w:rsidTr="00DE7430">
        <w:tc>
          <w:tcPr>
            <w:tcW w:w="3070" w:type="dxa"/>
            <w:vAlign w:val="center"/>
          </w:tcPr>
          <w:p w14:paraId="194F14B7" w14:textId="77777777" w:rsidR="002A40C8" w:rsidRDefault="002A40C8" w:rsidP="00DE7430">
            <w:pPr>
              <w:pStyle w:val="tabulka-tucna"/>
            </w:pPr>
            <w:r>
              <w:t>Default</w:t>
            </w:r>
          </w:p>
        </w:tc>
        <w:tc>
          <w:tcPr>
            <w:tcW w:w="3071" w:type="dxa"/>
            <w:vAlign w:val="center"/>
          </w:tcPr>
          <w:p w14:paraId="09DA80E2" w14:textId="77777777" w:rsidR="002A40C8" w:rsidRDefault="002A40C8" w:rsidP="00DE7430">
            <w:pPr>
              <w:pStyle w:val="tabulka-tucna"/>
            </w:pPr>
            <w:r>
              <w:t>NÚKIB</w:t>
            </w:r>
          </w:p>
        </w:tc>
        <w:tc>
          <w:tcPr>
            <w:tcW w:w="3071" w:type="dxa"/>
            <w:vAlign w:val="center"/>
          </w:tcPr>
          <w:p w14:paraId="1E8F0DC2" w14:textId="77777777" w:rsidR="002A40C8" w:rsidRDefault="002A40C8" w:rsidP="00DE7430">
            <w:pPr>
              <w:pStyle w:val="tabulka-tucna"/>
            </w:pPr>
            <w:r>
              <w:t>nastaveno</w:t>
            </w:r>
          </w:p>
        </w:tc>
      </w:tr>
      <w:tr w:rsidR="002A40C8" w14:paraId="2F804A85" w14:textId="77777777" w:rsidTr="00DE7430">
        <w:tc>
          <w:tcPr>
            <w:tcW w:w="3070" w:type="dxa"/>
            <w:vAlign w:val="center"/>
          </w:tcPr>
          <w:p w14:paraId="7D8885A6" w14:textId="77777777" w:rsidR="002A40C8" w:rsidRDefault="002A40C8" w:rsidP="00DE7430">
            <w:pPr>
              <w:pStyle w:val="tabulka-normal"/>
            </w:pPr>
            <w:r w:rsidRPr="00B77BE6">
              <w:t>Vyzvat k zadání pověření</w:t>
            </w:r>
          </w:p>
        </w:tc>
        <w:tc>
          <w:tcPr>
            <w:tcW w:w="3071" w:type="dxa"/>
            <w:vAlign w:val="center"/>
          </w:tcPr>
          <w:p w14:paraId="797C394C" w14:textId="77777777" w:rsidR="002A40C8" w:rsidRDefault="002A40C8" w:rsidP="00DE7430">
            <w:pPr>
              <w:pStyle w:val="tabulka-normal"/>
            </w:pPr>
            <w:r w:rsidRPr="00B77BE6">
              <w:t>Automaticky zamítnout požadavky na zvýšení</w:t>
            </w:r>
          </w:p>
        </w:tc>
        <w:tc>
          <w:tcPr>
            <w:tcW w:w="3071" w:type="dxa"/>
            <w:vAlign w:val="center"/>
          </w:tcPr>
          <w:p w14:paraId="2DAF0C86" w14:textId="77777777" w:rsidR="002A40C8" w:rsidRPr="008A62E4" w:rsidRDefault="002A40C8" w:rsidP="00DE7430">
            <w:pPr>
              <w:pStyle w:val="tabulka-normal"/>
              <w:rPr>
                <w:i/>
              </w:rPr>
            </w:pPr>
            <w:r w:rsidRPr="008A62E4">
              <w:rPr>
                <w:i/>
              </w:rPr>
              <w:t>Automaticky zamítnout požadavky na zvýšení</w:t>
            </w:r>
          </w:p>
        </w:tc>
      </w:tr>
    </w:tbl>
    <w:p w14:paraId="67B7A1FC" w14:textId="77777777" w:rsidR="002A40C8" w:rsidRDefault="002A40C8" w:rsidP="002A40C8">
      <w:pPr>
        <w:pStyle w:val="Normln-oddeleni-tabulky"/>
      </w:pPr>
    </w:p>
    <w:p w14:paraId="0ACE404E"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9409E21" w14:textId="77777777" w:rsidTr="00DE7430">
        <w:tc>
          <w:tcPr>
            <w:tcW w:w="9212" w:type="dxa"/>
            <w:gridSpan w:val="3"/>
          </w:tcPr>
          <w:p w14:paraId="25859833" w14:textId="77777777" w:rsidR="002A40C8" w:rsidRDefault="002A40C8" w:rsidP="00DE7430">
            <w:pPr>
              <w:pStyle w:val="Tabulkanadpis"/>
            </w:pPr>
            <w:r>
              <w:t>(112) Řízení uživatelských účtů: Povolit aplikacím UIAccess zobrazení výzvy ke zvýšení oprávnění bez použití zabezpečené plochy</w:t>
            </w:r>
          </w:p>
          <w:p w14:paraId="112CA848" w14:textId="77777777" w:rsidR="002A40C8" w:rsidRDefault="002A40C8" w:rsidP="00DE7430">
            <w:pPr>
              <w:pStyle w:val="Tabulkanadpis"/>
            </w:pPr>
            <w:r>
              <w:t>User Account Control: Allow UIAccess applications to prompt for elevation without using the secure desktop</w:t>
            </w:r>
          </w:p>
        </w:tc>
      </w:tr>
      <w:tr w:rsidR="002A40C8" w14:paraId="2EBF1982" w14:textId="77777777" w:rsidTr="00DE7430">
        <w:tc>
          <w:tcPr>
            <w:tcW w:w="3070" w:type="dxa"/>
            <w:vAlign w:val="center"/>
          </w:tcPr>
          <w:p w14:paraId="3EFF5F3C" w14:textId="77777777" w:rsidR="002A40C8" w:rsidRDefault="002A40C8" w:rsidP="00DE7430">
            <w:pPr>
              <w:pStyle w:val="tabulka-tucna"/>
            </w:pPr>
            <w:r>
              <w:t>Default</w:t>
            </w:r>
          </w:p>
        </w:tc>
        <w:tc>
          <w:tcPr>
            <w:tcW w:w="3071" w:type="dxa"/>
            <w:vAlign w:val="center"/>
          </w:tcPr>
          <w:p w14:paraId="65F55564" w14:textId="77777777" w:rsidR="002A40C8" w:rsidRDefault="002A40C8" w:rsidP="00DE7430">
            <w:pPr>
              <w:pStyle w:val="tabulka-tucna"/>
            </w:pPr>
            <w:r>
              <w:t>NÚKIB</w:t>
            </w:r>
          </w:p>
        </w:tc>
        <w:tc>
          <w:tcPr>
            <w:tcW w:w="3071" w:type="dxa"/>
            <w:vAlign w:val="center"/>
          </w:tcPr>
          <w:p w14:paraId="0FD9B9F1" w14:textId="77777777" w:rsidR="002A40C8" w:rsidRDefault="002A40C8" w:rsidP="00DE7430">
            <w:pPr>
              <w:pStyle w:val="tabulka-tucna"/>
            </w:pPr>
            <w:r>
              <w:t>nastaveno</w:t>
            </w:r>
          </w:p>
        </w:tc>
      </w:tr>
      <w:tr w:rsidR="002A40C8" w14:paraId="4D72A739" w14:textId="77777777" w:rsidTr="00DE7430">
        <w:tc>
          <w:tcPr>
            <w:tcW w:w="3070" w:type="dxa"/>
            <w:vAlign w:val="center"/>
          </w:tcPr>
          <w:p w14:paraId="74426A96" w14:textId="77777777" w:rsidR="002A40C8" w:rsidRDefault="002A40C8" w:rsidP="00DE7430">
            <w:pPr>
              <w:pStyle w:val="tabulka-normal"/>
            </w:pPr>
            <w:r w:rsidRPr="00B77BE6">
              <w:t>Zakázáno</w:t>
            </w:r>
          </w:p>
        </w:tc>
        <w:tc>
          <w:tcPr>
            <w:tcW w:w="3071" w:type="dxa"/>
            <w:vAlign w:val="center"/>
          </w:tcPr>
          <w:p w14:paraId="32FFFEF2" w14:textId="77777777" w:rsidR="002A40C8" w:rsidRDefault="002A40C8" w:rsidP="00DE7430">
            <w:pPr>
              <w:pStyle w:val="tabulka-normal"/>
            </w:pPr>
            <w:r w:rsidRPr="00B77BE6">
              <w:t>Zakázáno</w:t>
            </w:r>
          </w:p>
        </w:tc>
        <w:tc>
          <w:tcPr>
            <w:tcW w:w="3071" w:type="dxa"/>
            <w:vAlign w:val="center"/>
          </w:tcPr>
          <w:p w14:paraId="21E44689" w14:textId="77777777" w:rsidR="002A40C8" w:rsidRPr="008A62E4" w:rsidRDefault="002A40C8" w:rsidP="00DE7430">
            <w:pPr>
              <w:pStyle w:val="tabulka-normal"/>
              <w:rPr>
                <w:i/>
              </w:rPr>
            </w:pPr>
            <w:r w:rsidRPr="008A62E4">
              <w:rPr>
                <w:i/>
              </w:rPr>
              <w:t>Zakázáno</w:t>
            </w:r>
          </w:p>
        </w:tc>
      </w:tr>
    </w:tbl>
    <w:p w14:paraId="42860B0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9721D2A" w14:textId="77777777" w:rsidTr="00DE7430">
        <w:tc>
          <w:tcPr>
            <w:tcW w:w="9212" w:type="dxa"/>
            <w:gridSpan w:val="3"/>
          </w:tcPr>
          <w:p w14:paraId="2B62C74B" w14:textId="77777777" w:rsidR="002A40C8" w:rsidRDefault="002A40C8" w:rsidP="00DE7430">
            <w:pPr>
              <w:pStyle w:val="Tabulkanadpis"/>
            </w:pPr>
            <w:r>
              <w:t>(113) Řízení uživatelských účtů: Při zobrazení výzvy ke zvýšení oprávnění přepnout na zabezpečenou plochu</w:t>
            </w:r>
          </w:p>
          <w:p w14:paraId="07844C5C" w14:textId="77777777" w:rsidR="002A40C8" w:rsidRDefault="002A40C8" w:rsidP="00DE7430">
            <w:pPr>
              <w:pStyle w:val="Tabulkanadpis"/>
            </w:pPr>
            <w:r>
              <w:t>User Account Control: Switch to the secure desktop when prompting for elevation</w:t>
            </w:r>
          </w:p>
        </w:tc>
      </w:tr>
      <w:tr w:rsidR="002A40C8" w14:paraId="36558A65" w14:textId="77777777" w:rsidTr="00DE7430">
        <w:tc>
          <w:tcPr>
            <w:tcW w:w="3070" w:type="dxa"/>
            <w:vAlign w:val="center"/>
          </w:tcPr>
          <w:p w14:paraId="29D5D9DB" w14:textId="77777777" w:rsidR="002A40C8" w:rsidRDefault="002A40C8" w:rsidP="00DE7430">
            <w:pPr>
              <w:pStyle w:val="tabulka-tucna"/>
            </w:pPr>
            <w:r>
              <w:t>Default</w:t>
            </w:r>
          </w:p>
        </w:tc>
        <w:tc>
          <w:tcPr>
            <w:tcW w:w="3071" w:type="dxa"/>
            <w:vAlign w:val="center"/>
          </w:tcPr>
          <w:p w14:paraId="0C137B4E" w14:textId="77777777" w:rsidR="002A40C8" w:rsidRDefault="002A40C8" w:rsidP="00DE7430">
            <w:pPr>
              <w:pStyle w:val="tabulka-tucna"/>
            </w:pPr>
            <w:r>
              <w:t>NÚKIB</w:t>
            </w:r>
          </w:p>
        </w:tc>
        <w:tc>
          <w:tcPr>
            <w:tcW w:w="3071" w:type="dxa"/>
            <w:vAlign w:val="center"/>
          </w:tcPr>
          <w:p w14:paraId="626E2385" w14:textId="77777777" w:rsidR="002A40C8" w:rsidRDefault="002A40C8" w:rsidP="00DE7430">
            <w:pPr>
              <w:pStyle w:val="tabulka-tucna"/>
            </w:pPr>
            <w:r>
              <w:t>nastaveno</w:t>
            </w:r>
          </w:p>
        </w:tc>
      </w:tr>
      <w:tr w:rsidR="002A40C8" w14:paraId="7D8867B3" w14:textId="77777777" w:rsidTr="00DE7430">
        <w:tc>
          <w:tcPr>
            <w:tcW w:w="3070" w:type="dxa"/>
            <w:vAlign w:val="center"/>
          </w:tcPr>
          <w:p w14:paraId="0AAB1FCF" w14:textId="77777777" w:rsidR="002A40C8" w:rsidRDefault="002A40C8" w:rsidP="00DE7430">
            <w:pPr>
              <w:pStyle w:val="tabulka-normal"/>
            </w:pPr>
            <w:r w:rsidRPr="00B77BE6">
              <w:t>Povoleno</w:t>
            </w:r>
          </w:p>
        </w:tc>
        <w:tc>
          <w:tcPr>
            <w:tcW w:w="3071" w:type="dxa"/>
            <w:vAlign w:val="center"/>
          </w:tcPr>
          <w:p w14:paraId="61EFF6E1" w14:textId="77777777" w:rsidR="002A40C8" w:rsidRDefault="002A40C8" w:rsidP="00DE7430">
            <w:pPr>
              <w:pStyle w:val="tabulka-normal"/>
            </w:pPr>
            <w:r w:rsidRPr="00B77BE6">
              <w:t>Povoleno</w:t>
            </w:r>
          </w:p>
        </w:tc>
        <w:tc>
          <w:tcPr>
            <w:tcW w:w="3071" w:type="dxa"/>
            <w:vAlign w:val="center"/>
          </w:tcPr>
          <w:p w14:paraId="4DDEF5CC" w14:textId="77777777" w:rsidR="002A40C8" w:rsidRPr="008A62E4" w:rsidRDefault="002A40C8" w:rsidP="00DE7430">
            <w:pPr>
              <w:pStyle w:val="tabulka-normal"/>
              <w:rPr>
                <w:i/>
              </w:rPr>
            </w:pPr>
            <w:r w:rsidRPr="008A62E4">
              <w:rPr>
                <w:i/>
              </w:rPr>
              <w:t>Povoleno</w:t>
            </w:r>
          </w:p>
        </w:tc>
      </w:tr>
    </w:tbl>
    <w:p w14:paraId="74FF4100"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0730234" w14:textId="77777777" w:rsidTr="00DE7430">
        <w:tc>
          <w:tcPr>
            <w:tcW w:w="9212" w:type="dxa"/>
            <w:gridSpan w:val="3"/>
          </w:tcPr>
          <w:p w14:paraId="7F6D8A51" w14:textId="77777777" w:rsidR="002A40C8" w:rsidRDefault="002A40C8" w:rsidP="00DE7430">
            <w:pPr>
              <w:pStyle w:val="Tabulkanadpis"/>
            </w:pPr>
            <w:r>
              <w:t>(114) Řízení uživatelských účtů: Režim schválení správce pro integrovaný účet správce</w:t>
            </w:r>
          </w:p>
          <w:p w14:paraId="2860463B" w14:textId="77777777" w:rsidR="002A40C8" w:rsidRDefault="002A40C8" w:rsidP="00DE7430">
            <w:pPr>
              <w:pStyle w:val="Tabulkanadpis"/>
            </w:pPr>
            <w:r>
              <w:t>User Account control: Admin Approval Mode for the Bulit-in Administrator Account</w:t>
            </w:r>
          </w:p>
        </w:tc>
      </w:tr>
      <w:tr w:rsidR="002A40C8" w14:paraId="6FDF95AC" w14:textId="77777777" w:rsidTr="00DE7430">
        <w:tc>
          <w:tcPr>
            <w:tcW w:w="3070" w:type="dxa"/>
            <w:vAlign w:val="center"/>
          </w:tcPr>
          <w:p w14:paraId="27284448" w14:textId="77777777" w:rsidR="002A40C8" w:rsidRDefault="002A40C8" w:rsidP="00DE7430">
            <w:pPr>
              <w:pStyle w:val="tabulka-tucna"/>
            </w:pPr>
            <w:r>
              <w:t>Default</w:t>
            </w:r>
          </w:p>
        </w:tc>
        <w:tc>
          <w:tcPr>
            <w:tcW w:w="3071" w:type="dxa"/>
            <w:vAlign w:val="center"/>
          </w:tcPr>
          <w:p w14:paraId="4ED04B42" w14:textId="77777777" w:rsidR="002A40C8" w:rsidRDefault="002A40C8" w:rsidP="00DE7430">
            <w:pPr>
              <w:pStyle w:val="tabulka-tucna"/>
            </w:pPr>
            <w:r>
              <w:t>NÚKIB</w:t>
            </w:r>
          </w:p>
        </w:tc>
        <w:tc>
          <w:tcPr>
            <w:tcW w:w="3071" w:type="dxa"/>
            <w:vAlign w:val="center"/>
          </w:tcPr>
          <w:p w14:paraId="27E3F94C" w14:textId="77777777" w:rsidR="002A40C8" w:rsidRDefault="002A40C8" w:rsidP="00DE7430">
            <w:pPr>
              <w:pStyle w:val="tabulka-tucna"/>
            </w:pPr>
            <w:r>
              <w:t>nastaveno</w:t>
            </w:r>
          </w:p>
        </w:tc>
      </w:tr>
      <w:tr w:rsidR="002A40C8" w14:paraId="31EDE98B" w14:textId="77777777" w:rsidTr="00DE7430">
        <w:tc>
          <w:tcPr>
            <w:tcW w:w="3070" w:type="dxa"/>
            <w:vAlign w:val="center"/>
          </w:tcPr>
          <w:p w14:paraId="6F7DE91C" w14:textId="77777777" w:rsidR="002A40C8" w:rsidRDefault="002A40C8" w:rsidP="00DE7430">
            <w:pPr>
              <w:pStyle w:val="tabulka-normal"/>
            </w:pPr>
            <w:r w:rsidRPr="00B77BE6">
              <w:t>Zakázáno</w:t>
            </w:r>
          </w:p>
        </w:tc>
        <w:tc>
          <w:tcPr>
            <w:tcW w:w="3071" w:type="dxa"/>
            <w:vAlign w:val="center"/>
          </w:tcPr>
          <w:p w14:paraId="4C64BA4D" w14:textId="77777777" w:rsidR="002A40C8" w:rsidRDefault="002A40C8" w:rsidP="00DE7430">
            <w:pPr>
              <w:pStyle w:val="tabulka-normal"/>
            </w:pPr>
            <w:r w:rsidRPr="00B77BE6">
              <w:t>Povoleno</w:t>
            </w:r>
          </w:p>
        </w:tc>
        <w:tc>
          <w:tcPr>
            <w:tcW w:w="3071" w:type="dxa"/>
            <w:vAlign w:val="center"/>
          </w:tcPr>
          <w:p w14:paraId="4F4C01CD" w14:textId="77777777" w:rsidR="002A40C8" w:rsidRPr="008A62E4" w:rsidRDefault="002A40C8" w:rsidP="00DE7430">
            <w:pPr>
              <w:pStyle w:val="tabulka-normal"/>
              <w:rPr>
                <w:i/>
              </w:rPr>
            </w:pPr>
            <w:r w:rsidRPr="008A62E4">
              <w:rPr>
                <w:i/>
              </w:rPr>
              <w:t>Povoleno</w:t>
            </w:r>
          </w:p>
        </w:tc>
      </w:tr>
    </w:tbl>
    <w:p w14:paraId="0F254BB2"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27D1799" w14:textId="77777777" w:rsidTr="00DE7430">
        <w:tc>
          <w:tcPr>
            <w:tcW w:w="9212" w:type="dxa"/>
            <w:gridSpan w:val="3"/>
          </w:tcPr>
          <w:p w14:paraId="24D5A91B" w14:textId="77777777" w:rsidR="002A40C8" w:rsidRDefault="002A40C8" w:rsidP="00DE7430">
            <w:pPr>
              <w:pStyle w:val="Tabulkanadpis"/>
            </w:pPr>
            <w:r>
              <w:t>(115) Řízení uživatelských účtů: Spustit všechny správce v Režimu schválení správce</w:t>
            </w:r>
          </w:p>
          <w:p w14:paraId="33C5488D" w14:textId="77777777" w:rsidR="002A40C8" w:rsidRDefault="002A40C8" w:rsidP="00DE7430">
            <w:pPr>
              <w:pStyle w:val="Tabulkanadpis"/>
            </w:pPr>
            <w:r>
              <w:t>User Account Contro: Run all administrators in Admin Approval Mode</w:t>
            </w:r>
          </w:p>
        </w:tc>
      </w:tr>
      <w:tr w:rsidR="002A40C8" w14:paraId="2578A761" w14:textId="77777777" w:rsidTr="00DE7430">
        <w:tc>
          <w:tcPr>
            <w:tcW w:w="3070" w:type="dxa"/>
            <w:vAlign w:val="center"/>
          </w:tcPr>
          <w:p w14:paraId="03FF2246" w14:textId="77777777" w:rsidR="002A40C8" w:rsidRDefault="002A40C8" w:rsidP="00DE7430">
            <w:pPr>
              <w:pStyle w:val="tabulka-tucna"/>
            </w:pPr>
            <w:r>
              <w:t>Default</w:t>
            </w:r>
          </w:p>
        </w:tc>
        <w:tc>
          <w:tcPr>
            <w:tcW w:w="3071" w:type="dxa"/>
            <w:vAlign w:val="center"/>
          </w:tcPr>
          <w:p w14:paraId="6DD29B2A" w14:textId="77777777" w:rsidR="002A40C8" w:rsidRDefault="002A40C8" w:rsidP="00DE7430">
            <w:pPr>
              <w:pStyle w:val="tabulka-tucna"/>
            </w:pPr>
            <w:r>
              <w:t>NÚKIB</w:t>
            </w:r>
          </w:p>
        </w:tc>
        <w:tc>
          <w:tcPr>
            <w:tcW w:w="3071" w:type="dxa"/>
            <w:vAlign w:val="center"/>
          </w:tcPr>
          <w:p w14:paraId="43977BE4" w14:textId="77777777" w:rsidR="002A40C8" w:rsidRDefault="002A40C8" w:rsidP="00DE7430">
            <w:pPr>
              <w:pStyle w:val="tabulka-tucna"/>
            </w:pPr>
            <w:r>
              <w:t>nastaveno</w:t>
            </w:r>
          </w:p>
        </w:tc>
      </w:tr>
      <w:tr w:rsidR="002A40C8" w14:paraId="5BFED1C9" w14:textId="77777777" w:rsidTr="00DE7430">
        <w:tc>
          <w:tcPr>
            <w:tcW w:w="3070" w:type="dxa"/>
            <w:vAlign w:val="center"/>
          </w:tcPr>
          <w:p w14:paraId="20BA0E01" w14:textId="77777777" w:rsidR="002A40C8" w:rsidRDefault="002A40C8" w:rsidP="00DE7430">
            <w:pPr>
              <w:pStyle w:val="tabulka-normal"/>
            </w:pPr>
            <w:r w:rsidRPr="00B77BE6">
              <w:t>Povoleno</w:t>
            </w:r>
          </w:p>
        </w:tc>
        <w:tc>
          <w:tcPr>
            <w:tcW w:w="3071" w:type="dxa"/>
            <w:vAlign w:val="center"/>
          </w:tcPr>
          <w:p w14:paraId="1CB80712" w14:textId="77777777" w:rsidR="002A40C8" w:rsidRDefault="002A40C8" w:rsidP="00DE7430">
            <w:pPr>
              <w:pStyle w:val="tabulka-normal"/>
            </w:pPr>
            <w:r w:rsidRPr="00B77BE6">
              <w:t>Povoleno</w:t>
            </w:r>
          </w:p>
        </w:tc>
        <w:tc>
          <w:tcPr>
            <w:tcW w:w="3071" w:type="dxa"/>
            <w:vAlign w:val="center"/>
          </w:tcPr>
          <w:p w14:paraId="5AF3F4AF" w14:textId="77777777" w:rsidR="002A40C8" w:rsidRPr="008A62E4" w:rsidRDefault="002A40C8" w:rsidP="00DE7430">
            <w:pPr>
              <w:pStyle w:val="tabulka-normal"/>
              <w:rPr>
                <w:i/>
              </w:rPr>
            </w:pPr>
            <w:r w:rsidRPr="008A62E4">
              <w:rPr>
                <w:i/>
              </w:rPr>
              <w:t>Povoleno</w:t>
            </w:r>
          </w:p>
        </w:tc>
      </w:tr>
    </w:tbl>
    <w:p w14:paraId="59C301A8"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67BD41F" w14:textId="77777777" w:rsidTr="00DE7430">
        <w:tc>
          <w:tcPr>
            <w:tcW w:w="9212" w:type="dxa"/>
            <w:gridSpan w:val="3"/>
          </w:tcPr>
          <w:p w14:paraId="29236A9E" w14:textId="77777777" w:rsidR="002A40C8" w:rsidRDefault="002A40C8" w:rsidP="00DE7430">
            <w:pPr>
              <w:pStyle w:val="Tabulkanadpis"/>
            </w:pPr>
            <w:r>
              <w:t>(116) Řízení uživatelských účtů: Virtualizovat chyby zápisu do souboru a registru do umístění jednotlivých uživatelů</w:t>
            </w:r>
          </w:p>
          <w:p w14:paraId="4EBDE80B" w14:textId="77777777" w:rsidR="002A40C8" w:rsidRDefault="002A40C8" w:rsidP="00DE7430">
            <w:pPr>
              <w:pStyle w:val="Tabulkanadpis"/>
            </w:pPr>
            <w:r>
              <w:t>User Account control:Virtualize file and registry write failures to per-user locations</w:t>
            </w:r>
          </w:p>
        </w:tc>
      </w:tr>
      <w:tr w:rsidR="002A40C8" w14:paraId="4D9386EC" w14:textId="77777777" w:rsidTr="00DE7430">
        <w:tc>
          <w:tcPr>
            <w:tcW w:w="3070" w:type="dxa"/>
            <w:vAlign w:val="center"/>
          </w:tcPr>
          <w:p w14:paraId="37859935" w14:textId="77777777" w:rsidR="002A40C8" w:rsidRDefault="002A40C8" w:rsidP="00DE7430">
            <w:pPr>
              <w:pStyle w:val="tabulka-tucna"/>
            </w:pPr>
            <w:r>
              <w:t>Default</w:t>
            </w:r>
          </w:p>
        </w:tc>
        <w:tc>
          <w:tcPr>
            <w:tcW w:w="3071" w:type="dxa"/>
            <w:vAlign w:val="center"/>
          </w:tcPr>
          <w:p w14:paraId="1B5347F8" w14:textId="77777777" w:rsidR="002A40C8" w:rsidRDefault="002A40C8" w:rsidP="00DE7430">
            <w:pPr>
              <w:pStyle w:val="tabulka-tucna"/>
            </w:pPr>
            <w:r>
              <w:t>NÚKIB</w:t>
            </w:r>
          </w:p>
        </w:tc>
        <w:tc>
          <w:tcPr>
            <w:tcW w:w="3071" w:type="dxa"/>
            <w:vAlign w:val="center"/>
          </w:tcPr>
          <w:p w14:paraId="64FCB408" w14:textId="77777777" w:rsidR="002A40C8" w:rsidRDefault="002A40C8" w:rsidP="00DE7430">
            <w:pPr>
              <w:pStyle w:val="tabulka-tucna"/>
            </w:pPr>
            <w:r>
              <w:t>nastaveno</w:t>
            </w:r>
          </w:p>
        </w:tc>
      </w:tr>
      <w:tr w:rsidR="002A40C8" w14:paraId="516938DA" w14:textId="77777777" w:rsidTr="00DE7430">
        <w:tc>
          <w:tcPr>
            <w:tcW w:w="3070" w:type="dxa"/>
            <w:vAlign w:val="center"/>
          </w:tcPr>
          <w:p w14:paraId="2FABFAC8" w14:textId="77777777" w:rsidR="002A40C8" w:rsidRDefault="002A40C8" w:rsidP="00DE7430">
            <w:pPr>
              <w:pStyle w:val="tabulka-normal"/>
            </w:pPr>
            <w:r w:rsidRPr="00B77BE6">
              <w:t>Povoleno</w:t>
            </w:r>
          </w:p>
        </w:tc>
        <w:tc>
          <w:tcPr>
            <w:tcW w:w="3071" w:type="dxa"/>
            <w:vAlign w:val="center"/>
          </w:tcPr>
          <w:p w14:paraId="73C08579" w14:textId="77777777" w:rsidR="002A40C8" w:rsidRDefault="002A40C8" w:rsidP="00DE7430">
            <w:pPr>
              <w:pStyle w:val="tabulka-normal"/>
            </w:pPr>
            <w:r w:rsidRPr="00B77BE6">
              <w:t>Povoleno</w:t>
            </w:r>
          </w:p>
        </w:tc>
        <w:tc>
          <w:tcPr>
            <w:tcW w:w="3071" w:type="dxa"/>
            <w:vAlign w:val="center"/>
          </w:tcPr>
          <w:p w14:paraId="3BCD635A" w14:textId="77777777" w:rsidR="002A40C8" w:rsidRPr="008A62E4" w:rsidRDefault="002A40C8" w:rsidP="00DE7430">
            <w:pPr>
              <w:pStyle w:val="tabulka-normal"/>
              <w:rPr>
                <w:i/>
              </w:rPr>
            </w:pPr>
            <w:r w:rsidRPr="008A62E4">
              <w:rPr>
                <w:i/>
              </w:rPr>
              <w:t>Povoleno</w:t>
            </w:r>
          </w:p>
        </w:tc>
      </w:tr>
    </w:tbl>
    <w:p w14:paraId="4CB6F62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DB688B5" w14:textId="77777777" w:rsidTr="00DE7430">
        <w:tc>
          <w:tcPr>
            <w:tcW w:w="9212" w:type="dxa"/>
            <w:gridSpan w:val="3"/>
          </w:tcPr>
          <w:p w14:paraId="220D689F" w14:textId="77777777" w:rsidR="002A40C8" w:rsidRDefault="002A40C8" w:rsidP="00DE7430">
            <w:pPr>
              <w:pStyle w:val="Tabulkanadpis"/>
            </w:pPr>
            <w:r>
              <w:lastRenderedPageBreak/>
              <w:t>(117) Řízení uživatelských účtů: Zjistit instalace aplikací a zobrazit výzvu ke zvýšení oprávnění</w:t>
            </w:r>
          </w:p>
          <w:p w14:paraId="77734F4F" w14:textId="77777777" w:rsidR="002A40C8" w:rsidRDefault="002A40C8" w:rsidP="00DE7430">
            <w:pPr>
              <w:pStyle w:val="Tabulkanadpis"/>
            </w:pPr>
            <w:r>
              <w:t>User Account Control: Detect application installations and prompt for elevation</w:t>
            </w:r>
          </w:p>
        </w:tc>
      </w:tr>
      <w:tr w:rsidR="002A40C8" w14:paraId="457B6F67" w14:textId="77777777" w:rsidTr="00DE7430">
        <w:tc>
          <w:tcPr>
            <w:tcW w:w="3070" w:type="dxa"/>
            <w:vAlign w:val="center"/>
          </w:tcPr>
          <w:p w14:paraId="7EA736BB" w14:textId="77777777" w:rsidR="002A40C8" w:rsidRDefault="002A40C8" w:rsidP="00DE7430">
            <w:pPr>
              <w:pStyle w:val="tabulka-tucna"/>
            </w:pPr>
            <w:r>
              <w:t>Default</w:t>
            </w:r>
          </w:p>
        </w:tc>
        <w:tc>
          <w:tcPr>
            <w:tcW w:w="3071" w:type="dxa"/>
            <w:vAlign w:val="center"/>
          </w:tcPr>
          <w:p w14:paraId="6FEB9FDD" w14:textId="77777777" w:rsidR="002A40C8" w:rsidRDefault="002A40C8" w:rsidP="00DE7430">
            <w:pPr>
              <w:pStyle w:val="tabulka-tucna"/>
            </w:pPr>
            <w:r>
              <w:t>NÚKIB</w:t>
            </w:r>
          </w:p>
        </w:tc>
        <w:tc>
          <w:tcPr>
            <w:tcW w:w="3071" w:type="dxa"/>
            <w:vAlign w:val="center"/>
          </w:tcPr>
          <w:p w14:paraId="3D60CBE9" w14:textId="77777777" w:rsidR="002A40C8" w:rsidRDefault="002A40C8" w:rsidP="00DE7430">
            <w:pPr>
              <w:pStyle w:val="tabulka-tucna"/>
            </w:pPr>
            <w:r>
              <w:t>nastaveno</w:t>
            </w:r>
          </w:p>
        </w:tc>
      </w:tr>
      <w:tr w:rsidR="002A40C8" w14:paraId="6930140A" w14:textId="77777777" w:rsidTr="00DE7430">
        <w:tc>
          <w:tcPr>
            <w:tcW w:w="3070" w:type="dxa"/>
            <w:vAlign w:val="center"/>
          </w:tcPr>
          <w:p w14:paraId="2B6DA061" w14:textId="77777777" w:rsidR="002A40C8" w:rsidRDefault="002A40C8" w:rsidP="00DE7430">
            <w:pPr>
              <w:pStyle w:val="tabulka-normal"/>
            </w:pPr>
            <w:r w:rsidRPr="00B77BE6">
              <w:t>Povoleno</w:t>
            </w:r>
          </w:p>
        </w:tc>
        <w:tc>
          <w:tcPr>
            <w:tcW w:w="3071" w:type="dxa"/>
            <w:vAlign w:val="center"/>
          </w:tcPr>
          <w:p w14:paraId="27AE7A8A" w14:textId="77777777" w:rsidR="002A40C8" w:rsidRDefault="002A40C8" w:rsidP="00DE7430">
            <w:pPr>
              <w:pStyle w:val="tabulka-normal"/>
            </w:pPr>
            <w:r w:rsidRPr="00B77BE6">
              <w:t>Povoleno</w:t>
            </w:r>
          </w:p>
        </w:tc>
        <w:tc>
          <w:tcPr>
            <w:tcW w:w="3071" w:type="dxa"/>
            <w:vAlign w:val="center"/>
          </w:tcPr>
          <w:p w14:paraId="6B9FB6AE" w14:textId="77777777" w:rsidR="002A40C8" w:rsidRPr="008A62E4" w:rsidRDefault="002A40C8" w:rsidP="00DE7430">
            <w:pPr>
              <w:pStyle w:val="tabulka-normal"/>
              <w:rPr>
                <w:i/>
              </w:rPr>
            </w:pPr>
            <w:r w:rsidRPr="008A62E4">
              <w:rPr>
                <w:i/>
              </w:rPr>
              <w:t>Povoleno</w:t>
            </w:r>
          </w:p>
        </w:tc>
      </w:tr>
    </w:tbl>
    <w:p w14:paraId="747DB3F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3D6938A" w14:textId="77777777" w:rsidTr="00DE7430">
        <w:tc>
          <w:tcPr>
            <w:tcW w:w="9212" w:type="dxa"/>
            <w:gridSpan w:val="3"/>
          </w:tcPr>
          <w:p w14:paraId="156D55D6" w14:textId="77777777" w:rsidR="002A40C8" w:rsidRDefault="002A40C8" w:rsidP="00DE7430">
            <w:pPr>
              <w:pStyle w:val="Tabulkanadpis"/>
            </w:pPr>
            <w:r>
              <w:t>(118) Řízení uživatelských účtů: Zvýšit oprávnění pouze u aplikací UIAccess, které jsou nainstalovány v zabezpečených umístěních</w:t>
            </w:r>
          </w:p>
          <w:p w14:paraId="1E829D3B" w14:textId="77777777" w:rsidR="002A40C8" w:rsidRDefault="002A40C8" w:rsidP="00DE7430">
            <w:pPr>
              <w:pStyle w:val="Tabulkanadpis"/>
            </w:pPr>
            <w:r>
              <w:t>User Account Control: Only elevate UIAccess applications that are installed in secure locations</w:t>
            </w:r>
          </w:p>
        </w:tc>
      </w:tr>
      <w:tr w:rsidR="002A40C8" w14:paraId="50819A13" w14:textId="77777777" w:rsidTr="00DE7430">
        <w:tc>
          <w:tcPr>
            <w:tcW w:w="3070" w:type="dxa"/>
            <w:vAlign w:val="center"/>
          </w:tcPr>
          <w:p w14:paraId="29E6C3F7" w14:textId="77777777" w:rsidR="002A40C8" w:rsidRDefault="002A40C8" w:rsidP="00DE7430">
            <w:pPr>
              <w:pStyle w:val="tabulka-tucna"/>
            </w:pPr>
            <w:r>
              <w:t>Default</w:t>
            </w:r>
          </w:p>
        </w:tc>
        <w:tc>
          <w:tcPr>
            <w:tcW w:w="3071" w:type="dxa"/>
            <w:vAlign w:val="center"/>
          </w:tcPr>
          <w:p w14:paraId="14F8A25D" w14:textId="77777777" w:rsidR="002A40C8" w:rsidRDefault="002A40C8" w:rsidP="00DE7430">
            <w:pPr>
              <w:pStyle w:val="tabulka-tucna"/>
            </w:pPr>
            <w:r>
              <w:t>NÚKIB</w:t>
            </w:r>
          </w:p>
        </w:tc>
        <w:tc>
          <w:tcPr>
            <w:tcW w:w="3071" w:type="dxa"/>
            <w:vAlign w:val="center"/>
          </w:tcPr>
          <w:p w14:paraId="21799624" w14:textId="77777777" w:rsidR="002A40C8" w:rsidRDefault="002A40C8" w:rsidP="00DE7430">
            <w:pPr>
              <w:pStyle w:val="tabulka-tucna"/>
            </w:pPr>
            <w:r>
              <w:t>nastaveno</w:t>
            </w:r>
          </w:p>
        </w:tc>
      </w:tr>
      <w:tr w:rsidR="002A40C8" w14:paraId="1DFAE4F9" w14:textId="77777777" w:rsidTr="00DE7430">
        <w:tc>
          <w:tcPr>
            <w:tcW w:w="3070" w:type="dxa"/>
            <w:vAlign w:val="center"/>
          </w:tcPr>
          <w:p w14:paraId="1700B12F" w14:textId="77777777" w:rsidR="002A40C8" w:rsidRDefault="002A40C8" w:rsidP="00DE7430">
            <w:pPr>
              <w:pStyle w:val="tabulka-normal"/>
            </w:pPr>
            <w:r w:rsidRPr="00B77BE6">
              <w:t>Povoleno</w:t>
            </w:r>
          </w:p>
        </w:tc>
        <w:tc>
          <w:tcPr>
            <w:tcW w:w="3071" w:type="dxa"/>
            <w:vAlign w:val="center"/>
          </w:tcPr>
          <w:p w14:paraId="109A093B" w14:textId="77777777" w:rsidR="002A40C8" w:rsidRDefault="002A40C8" w:rsidP="00DE7430">
            <w:pPr>
              <w:pStyle w:val="tabulka-normal"/>
            </w:pPr>
            <w:r w:rsidRPr="00B77BE6">
              <w:t>Povoleno</w:t>
            </w:r>
          </w:p>
        </w:tc>
        <w:tc>
          <w:tcPr>
            <w:tcW w:w="3071" w:type="dxa"/>
            <w:vAlign w:val="center"/>
          </w:tcPr>
          <w:p w14:paraId="0060D5E8" w14:textId="77777777" w:rsidR="002A40C8" w:rsidRPr="008A62E4" w:rsidRDefault="002A40C8" w:rsidP="00DE7430">
            <w:pPr>
              <w:pStyle w:val="tabulka-normal"/>
              <w:rPr>
                <w:i/>
              </w:rPr>
            </w:pPr>
            <w:r w:rsidRPr="008A62E4">
              <w:rPr>
                <w:i/>
              </w:rPr>
              <w:t>Povoleno</w:t>
            </w:r>
          </w:p>
        </w:tc>
      </w:tr>
    </w:tbl>
    <w:p w14:paraId="3D2EE712" w14:textId="77777777" w:rsidR="002A40C8" w:rsidRDefault="002A40C8" w:rsidP="002A40C8">
      <w:pPr>
        <w:pStyle w:val="Normln-oddeleni-tabulky"/>
      </w:pPr>
    </w:p>
    <w:p w14:paraId="4B6371C2"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DF9D949" w14:textId="77777777" w:rsidTr="00DE7430">
        <w:tc>
          <w:tcPr>
            <w:tcW w:w="9212" w:type="dxa"/>
            <w:gridSpan w:val="3"/>
          </w:tcPr>
          <w:p w14:paraId="410FFF9C" w14:textId="77777777" w:rsidR="002A40C8" w:rsidRDefault="002A40C8" w:rsidP="00DE7430">
            <w:pPr>
              <w:pStyle w:val="Tabulkanadpis"/>
            </w:pPr>
            <w:r>
              <w:t>(119) Řízení uživatelských účtů: Zvýšit oprávnění pouze u podepsaných a ověřených spustitelných souborů</w:t>
            </w:r>
          </w:p>
          <w:p w14:paraId="1DCDDF3D" w14:textId="77777777" w:rsidR="002A40C8" w:rsidRDefault="002A40C8" w:rsidP="00DE7430">
            <w:pPr>
              <w:pStyle w:val="Tabulkanadpis"/>
            </w:pPr>
            <w:r>
              <w:t>User Account Control: Only elevate executables that are signed and validated</w:t>
            </w:r>
          </w:p>
        </w:tc>
      </w:tr>
      <w:tr w:rsidR="002A40C8" w14:paraId="76DB1DFF" w14:textId="77777777" w:rsidTr="00DE7430">
        <w:tc>
          <w:tcPr>
            <w:tcW w:w="3070" w:type="dxa"/>
            <w:vAlign w:val="center"/>
          </w:tcPr>
          <w:p w14:paraId="7511B336" w14:textId="77777777" w:rsidR="002A40C8" w:rsidRDefault="002A40C8" w:rsidP="00DE7430">
            <w:pPr>
              <w:pStyle w:val="tabulka-tucna"/>
            </w:pPr>
            <w:r>
              <w:t>Default</w:t>
            </w:r>
          </w:p>
        </w:tc>
        <w:tc>
          <w:tcPr>
            <w:tcW w:w="3071" w:type="dxa"/>
            <w:vAlign w:val="center"/>
          </w:tcPr>
          <w:p w14:paraId="43151BD3" w14:textId="77777777" w:rsidR="002A40C8" w:rsidRDefault="002A40C8" w:rsidP="00DE7430">
            <w:pPr>
              <w:pStyle w:val="tabulka-tucna"/>
            </w:pPr>
            <w:r>
              <w:t>NÚKIB</w:t>
            </w:r>
          </w:p>
        </w:tc>
        <w:tc>
          <w:tcPr>
            <w:tcW w:w="3071" w:type="dxa"/>
            <w:vAlign w:val="center"/>
          </w:tcPr>
          <w:p w14:paraId="1BD93536" w14:textId="77777777" w:rsidR="002A40C8" w:rsidRDefault="002A40C8" w:rsidP="00DE7430">
            <w:pPr>
              <w:pStyle w:val="tabulka-tucna"/>
            </w:pPr>
            <w:r>
              <w:t>nastaveno</w:t>
            </w:r>
          </w:p>
        </w:tc>
      </w:tr>
      <w:tr w:rsidR="002A40C8" w14:paraId="3876515F" w14:textId="77777777" w:rsidTr="00DE7430">
        <w:tc>
          <w:tcPr>
            <w:tcW w:w="3070" w:type="dxa"/>
            <w:vAlign w:val="center"/>
          </w:tcPr>
          <w:p w14:paraId="4F1AC77B" w14:textId="77777777" w:rsidR="002A40C8" w:rsidRDefault="002A40C8" w:rsidP="00DE7430">
            <w:pPr>
              <w:pStyle w:val="tabulka-normal"/>
            </w:pPr>
            <w:r w:rsidRPr="00B77BE6">
              <w:t>Zakázáno</w:t>
            </w:r>
          </w:p>
        </w:tc>
        <w:tc>
          <w:tcPr>
            <w:tcW w:w="3071" w:type="dxa"/>
            <w:vAlign w:val="center"/>
          </w:tcPr>
          <w:p w14:paraId="51639FA9" w14:textId="77777777" w:rsidR="002A40C8" w:rsidRDefault="002A40C8" w:rsidP="00DE7430">
            <w:pPr>
              <w:pStyle w:val="tabulka-normal"/>
            </w:pPr>
            <w:r w:rsidRPr="00B77BE6">
              <w:t>Zakázáno</w:t>
            </w:r>
          </w:p>
        </w:tc>
        <w:tc>
          <w:tcPr>
            <w:tcW w:w="3071" w:type="dxa"/>
            <w:vAlign w:val="center"/>
          </w:tcPr>
          <w:p w14:paraId="75F0F866" w14:textId="77777777" w:rsidR="002A40C8" w:rsidRPr="008A62E4" w:rsidRDefault="002A40C8" w:rsidP="00DE7430">
            <w:pPr>
              <w:pStyle w:val="tabulka-normal"/>
              <w:rPr>
                <w:i/>
              </w:rPr>
            </w:pPr>
            <w:r w:rsidRPr="008A62E4">
              <w:rPr>
                <w:i/>
              </w:rPr>
              <w:t>Zakázáno</w:t>
            </w:r>
          </w:p>
        </w:tc>
      </w:tr>
    </w:tbl>
    <w:p w14:paraId="2E1C8E24"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5975398E" w14:textId="77777777" w:rsidTr="00DE7430">
        <w:tc>
          <w:tcPr>
            <w:tcW w:w="9212" w:type="dxa"/>
            <w:gridSpan w:val="3"/>
          </w:tcPr>
          <w:p w14:paraId="1885D2BF" w14:textId="77777777" w:rsidR="002A40C8" w:rsidRDefault="002A40C8" w:rsidP="00DE7430">
            <w:pPr>
              <w:pStyle w:val="Tabulkanadpis"/>
            </w:pPr>
            <w:r>
              <w:t>(128) Účty: Blokovat účty Microsoft</w:t>
            </w:r>
          </w:p>
          <w:p w14:paraId="60F2B0CB" w14:textId="77777777" w:rsidR="002A40C8" w:rsidRDefault="002A40C8" w:rsidP="00DE7430">
            <w:pPr>
              <w:pStyle w:val="Tabulkanadpis"/>
            </w:pPr>
            <w:r>
              <w:t>Accounts: Block Microsoft accounts</w:t>
            </w:r>
          </w:p>
        </w:tc>
      </w:tr>
      <w:tr w:rsidR="002A40C8" w14:paraId="3EA10A2E" w14:textId="77777777" w:rsidTr="00DE7430">
        <w:tc>
          <w:tcPr>
            <w:tcW w:w="3070" w:type="dxa"/>
            <w:vAlign w:val="center"/>
          </w:tcPr>
          <w:p w14:paraId="012DE650" w14:textId="77777777" w:rsidR="002A40C8" w:rsidRDefault="002A40C8" w:rsidP="00DE7430">
            <w:pPr>
              <w:pStyle w:val="tabulka-tucna"/>
            </w:pPr>
            <w:r>
              <w:t>Default</w:t>
            </w:r>
          </w:p>
        </w:tc>
        <w:tc>
          <w:tcPr>
            <w:tcW w:w="3071" w:type="dxa"/>
            <w:vAlign w:val="center"/>
          </w:tcPr>
          <w:p w14:paraId="58E949DA" w14:textId="77777777" w:rsidR="002A40C8" w:rsidRDefault="002A40C8" w:rsidP="00DE7430">
            <w:pPr>
              <w:pStyle w:val="tabulka-tucna"/>
            </w:pPr>
            <w:r>
              <w:t>NÚKIB</w:t>
            </w:r>
          </w:p>
        </w:tc>
        <w:tc>
          <w:tcPr>
            <w:tcW w:w="3071" w:type="dxa"/>
            <w:vAlign w:val="center"/>
          </w:tcPr>
          <w:p w14:paraId="08C31248" w14:textId="77777777" w:rsidR="002A40C8" w:rsidRDefault="002A40C8" w:rsidP="00DE7430">
            <w:pPr>
              <w:pStyle w:val="tabulka-tucna"/>
            </w:pPr>
            <w:r>
              <w:t>nastaveno</w:t>
            </w:r>
          </w:p>
        </w:tc>
      </w:tr>
      <w:tr w:rsidR="002A40C8" w14:paraId="627A5280" w14:textId="77777777" w:rsidTr="00DE7430">
        <w:tc>
          <w:tcPr>
            <w:tcW w:w="3070" w:type="dxa"/>
            <w:vAlign w:val="center"/>
          </w:tcPr>
          <w:p w14:paraId="43105F20" w14:textId="77777777" w:rsidR="002A40C8" w:rsidRDefault="002A40C8" w:rsidP="00DE7430">
            <w:pPr>
              <w:pStyle w:val="tabulka-normal"/>
            </w:pPr>
            <w:r w:rsidRPr="00E90D0F">
              <w:t>Nedefinováno</w:t>
            </w:r>
          </w:p>
        </w:tc>
        <w:tc>
          <w:tcPr>
            <w:tcW w:w="3071" w:type="dxa"/>
            <w:vAlign w:val="center"/>
          </w:tcPr>
          <w:p w14:paraId="661E355A" w14:textId="77777777" w:rsidR="002A40C8" w:rsidRDefault="002A40C8" w:rsidP="00DE7430">
            <w:pPr>
              <w:pStyle w:val="tabulka-normal"/>
            </w:pPr>
            <w:r w:rsidRPr="00E90D0F">
              <w:t>Uživatelé nemohou přidávat účty Microsoft ani se jejich pomocí přihlašovat</w:t>
            </w:r>
          </w:p>
        </w:tc>
        <w:tc>
          <w:tcPr>
            <w:tcW w:w="3071" w:type="dxa"/>
            <w:vAlign w:val="center"/>
          </w:tcPr>
          <w:p w14:paraId="2FF198A9" w14:textId="77777777" w:rsidR="002A40C8" w:rsidRPr="008A62E4" w:rsidRDefault="002A40C8" w:rsidP="00DE7430">
            <w:pPr>
              <w:pStyle w:val="tabulka-normal"/>
              <w:rPr>
                <w:i/>
              </w:rPr>
            </w:pPr>
            <w:r w:rsidRPr="008A62E4">
              <w:rPr>
                <w:i/>
              </w:rPr>
              <w:t>Uživatelé nemohou přidávat účty Microsoft ani se jejich pomocí přihlašovat</w:t>
            </w:r>
          </w:p>
        </w:tc>
      </w:tr>
    </w:tbl>
    <w:p w14:paraId="09BBE0CE"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169C66F" w14:textId="77777777" w:rsidTr="00DE7430">
        <w:tc>
          <w:tcPr>
            <w:tcW w:w="9212" w:type="dxa"/>
            <w:gridSpan w:val="3"/>
          </w:tcPr>
          <w:p w14:paraId="07ABEC52" w14:textId="77777777" w:rsidR="002A40C8" w:rsidRDefault="002A40C8" w:rsidP="00DE7430">
            <w:pPr>
              <w:pStyle w:val="Tabulkanadpis"/>
            </w:pPr>
            <w:r>
              <w:t>(129) Účty: Omezit použití prázdného hesla místního účtu pouze pro přihlášení ke konzole</w:t>
            </w:r>
          </w:p>
          <w:p w14:paraId="6995C314" w14:textId="77777777" w:rsidR="002A40C8" w:rsidRDefault="002A40C8" w:rsidP="00DE7430">
            <w:pPr>
              <w:pStyle w:val="Tabulkanadpis"/>
            </w:pPr>
            <w:r>
              <w:t>Accounts: Limit local account use of blank passwords to console logon only</w:t>
            </w:r>
          </w:p>
        </w:tc>
      </w:tr>
      <w:tr w:rsidR="002A40C8" w14:paraId="4D92A5DA" w14:textId="77777777" w:rsidTr="00DE7430">
        <w:tc>
          <w:tcPr>
            <w:tcW w:w="3070" w:type="dxa"/>
            <w:vAlign w:val="center"/>
          </w:tcPr>
          <w:p w14:paraId="41EE66F1" w14:textId="77777777" w:rsidR="002A40C8" w:rsidRDefault="002A40C8" w:rsidP="00DE7430">
            <w:pPr>
              <w:pStyle w:val="tabulka-tucna"/>
            </w:pPr>
            <w:r>
              <w:t>Default</w:t>
            </w:r>
          </w:p>
        </w:tc>
        <w:tc>
          <w:tcPr>
            <w:tcW w:w="3071" w:type="dxa"/>
            <w:vAlign w:val="center"/>
          </w:tcPr>
          <w:p w14:paraId="71F0047D" w14:textId="77777777" w:rsidR="002A40C8" w:rsidRDefault="002A40C8" w:rsidP="00DE7430">
            <w:pPr>
              <w:pStyle w:val="tabulka-tucna"/>
            </w:pPr>
            <w:r>
              <w:t>NÚKIB</w:t>
            </w:r>
          </w:p>
        </w:tc>
        <w:tc>
          <w:tcPr>
            <w:tcW w:w="3071" w:type="dxa"/>
            <w:vAlign w:val="center"/>
          </w:tcPr>
          <w:p w14:paraId="1FE9208E" w14:textId="77777777" w:rsidR="002A40C8" w:rsidRDefault="002A40C8" w:rsidP="00DE7430">
            <w:pPr>
              <w:pStyle w:val="tabulka-tucna"/>
            </w:pPr>
            <w:r>
              <w:t>nastaveno</w:t>
            </w:r>
          </w:p>
        </w:tc>
      </w:tr>
      <w:tr w:rsidR="002A40C8" w14:paraId="15E17BE7" w14:textId="77777777" w:rsidTr="00DE7430">
        <w:tc>
          <w:tcPr>
            <w:tcW w:w="3070" w:type="dxa"/>
            <w:vAlign w:val="center"/>
          </w:tcPr>
          <w:p w14:paraId="0DF173DD" w14:textId="77777777" w:rsidR="002A40C8" w:rsidRDefault="002A40C8" w:rsidP="00DE7430">
            <w:pPr>
              <w:pStyle w:val="tabulka-normal"/>
            </w:pPr>
            <w:r w:rsidRPr="00E90D0F">
              <w:t>Povoleno</w:t>
            </w:r>
          </w:p>
        </w:tc>
        <w:tc>
          <w:tcPr>
            <w:tcW w:w="3071" w:type="dxa"/>
            <w:vAlign w:val="center"/>
          </w:tcPr>
          <w:p w14:paraId="02F6ACB2" w14:textId="77777777" w:rsidR="002A40C8" w:rsidRDefault="002A40C8" w:rsidP="00DE7430">
            <w:pPr>
              <w:pStyle w:val="tabulka-normal"/>
            </w:pPr>
            <w:r w:rsidRPr="00E90D0F">
              <w:t>Povoleno</w:t>
            </w:r>
          </w:p>
        </w:tc>
        <w:tc>
          <w:tcPr>
            <w:tcW w:w="3071" w:type="dxa"/>
            <w:vAlign w:val="center"/>
          </w:tcPr>
          <w:p w14:paraId="4C4BE01C" w14:textId="77777777" w:rsidR="002A40C8" w:rsidRPr="008A62E4" w:rsidRDefault="002A40C8" w:rsidP="00DE7430">
            <w:pPr>
              <w:pStyle w:val="tabulka-normal"/>
              <w:rPr>
                <w:i/>
              </w:rPr>
            </w:pPr>
            <w:r w:rsidRPr="008A62E4">
              <w:rPr>
                <w:i/>
              </w:rPr>
              <w:t>Povoleno</w:t>
            </w:r>
          </w:p>
        </w:tc>
      </w:tr>
    </w:tbl>
    <w:p w14:paraId="065AFC5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6B693AB2" w14:textId="77777777" w:rsidTr="00DE7430">
        <w:tc>
          <w:tcPr>
            <w:tcW w:w="9212" w:type="dxa"/>
            <w:gridSpan w:val="3"/>
          </w:tcPr>
          <w:p w14:paraId="6B8FBB58" w14:textId="77777777" w:rsidR="002A40C8" w:rsidRDefault="002A40C8" w:rsidP="00DE7430">
            <w:pPr>
              <w:pStyle w:val="Tabulkanadpis"/>
            </w:pPr>
            <w:r>
              <w:t>(130) Účty: Přejmenovat účet Guest</w:t>
            </w:r>
          </w:p>
          <w:p w14:paraId="04131715" w14:textId="77777777" w:rsidR="002A40C8" w:rsidRDefault="002A40C8" w:rsidP="00DE7430">
            <w:pPr>
              <w:pStyle w:val="Tabulkanadpis"/>
            </w:pPr>
            <w:r>
              <w:t>Accounts: Rename guest account</w:t>
            </w:r>
          </w:p>
        </w:tc>
      </w:tr>
      <w:tr w:rsidR="002A40C8" w14:paraId="61E591FE" w14:textId="77777777" w:rsidTr="00DE7430">
        <w:tc>
          <w:tcPr>
            <w:tcW w:w="3070" w:type="dxa"/>
            <w:vAlign w:val="center"/>
          </w:tcPr>
          <w:p w14:paraId="3EFDB61A" w14:textId="77777777" w:rsidR="002A40C8" w:rsidRDefault="002A40C8" w:rsidP="00DE7430">
            <w:pPr>
              <w:pStyle w:val="tabulka-tucna"/>
            </w:pPr>
            <w:r>
              <w:t>Default</w:t>
            </w:r>
          </w:p>
        </w:tc>
        <w:tc>
          <w:tcPr>
            <w:tcW w:w="3071" w:type="dxa"/>
            <w:vAlign w:val="center"/>
          </w:tcPr>
          <w:p w14:paraId="263FCB9A" w14:textId="77777777" w:rsidR="002A40C8" w:rsidRDefault="002A40C8" w:rsidP="00DE7430">
            <w:pPr>
              <w:pStyle w:val="tabulka-tucna"/>
            </w:pPr>
            <w:r>
              <w:t>NÚKIB</w:t>
            </w:r>
          </w:p>
        </w:tc>
        <w:tc>
          <w:tcPr>
            <w:tcW w:w="3071" w:type="dxa"/>
            <w:vAlign w:val="center"/>
          </w:tcPr>
          <w:p w14:paraId="7872A9B6" w14:textId="77777777" w:rsidR="002A40C8" w:rsidRDefault="002A40C8" w:rsidP="00DE7430">
            <w:pPr>
              <w:pStyle w:val="tabulka-tucna"/>
            </w:pPr>
            <w:r>
              <w:t>nastaveno</w:t>
            </w:r>
          </w:p>
        </w:tc>
      </w:tr>
      <w:tr w:rsidR="002A40C8" w14:paraId="5C2448E9" w14:textId="77777777" w:rsidTr="00DE7430">
        <w:tc>
          <w:tcPr>
            <w:tcW w:w="3070" w:type="dxa"/>
            <w:vAlign w:val="center"/>
          </w:tcPr>
          <w:p w14:paraId="3F1EA640" w14:textId="77777777" w:rsidR="002A40C8" w:rsidRDefault="002A40C8" w:rsidP="00DE7430">
            <w:pPr>
              <w:pStyle w:val="tabulka-normal"/>
            </w:pPr>
            <w:r w:rsidRPr="00E90D0F">
              <w:t>Guest</w:t>
            </w:r>
          </w:p>
        </w:tc>
        <w:tc>
          <w:tcPr>
            <w:tcW w:w="3071" w:type="dxa"/>
            <w:vAlign w:val="center"/>
          </w:tcPr>
          <w:p w14:paraId="15DCAB16" w14:textId="77777777" w:rsidR="002A40C8" w:rsidRDefault="002A40C8" w:rsidP="00DE7430">
            <w:pPr>
              <w:pStyle w:val="tabulka-normal"/>
            </w:pPr>
            <w:r>
              <w:t>guest_anonymous</w:t>
            </w:r>
          </w:p>
          <w:p w14:paraId="4D9C298F" w14:textId="77777777" w:rsidR="002A40C8" w:rsidRDefault="002A40C8" w:rsidP="00DE7430">
            <w:pPr>
              <w:pStyle w:val="tabulka-normal"/>
            </w:pPr>
            <w:r>
              <w:t>(</w:t>
            </w:r>
            <w:r w:rsidRPr="00E90D0F">
              <w:t>nebo zvolit vlastní jméno</w:t>
            </w:r>
            <w:r>
              <w:t>)</w:t>
            </w:r>
          </w:p>
        </w:tc>
        <w:tc>
          <w:tcPr>
            <w:tcW w:w="3071" w:type="dxa"/>
            <w:vAlign w:val="center"/>
          </w:tcPr>
          <w:p w14:paraId="7AF3201F" w14:textId="77777777" w:rsidR="002A40C8" w:rsidRPr="00B035CE" w:rsidRDefault="002A40C8" w:rsidP="00DE7430">
            <w:pPr>
              <w:pStyle w:val="tabulka-normal"/>
              <w:rPr>
                <w:i/>
              </w:rPr>
            </w:pPr>
            <w:r w:rsidRPr="00B035CE">
              <w:rPr>
                <w:i/>
              </w:rPr>
              <w:t>Quest_anonymous</w:t>
            </w:r>
          </w:p>
        </w:tc>
      </w:tr>
    </w:tbl>
    <w:p w14:paraId="770DF206"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3876E91A" w14:textId="77777777" w:rsidTr="00DE7430">
        <w:tc>
          <w:tcPr>
            <w:tcW w:w="9212" w:type="dxa"/>
            <w:gridSpan w:val="3"/>
          </w:tcPr>
          <w:p w14:paraId="6D0AD925" w14:textId="77777777" w:rsidR="002A40C8" w:rsidRDefault="002A40C8" w:rsidP="00DE7430">
            <w:pPr>
              <w:pStyle w:val="Tabulkanadpis"/>
            </w:pPr>
            <w:r>
              <w:t>(131) Účty: Přejmenovat účet správce</w:t>
            </w:r>
          </w:p>
          <w:p w14:paraId="54396224" w14:textId="77777777" w:rsidR="002A40C8" w:rsidRDefault="002A40C8" w:rsidP="00DE7430">
            <w:pPr>
              <w:pStyle w:val="Tabulkanadpis"/>
            </w:pPr>
            <w:r>
              <w:t>Accounts: Rename administrator account</w:t>
            </w:r>
          </w:p>
        </w:tc>
      </w:tr>
      <w:tr w:rsidR="002A40C8" w14:paraId="3D37AB42" w14:textId="77777777" w:rsidTr="00DE7430">
        <w:tc>
          <w:tcPr>
            <w:tcW w:w="3070" w:type="dxa"/>
            <w:vAlign w:val="center"/>
          </w:tcPr>
          <w:p w14:paraId="44D9651C" w14:textId="77777777" w:rsidR="002A40C8" w:rsidRDefault="002A40C8" w:rsidP="00DE7430">
            <w:pPr>
              <w:pStyle w:val="tabulka-tucna"/>
            </w:pPr>
            <w:r>
              <w:t>Default</w:t>
            </w:r>
          </w:p>
        </w:tc>
        <w:tc>
          <w:tcPr>
            <w:tcW w:w="3071" w:type="dxa"/>
            <w:vAlign w:val="center"/>
          </w:tcPr>
          <w:p w14:paraId="6308B4C4" w14:textId="77777777" w:rsidR="002A40C8" w:rsidRDefault="002A40C8" w:rsidP="00DE7430">
            <w:pPr>
              <w:pStyle w:val="tabulka-tucna"/>
            </w:pPr>
            <w:r>
              <w:t>NÚKIB</w:t>
            </w:r>
          </w:p>
        </w:tc>
        <w:tc>
          <w:tcPr>
            <w:tcW w:w="3071" w:type="dxa"/>
            <w:vAlign w:val="center"/>
          </w:tcPr>
          <w:p w14:paraId="600BBBFC" w14:textId="77777777" w:rsidR="002A40C8" w:rsidRDefault="002A40C8" w:rsidP="00DE7430">
            <w:pPr>
              <w:pStyle w:val="tabulka-tucna"/>
            </w:pPr>
            <w:r>
              <w:t>nastaveno</w:t>
            </w:r>
          </w:p>
        </w:tc>
      </w:tr>
      <w:tr w:rsidR="002A40C8" w14:paraId="67BF4E1C" w14:textId="77777777" w:rsidTr="00DE7430">
        <w:tc>
          <w:tcPr>
            <w:tcW w:w="3070" w:type="dxa"/>
            <w:vAlign w:val="center"/>
          </w:tcPr>
          <w:p w14:paraId="1BB1CE5B" w14:textId="77777777" w:rsidR="002A40C8" w:rsidRDefault="002A40C8" w:rsidP="00DE7430">
            <w:pPr>
              <w:pStyle w:val="tabulka-normal"/>
            </w:pPr>
            <w:r w:rsidRPr="00E90D0F">
              <w:t>Administrator</w:t>
            </w:r>
          </w:p>
        </w:tc>
        <w:tc>
          <w:tcPr>
            <w:tcW w:w="3071" w:type="dxa"/>
            <w:vAlign w:val="center"/>
          </w:tcPr>
          <w:p w14:paraId="0F464890" w14:textId="77777777" w:rsidR="002A40C8" w:rsidRDefault="002A40C8" w:rsidP="00DE7430">
            <w:pPr>
              <w:pStyle w:val="tabulka-normal"/>
            </w:pPr>
            <w:r>
              <w:t xml:space="preserve">admin_root </w:t>
            </w:r>
          </w:p>
          <w:p w14:paraId="165A6514" w14:textId="77777777" w:rsidR="002A40C8" w:rsidRDefault="002A40C8" w:rsidP="00DE7430">
            <w:pPr>
              <w:pStyle w:val="tabulka-normal"/>
            </w:pPr>
            <w:r>
              <w:t>(</w:t>
            </w:r>
            <w:r w:rsidRPr="00E90D0F">
              <w:t>nebo zvolit vlastní jméno</w:t>
            </w:r>
            <w:r>
              <w:t>)</w:t>
            </w:r>
          </w:p>
        </w:tc>
        <w:tc>
          <w:tcPr>
            <w:tcW w:w="3071" w:type="dxa"/>
            <w:vAlign w:val="center"/>
          </w:tcPr>
          <w:p w14:paraId="24E45C8D" w14:textId="77777777" w:rsidR="002A40C8" w:rsidRPr="00B035CE" w:rsidRDefault="002A40C8" w:rsidP="00DE7430">
            <w:pPr>
              <w:pStyle w:val="tabulka-normal"/>
              <w:rPr>
                <w:i/>
              </w:rPr>
            </w:pPr>
            <w:r w:rsidRPr="00B035CE">
              <w:rPr>
                <w:i/>
              </w:rPr>
              <w:t>Admin_root</w:t>
            </w:r>
          </w:p>
        </w:tc>
      </w:tr>
    </w:tbl>
    <w:p w14:paraId="31246D8D" w14:textId="77777777" w:rsidR="002A40C8" w:rsidRDefault="002A40C8" w:rsidP="002A40C8">
      <w:pPr>
        <w:pStyle w:val="Normln-oddeleni-tabulky"/>
      </w:pPr>
    </w:p>
    <w:p w14:paraId="5D8B8AD8" w14:textId="77777777" w:rsidR="002A40C8" w:rsidRDefault="002A40C8" w:rsidP="002A40C8">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2A40C8" w14:paraId="691916F8" w14:textId="77777777" w:rsidTr="00DE7430">
        <w:tc>
          <w:tcPr>
            <w:tcW w:w="9212" w:type="dxa"/>
            <w:gridSpan w:val="3"/>
          </w:tcPr>
          <w:p w14:paraId="4D5A6B64" w14:textId="77777777" w:rsidR="002A40C8" w:rsidRDefault="002A40C8" w:rsidP="00DE7430">
            <w:pPr>
              <w:pStyle w:val="Tabulkanadpis"/>
            </w:pPr>
            <w:r>
              <w:lastRenderedPageBreak/>
              <w:t>(132) Účty: Stav účtu hosta</w:t>
            </w:r>
          </w:p>
          <w:p w14:paraId="20D6BCE3" w14:textId="77777777" w:rsidR="002A40C8" w:rsidRDefault="002A40C8" w:rsidP="00DE7430">
            <w:pPr>
              <w:pStyle w:val="Tabulkanadpis"/>
            </w:pPr>
            <w:r>
              <w:t>Accounts: Guest account status</w:t>
            </w:r>
          </w:p>
        </w:tc>
      </w:tr>
      <w:tr w:rsidR="002A40C8" w14:paraId="208C442F" w14:textId="77777777" w:rsidTr="00DE7430">
        <w:tc>
          <w:tcPr>
            <w:tcW w:w="3070" w:type="dxa"/>
            <w:vAlign w:val="center"/>
          </w:tcPr>
          <w:p w14:paraId="02932561" w14:textId="77777777" w:rsidR="002A40C8" w:rsidRDefault="002A40C8" w:rsidP="00DE7430">
            <w:pPr>
              <w:pStyle w:val="tabulka-tucna"/>
            </w:pPr>
            <w:r>
              <w:t>Default</w:t>
            </w:r>
          </w:p>
        </w:tc>
        <w:tc>
          <w:tcPr>
            <w:tcW w:w="3071" w:type="dxa"/>
            <w:vAlign w:val="center"/>
          </w:tcPr>
          <w:p w14:paraId="620DA253" w14:textId="77777777" w:rsidR="002A40C8" w:rsidRDefault="002A40C8" w:rsidP="00DE7430">
            <w:pPr>
              <w:pStyle w:val="tabulka-tucna"/>
            </w:pPr>
            <w:r>
              <w:t>NÚKIB</w:t>
            </w:r>
          </w:p>
        </w:tc>
        <w:tc>
          <w:tcPr>
            <w:tcW w:w="3071" w:type="dxa"/>
            <w:vAlign w:val="center"/>
          </w:tcPr>
          <w:p w14:paraId="40192AD0" w14:textId="77777777" w:rsidR="002A40C8" w:rsidRDefault="002A40C8" w:rsidP="00DE7430">
            <w:pPr>
              <w:pStyle w:val="tabulka-tucna"/>
            </w:pPr>
            <w:r>
              <w:t>nastaveno</w:t>
            </w:r>
          </w:p>
        </w:tc>
      </w:tr>
      <w:tr w:rsidR="002A40C8" w14:paraId="4EF0DDEC" w14:textId="77777777" w:rsidTr="00DE7430">
        <w:tc>
          <w:tcPr>
            <w:tcW w:w="3070" w:type="dxa"/>
            <w:vAlign w:val="center"/>
          </w:tcPr>
          <w:p w14:paraId="402071A7" w14:textId="77777777" w:rsidR="002A40C8" w:rsidRDefault="002A40C8" w:rsidP="00DE7430">
            <w:pPr>
              <w:pStyle w:val="tabulka-normal"/>
            </w:pPr>
            <w:r w:rsidRPr="00E90D0F">
              <w:t>Zakázáno</w:t>
            </w:r>
          </w:p>
        </w:tc>
        <w:tc>
          <w:tcPr>
            <w:tcW w:w="3071" w:type="dxa"/>
            <w:vAlign w:val="center"/>
          </w:tcPr>
          <w:p w14:paraId="37B4DE72" w14:textId="77777777" w:rsidR="002A40C8" w:rsidRDefault="002A40C8" w:rsidP="00DE7430">
            <w:pPr>
              <w:pStyle w:val="tabulka-normal"/>
            </w:pPr>
            <w:r w:rsidRPr="00E90D0F">
              <w:t>Zakázáno</w:t>
            </w:r>
          </w:p>
        </w:tc>
        <w:tc>
          <w:tcPr>
            <w:tcW w:w="3071" w:type="dxa"/>
            <w:vAlign w:val="center"/>
          </w:tcPr>
          <w:p w14:paraId="30C69FE5" w14:textId="77777777" w:rsidR="002A40C8" w:rsidRPr="008A62E4" w:rsidRDefault="002A40C8" w:rsidP="00DE7430">
            <w:pPr>
              <w:pStyle w:val="tabulka-normal"/>
              <w:rPr>
                <w:i/>
              </w:rPr>
            </w:pPr>
            <w:r w:rsidRPr="008A62E4">
              <w:rPr>
                <w:i/>
              </w:rPr>
              <w:t>Zakázáno</w:t>
            </w:r>
          </w:p>
        </w:tc>
      </w:tr>
    </w:tbl>
    <w:p w14:paraId="097E7663"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6B6FAE4" w14:textId="77777777" w:rsidTr="00DE7430">
        <w:tc>
          <w:tcPr>
            <w:tcW w:w="9212" w:type="dxa"/>
            <w:gridSpan w:val="3"/>
          </w:tcPr>
          <w:p w14:paraId="53906AA9" w14:textId="77777777" w:rsidR="002A40C8" w:rsidRDefault="002A40C8" w:rsidP="00DE7430">
            <w:pPr>
              <w:pStyle w:val="Tabulkanadpis"/>
            </w:pPr>
            <w:r>
              <w:t>(133) Účty: Stav účtu správce</w:t>
            </w:r>
          </w:p>
          <w:p w14:paraId="6658C629" w14:textId="77777777" w:rsidR="002A40C8" w:rsidRDefault="002A40C8" w:rsidP="00DE7430">
            <w:pPr>
              <w:pStyle w:val="Tabulkanadpis"/>
            </w:pPr>
            <w:r>
              <w:t>Accounts: Administrator account status</w:t>
            </w:r>
          </w:p>
        </w:tc>
      </w:tr>
      <w:tr w:rsidR="002A40C8" w14:paraId="0D70A2D1" w14:textId="77777777" w:rsidTr="00DE7430">
        <w:tc>
          <w:tcPr>
            <w:tcW w:w="3070" w:type="dxa"/>
            <w:vAlign w:val="center"/>
          </w:tcPr>
          <w:p w14:paraId="64C40186" w14:textId="77777777" w:rsidR="002A40C8" w:rsidRDefault="002A40C8" w:rsidP="00DE7430">
            <w:pPr>
              <w:pStyle w:val="tabulka-tucna"/>
            </w:pPr>
            <w:r>
              <w:t>Default</w:t>
            </w:r>
          </w:p>
        </w:tc>
        <w:tc>
          <w:tcPr>
            <w:tcW w:w="3071" w:type="dxa"/>
            <w:vAlign w:val="center"/>
          </w:tcPr>
          <w:p w14:paraId="4E7B65E5" w14:textId="77777777" w:rsidR="002A40C8" w:rsidRDefault="002A40C8" w:rsidP="00DE7430">
            <w:pPr>
              <w:pStyle w:val="tabulka-tucna"/>
            </w:pPr>
            <w:r>
              <w:t>NÚKIB</w:t>
            </w:r>
          </w:p>
        </w:tc>
        <w:tc>
          <w:tcPr>
            <w:tcW w:w="3071" w:type="dxa"/>
            <w:vAlign w:val="center"/>
          </w:tcPr>
          <w:p w14:paraId="6F00D177" w14:textId="77777777" w:rsidR="002A40C8" w:rsidRDefault="002A40C8" w:rsidP="00DE7430">
            <w:pPr>
              <w:pStyle w:val="tabulka-tucna"/>
            </w:pPr>
            <w:r>
              <w:t>nastaveno</w:t>
            </w:r>
          </w:p>
        </w:tc>
      </w:tr>
      <w:tr w:rsidR="002A40C8" w14:paraId="7B26FECD" w14:textId="77777777" w:rsidTr="00DE7430">
        <w:tc>
          <w:tcPr>
            <w:tcW w:w="3070" w:type="dxa"/>
            <w:vAlign w:val="center"/>
          </w:tcPr>
          <w:p w14:paraId="3522E4A6" w14:textId="77777777" w:rsidR="002A40C8" w:rsidRDefault="002A40C8" w:rsidP="00DE7430">
            <w:pPr>
              <w:pStyle w:val="tabulka-normal"/>
            </w:pPr>
            <w:r w:rsidRPr="00E90D0F">
              <w:t>Zakázáno</w:t>
            </w:r>
          </w:p>
        </w:tc>
        <w:tc>
          <w:tcPr>
            <w:tcW w:w="3071" w:type="dxa"/>
            <w:vAlign w:val="center"/>
          </w:tcPr>
          <w:p w14:paraId="16AA7B0A" w14:textId="77777777" w:rsidR="002A40C8" w:rsidRDefault="002A40C8" w:rsidP="00DE7430">
            <w:pPr>
              <w:pStyle w:val="tabulka-normal"/>
            </w:pPr>
            <w:r w:rsidRPr="00E90D0F">
              <w:t xml:space="preserve">Zakázáno </w:t>
            </w:r>
            <w:r>
              <w:t>/</w:t>
            </w:r>
            <w:r w:rsidRPr="00E90D0F">
              <w:t xml:space="preserve"> Povoleno</w:t>
            </w:r>
          </w:p>
        </w:tc>
        <w:tc>
          <w:tcPr>
            <w:tcW w:w="3071" w:type="dxa"/>
            <w:vAlign w:val="center"/>
          </w:tcPr>
          <w:p w14:paraId="253EF418" w14:textId="77777777" w:rsidR="002A40C8" w:rsidRPr="00B035CE" w:rsidRDefault="002A40C8" w:rsidP="00DE7430">
            <w:pPr>
              <w:pStyle w:val="tabulka-normal"/>
              <w:rPr>
                <w:i/>
              </w:rPr>
            </w:pPr>
            <w:r w:rsidRPr="00B035CE">
              <w:rPr>
                <w:i/>
              </w:rPr>
              <w:t>Povoleno</w:t>
            </w:r>
          </w:p>
        </w:tc>
      </w:tr>
    </w:tbl>
    <w:p w14:paraId="220A069F" w14:textId="77777777" w:rsidR="002A40C8"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FCCFC5E" w14:textId="77777777" w:rsidTr="00DE7430">
        <w:tc>
          <w:tcPr>
            <w:tcW w:w="9212" w:type="dxa"/>
            <w:gridSpan w:val="3"/>
          </w:tcPr>
          <w:p w14:paraId="75ACB6E2" w14:textId="77777777" w:rsidR="002A40C8" w:rsidRDefault="002A40C8" w:rsidP="00DE7430">
            <w:pPr>
              <w:pStyle w:val="Tabulkanadpis"/>
            </w:pPr>
            <w:r>
              <w:t>(134) Vypnutí: Povolit vypnutí systému bez nutnosti přihlášení</w:t>
            </w:r>
          </w:p>
          <w:p w14:paraId="7DF0F3FC" w14:textId="77777777" w:rsidR="002A40C8" w:rsidRDefault="002A40C8" w:rsidP="00DE7430">
            <w:pPr>
              <w:pStyle w:val="Tabulkanadpis"/>
            </w:pPr>
            <w:r>
              <w:t>Shutdown: Allow system to be shut down without having to log on</w:t>
            </w:r>
          </w:p>
        </w:tc>
      </w:tr>
      <w:tr w:rsidR="002A40C8" w14:paraId="58B81ECD" w14:textId="77777777" w:rsidTr="00DE7430">
        <w:tc>
          <w:tcPr>
            <w:tcW w:w="3070" w:type="dxa"/>
            <w:vAlign w:val="center"/>
          </w:tcPr>
          <w:p w14:paraId="15FA5255" w14:textId="77777777" w:rsidR="002A40C8" w:rsidRDefault="002A40C8" w:rsidP="00DE7430">
            <w:pPr>
              <w:pStyle w:val="tabulka-tucna"/>
            </w:pPr>
            <w:r>
              <w:t>Default</w:t>
            </w:r>
          </w:p>
        </w:tc>
        <w:tc>
          <w:tcPr>
            <w:tcW w:w="3071" w:type="dxa"/>
            <w:vAlign w:val="center"/>
          </w:tcPr>
          <w:p w14:paraId="3F35327D" w14:textId="77777777" w:rsidR="002A40C8" w:rsidRDefault="002A40C8" w:rsidP="00DE7430">
            <w:pPr>
              <w:pStyle w:val="tabulka-tucna"/>
            </w:pPr>
            <w:r>
              <w:t>NÚKIB</w:t>
            </w:r>
          </w:p>
        </w:tc>
        <w:tc>
          <w:tcPr>
            <w:tcW w:w="3071" w:type="dxa"/>
            <w:vAlign w:val="center"/>
          </w:tcPr>
          <w:p w14:paraId="76DEB44E" w14:textId="77777777" w:rsidR="002A40C8" w:rsidRDefault="002A40C8" w:rsidP="00DE7430">
            <w:pPr>
              <w:pStyle w:val="tabulka-tucna"/>
            </w:pPr>
            <w:r>
              <w:t>nastaveno</w:t>
            </w:r>
          </w:p>
        </w:tc>
      </w:tr>
      <w:tr w:rsidR="002A40C8" w14:paraId="7133DAFD" w14:textId="77777777" w:rsidTr="00DE7430">
        <w:tc>
          <w:tcPr>
            <w:tcW w:w="3070" w:type="dxa"/>
            <w:vAlign w:val="center"/>
          </w:tcPr>
          <w:p w14:paraId="2A829217" w14:textId="77777777" w:rsidR="002A40C8" w:rsidRDefault="002A40C8" w:rsidP="00DE7430">
            <w:pPr>
              <w:pStyle w:val="tabulka-normal"/>
            </w:pPr>
            <w:r w:rsidRPr="00E90D0F">
              <w:t>Povoleno</w:t>
            </w:r>
          </w:p>
        </w:tc>
        <w:tc>
          <w:tcPr>
            <w:tcW w:w="3071" w:type="dxa"/>
            <w:vAlign w:val="center"/>
          </w:tcPr>
          <w:p w14:paraId="6E2B3A3E" w14:textId="77777777" w:rsidR="002A40C8" w:rsidRDefault="002A40C8" w:rsidP="00DE7430">
            <w:pPr>
              <w:pStyle w:val="tabulka-normal"/>
            </w:pPr>
            <w:r>
              <w:t>Povoleno</w:t>
            </w:r>
          </w:p>
        </w:tc>
        <w:tc>
          <w:tcPr>
            <w:tcW w:w="3071" w:type="dxa"/>
            <w:vAlign w:val="center"/>
          </w:tcPr>
          <w:p w14:paraId="0B665E14" w14:textId="77777777" w:rsidR="002A40C8" w:rsidRPr="008A62E4" w:rsidRDefault="002A40C8" w:rsidP="00DE7430">
            <w:pPr>
              <w:pStyle w:val="tabulka-normal"/>
              <w:rPr>
                <w:i/>
              </w:rPr>
            </w:pPr>
            <w:r w:rsidRPr="008A62E4">
              <w:rPr>
                <w:i/>
              </w:rPr>
              <w:t>Povoleno</w:t>
            </w:r>
          </w:p>
        </w:tc>
      </w:tr>
    </w:tbl>
    <w:p w14:paraId="6D64FED0" w14:textId="77777777" w:rsidR="002A40C8" w:rsidRDefault="002A40C8" w:rsidP="002A40C8">
      <w:pPr>
        <w:pStyle w:val="Normln-oddeleni-tabulky"/>
      </w:pPr>
    </w:p>
    <w:p w14:paraId="569068C6" w14:textId="77777777" w:rsidR="002A40C8" w:rsidRDefault="002A40C8" w:rsidP="002A40C8">
      <w:r w:rsidRPr="00E90D0F">
        <w:t>V souvislosti s touto zásadou je nutné nastavit tyto dvě navazující zásady:</w:t>
      </w:r>
    </w:p>
    <w:p w14:paraId="7D104D77"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4C742774" w14:textId="77777777" w:rsidTr="00DE7430">
        <w:tc>
          <w:tcPr>
            <w:tcW w:w="9212" w:type="dxa"/>
            <w:gridSpan w:val="3"/>
          </w:tcPr>
          <w:p w14:paraId="7578D0C1" w14:textId="77777777" w:rsidR="002A40C8" w:rsidRDefault="002A40C8" w:rsidP="00DE7430">
            <w:pPr>
              <w:pStyle w:val="Tabulkanadpis"/>
            </w:pPr>
            <w:r>
              <w:t>Konfigurace počítače/Šablony pro správu/Systém/Řízení spotřeby/Nastavení tlačítka/</w:t>
            </w:r>
          </w:p>
          <w:p w14:paraId="36ED6623" w14:textId="77777777" w:rsidR="002A40C8" w:rsidRDefault="002A40C8" w:rsidP="00DE7430">
            <w:pPr>
              <w:pStyle w:val="Tabulkanadpis"/>
            </w:pPr>
            <w:r>
              <w:t>Vybrat akci při stisknutí tlačítka napájení (napájení ze sítě)</w:t>
            </w:r>
          </w:p>
        </w:tc>
      </w:tr>
      <w:tr w:rsidR="002A40C8" w14:paraId="7EF5030D" w14:textId="77777777" w:rsidTr="00DE7430">
        <w:tc>
          <w:tcPr>
            <w:tcW w:w="3070" w:type="dxa"/>
            <w:vAlign w:val="center"/>
          </w:tcPr>
          <w:p w14:paraId="1F1A65B5" w14:textId="77777777" w:rsidR="002A40C8" w:rsidRDefault="002A40C8" w:rsidP="00DE7430">
            <w:pPr>
              <w:pStyle w:val="tabulka-tucna"/>
            </w:pPr>
            <w:r>
              <w:t>Default</w:t>
            </w:r>
          </w:p>
        </w:tc>
        <w:tc>
          <w:tcPr>
            <w:tcW w:w="3071" w:type="dxa"/>
            <w:vAlign w:val="center"/>
          </w:tcPr>
          <w:p w14:paraId="52BC9F0E" w14:textId="77777777" w:rsidR="002A40C8" w:rsidRDefault="002A40C8" w:rsidP="00DE7430">
            <w:pPr>
              <w:pStyle w:val="tabulka-tucna"/>
            </w:pPr>
            <w:r>
              <w:t>NÚKIB</w:t>
            </w:r>
          </w:p>
        </w:tc>
        <w:tc>
          <w:tcPr>
            <w:tcW w:w="3071" w:type="dxa"/>
            <w:vAlign w:val="center"/>
          </w:tcPr>
          <w:p w14:paraId="292EAECF" w14:textId="77777777" w:rsidR="002A40C8" w:rsidRDefault="002A40C8" w:rsidP="00DE7430">
            <w:pPr>
              <w:pStyle w:val="tabulka-tucna"/>
            </w:pPr>
            <w:r>
              <w:t>nastaveno</w:t>
            </w:r>
          </w:p>
        </w:tc>
      </w:tr>
      <w:tr w:rsidR="002A40C8" w14:paraId="5F3F6DDD" w14:textId="77777777" w:rsidTr="00DE7430">
        <w:tc>
          <w:tcPr>
            <w:tcW w:w="3070" w:type="dxa"/>
            <w:vAlign w:val="center"/>
          </w:tcPr>
          <w:p w14:paraId="18831158" w14:textId="77777777" w:rsidR="002A40C8" w:rsidRDefault="002A40C8" w:rsidP="00DE7430">
            <w:pPr>
              <w:pStyle w:val="tabulka-normal"/>
            </w:pPr>
            <w:r w:rsidRPr="00E90D0F">
              <w:t>Není nakonfigurováno</w:t>
            </w:r>
          </w:p>
        </w:tc>
        <w:tc>
          <w:tcPr>
            <w:tcW w:w="3071" w:type="dxa"/>
            <w:vAlign w:val="center"/>
          </w:tcPr>
          <w:p w14:paraId="773D2E1D" w14:textId="77777777" w:rsidR="002A40C8" w:rsidRDefault="002A40C8" w:rsidP="00DE7430">
            <w:pPr>
              <w:pStyle w:val="tabulka-normal"/>
            </w:pPr>
            <w:r>
              <w:t>Povoleno</w:t>
            </w:r>
          </w:p>
          <w:p w14:paraId="011F03E1" w14:textId="77777777" w:rsidR="002A40C8" w:rsidRDefault="002A40C8" w:rsidP="00DE7430">
            <w:pPr>
              <w:pStyle w:val="tabulka-normal"/>
            </w:pPr>
            <w:r w:rsidRPr="00E90D0F">
              <w:t>(Neprovádět žádnou akci)</w:t>
            </w:r>
          </w:p>
        </w:tc>
        <w:tc>
          <w:tcPr>
            <w:tcW w:w="3071" w:type="dxa"/>
            <w:vAlign w:val="center"/>
          </w:tcPr>
          <w:p w14:paraId="1DE46D3D" w14:textId="77777777" w:rsidR="002A40C8" w:rsidRPr="008A62E4" w:rsidRDefault="002A40C8" w:rsidP="00DE7430">
            <w:pPr>
              <w:pStyle w:val="tabulka-normal"/>
              <w:rPr>
                <w:i/>
              </w:rPr>
            </w:pPr>
            <w:r w:rsidRPr="008A62E4">
              <w:rPr>
                <w:i/>
              </w:rPr>
              <w:t>Povoleno</w:t>
            </w:r>
          </w:p>
        </w:tc>
      </w:tr>
    </w:tbl>
    <w:p w14:paraId="1F669F2D"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13770431" w14:textId="77777777" w:rsidTr="00DE7430">
        <w:tc>
          <w:tcPr>
            <w:tcW w:w="9212" w:type="dxa"/>
            <w:gridSpan w:val="3"/>
          </w:tcPr>
          <w:p w14:paraId="3EF54216" w14:textId="77777777" w:rsidR="002A40C8" w:rsidRDefault="002A40C8" w:rsidP="00DE7430">
            <w:pPr>
              <w:pStyle w:val="Tabulkanadpis"/>
            </w:pPr>
            <w:r>
              <w:t>Konfigurace počítače/Šablony pro správu/Systém/Řízení spotřeby/Nastavení tlačítka/</w:t>
            </w:r>
          </w:p>
          <w:p w14:paraId="61F51D6F" w14:textId="77777777" w:rsidR="002A40C8" w:rsidRDefault="002A40C8" w:rsidP="00DE7430">
            <w:pPr>
              <w:pStyle w:val="Tabulkanadpis"/>
            </w:pPr>
            <w:r>
              <w:t>Vybrat akci při stisknutí tlačítka napájení (napájení z baterie)</w:t>
            </w:r>
          </w:p>
        </w:tc>
      </w:tr>
      <w:tr w:rsidR="002A40C8" w14:paraId="3BA87C31" w14:textId="77777777" w:rsidTr="00DE7430">
        <w:tc>
          <w:tcPr>
            <w:tcW w:w="3070" w:type="dxa"/>
            <w:vAlign w:val="center"/>
          </w:tcPr>
          <w:p w14:paraId="57E88F9C" w14:textId="77777777" w:rsidR="002A40C8" w:rsidRDefault="002A40C8" w:rsidP="00DE7430">
            <w:pPr>
              <w:pStyle w:val="tabulka-tucna"/>
            </w:pPr>
            <w:r>
              <w:t>Default</w:t>
            </w:r>
          </w:p>
        </w:tc>
        <w:tc>
          <w:tcPr>
            <w:tcW w:w="3071" w:type="dxa"/>
            <w:vAlign w:val="center"/>
          </w:tcPr>
          <w:p w14:paraId="0FDA3C46" w14:textId="77777777" w:rsidR="002A40C8" w:rsidRDefault="002A40C8" w:rsidP="00DE7430">
            <w:pPr>
              <w:pStyle w:val="tabulka-tucna"/>
            </w:pPr>
            <w:r>
              <w:t>NÚKIB</w:t>
            </w:r>
          </w:p>
        </w:tc>
        <w:tc>
          <w:tcPr>
            <w:tcW w:w="3071" w:type="dxa"/>
            <w:vAlign w:val="center"/>
          </w:tcPr>
          <w:p w14:paraId="424712C9" w14:textId="77777777" w:rsidR="002A40C8" w:rsidRDefault="002A40C8" w:rsidP="00DE7430">
            <w:pPr>
              <w:pStyle w:val="tabulka-tucna"/>
            </w:pPr>
            <w:r>
              <w:t>nastaveno</w:t>
            </w:r>
          </w:p>
        </w:tc>
      </w:tr>
      <w:tr w:rsidR="002A40C8" w14:paraId="7A716800" w14:textId="77777777" w:rsidTr="00DE7430">
        <w:tc>
          <w:tcPr>
            <w:tcW w:w="3070" w:type="dxa"/>
            <w:vAlign w:val="center"/>
          </w:tcPr>
          <w:p w14:paraId="49B12F1A" w14:textId="77777777" w:rsidR="002A40C8" w:rsidRDefault="002A40C8" w:rsidP="00DE7430">
            <w:pPr>
              <w:pStyle w:val="tabulka-normal"/>
            </w:pPr>
            <w:r w:rsidRPr="00E90D0F">
              <w:t>Není nakonfigurováno</w:t>
            </w:r>
          </w:p>
        </w:tc>
        <w:tc>
          <w:tcPr>
            <w:tcW w:w="3071" w:type="dxa"/>
            <w:vAlign w:val="center"/>
          </w:tcPr>
          <w:p w14:paraId="2D68E757" w14:textId="77777777" w:rsidR="002A40C8" w:rsidRDefault="002A40C8" w:rsidP="00DE7430">
            <w:pPr>
              <w:pStyle w:val="tabulka-normal"/>
            </w:pPr>
            <w:r w:rsidRPr="00E90D0F">
              <w:t>Povoleno</w:t>
            </w:r>
          </w:p>
          <w:p w14:paraId="2C7FC7DA" w14:textId="77777777" w:rsidR="002A40C8" w:rsidRDefault="002A40C8" w:rsidP="00DE7430">
            <w:pPr>
              <w:pStyle w:val="tabulka-normal"/>
            </w:pPr>
            <w:r w:rsidRPr="00E90D0F">
              <w:t>(Neprovádět žádnou akci)</w:t>
            </w:r>
          </w:p>
        </w:tc>
        <w:tc>
          <w:tcPr>
            <w:tcW w:w="3071" w:type="dxa"/>
            <w:vAlign w:val="center"/>
          </w:tcPr>
          <w:p w14:paraId="3D22C878" w14:textId="77777777" w:rsidR="002A40C8" w:rsidRPr="008A62E4" w:rsidRDefault="002A40C8" w:rsidP="00DE7430">
            <w:pPr>
              <w:pStyle w:val="tabulka-normal"/>
              <w:rPr>
                <w:i/>
              </w:rPr>
            </w:pPr>
            <w:r w:rsidRPr="008A62E4">
              <w:rPr>
                <w:i/>
              </w:rPr>
              <w:t>Povoleno</w:t>
            </w:r>
          </w:p>
        </w:tc>
      </w:tr>
    </w:tbl>
    <w:p w14:paraId="6BAFC1FB"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2625A3A9" w14:textId="77777777" w:rsidTr="00DE7430">
        <w:tc>
          <w:tcPr>
            <w:tcW w:w="9212" w:type="dxa"/>
            <w:gridSpan w:val="3"/>
          </w:tcPr>
          <w:p w14:paraId="50B1AF4C" w14:textId="77777777" w:rsidR="002A40C8" w:rsidRDefault="002A40C8" w:rsidP="00DE7430">
            <w:pPr>
              <w:pStyle w:val="Tabulkanadpis"/>
            </w:pPr>
            <w:r>
              <w:t>(135) Vypnutí: Vymazat stránkovací soubor virtuální paměti</w:t>
            </w:r>
          </w:p>
          <w:p w14:paraId="4B9ECCDA" w14:textId="77777777" w:rsidR="002A40C8" w:rsidRDefault="002A40C8" w:rsidP="00DE7430">
            <w:pPr>
              <w:pStyle w:val="Tabulkanadpis"/>
            </w:pPr>
            <w:r>
              <w:t>Shutdown: Clear virtual memory pagefile</w:t>
            </w:r>
          </w:p>
        </w:tc>
      </w:tr>
      <w:tr w:rsidR="002A40C8" w14:paraId="4E74D809" w14:textId="77777777" w:rsidTr="00DE7430">
        <w:tc>
          <w:tcPr>
            <w:tcW w:w="3070" w:type="dxa"/>
            <w:vAlign w:val="center"/>
          </w:tcPr>
          <w:p w14:paraId="0D04436B" w14:textId="77777777" w:rsidR="002A40C8" w:rsidRDefault="002A40C8" w:rsidP="00DE7430">
            <w:pPr>
              <w:pStyle w:val="tabulka-tucna"/>
            </w:pPr>
            <w:r>
              <w:t>Default</w:t>
            </w:r>
          </w:p>
        </w:tc>
        <w:tc>
          <w:tcPr>
            <w:tcW w:w="3071" w:type="dxa"/>
            <w:vAlign w:val="center"/>
          </w:tcPr>
          <w:p w14:paraId="779B1C1C" w14:textId="77777777" w:rsidR="002A40C8" w:rsidRDefault="002A40C8" w:rsidP="00DE7430">
            <w:pPr>
              <w:pStyle w:val="tabulka-tucna"/>
            </w:pPr>
            <w:r>
              <w:t>NÚKIB</w:t>
            </w:r>
          </w:p>
        </w:tc>
        <w:tc>
          <w:tcPr>
            <w:tcW w:w="3071" w:type="dxa"/>
            <w:vAlign w:val="center"/>
          </w:tcPr>
          <w:p w14:paraId="14925FE0" w14:textId="77777777" w:rsidR="002A40C8" w:rsidRDefault="002A40C8" w:rsidP="00DE7430">
            <w:pPr>
              <w:pStyle w:val="tabulka-tucna"/>
            </w:pPr>
            <w:r>
              <w:t>nastaveno</w:t>
            </w:r>
          </w:p>
        </w:tc>
      </w:tr>
      <w:tr w:rsidR="002A40C8" w14:paraId="1A0CC540" w14:textId="77777777" w:rsidTr="00DE7430">
        <w:tc>
          <w:tcPr>
            <w:tcW w:w="3070" w:type="dxa"/>
            <w:vAlign w:val="center"/>
          </w:tcPr>
          <w:p w14:paraId="7390ABEE" w14:textId="77777777" w:rsidR="002A40C8" w:rsidRDefault="002A40C8" w:rsidP="00DE7430">
            <w:pPr>
              <w:pStyle w:val="tabulka-normal"/>
            </w:pPr>
            <w:r w:rsidRPr="00E90D0F">
              <w:t>Zakázáno</w:t>
            </w:r>
          </w:p>
        </w:tc>
        <w:tc>
          <w:tcPr>
            <w:tcW w:w="3071" w:type="dxa"/>
            <w:vAlign w:val="center"/>
          </w:tcPr>
          <w:p w14:paraId="1020C16D" w14:textId="77777777" w:rsidR="002A40C8" w:rsidRDefault="002A40C8" w:rsidP="00DE7430">
            <w:pPr>
              <w:pStyle w:val="tabulka-normal"/>
            </w:pPr>
            <w:r w:rsidRPr="00E90D0F">
              <w:t>Zakázáno</w:t>
            </w:r>
          </w:p>
        </w:tc>
        <w:tc>
          <w:tcPr>
            <w:tcW w:w="3071" w:type="dxa"/>
            <w:vAlign w:val="center"/>
          </w:tcPr>
          <w:p w14:paraId="53A91EBB" w14:textId="77777777" w:rsidR="002A40C8" w:rsidRPr="008A62E4" w:rsidRDefault="002A40C8" w:rsidP="00DE7430">
            <w:pPr>
              <w:pStyle w:val="tabulka-normal"/>
              <w:rPr>
                <w:i/>
              </w:rPr>
            </w:pPr>
            <w:r w:rsidRPr="008A62E4">
              <w:rPr>
                <w:i/>
              </w:rPr>
              <w:t>Zakázáno</w:t>
            </w:r>
          </w:p>
        </w:tc>
      </w:tr>
    </w:tbl>
    <w:p w14:paraId="76F7EF81" w14:textId="77777777" w:rsidR="002A40C8" w:rsidRDefault="002A40C8" w:rsidP="002A40C8">
      <w:pPr>
        <w:pStyle w:val="Normln-oddeleni-tabulky"/>
      </w:pPr>
    </w:p>
    <w:p w14:paraId="20AC1E1A" w14:textId="77777777" w:rsidR="002A40C8" w:rsidRPr="00864C12" w:rsidRDefault="002A40C8" w:rsidP="002A40C8">
      <w:pPr>
        <w:pStyle w:val="Normln-oddeleni-tabulky"/>
      </w:pPr>
    </w:p>
    <w:tbl>
      <w:tblPr>
        <w:tblStyle w:val="Mkatabulky"/>
        <w:tblW w:w="0" w:type="auto"/>
        <w:tblLook w:val="04A0" w:firstRow="1" w:lastRow="0" w:firstColumn="1" w:lastColumn="0" w:noHBand="0" w:noVBand="1"/>
      </w:tblPr>
      <w:tblGrid>
        <w:gridCol w:w="3070"/>
        <w:gridCol w:w="3071"/>
        <w:gridCol w:w="3071"/>
      </w:tblGrid>
      <w:tr w:rsidR="002A40C8" w14:paraId="70C174BE" w14:textId="77777777" w:rsidTr="00DE7430">
        <w:tc>
          <w:tcPr>
            <w:tcW w:w="9212" w:type="dxa"/>
            <w:gridSpan w:val="3"/>
          </w:tcPr>
          <w:p w14:paraId="060B9734" w14:textId="77777777" w:rsidR="002A40C8" w:rsidRDefault="002A40C8" w:rsidP="00DE7430">
            <w:pPr>
              <w:pStyle w:val="Tabulkanadpis"/>
            </w:pPr>
            <w:r>
              <w:t>(157) Zařízení: Zabránit uživatelům instalovat ovladače tiskáren</w:t>
            </w:r>
          </w:p>
          <w:p w14:paraId="05B44B82" w14:textId="77777777" w:rsidR="002A40C8" w:rsidRDefault="002A40C8" w:rsidP="00DE7430">
            <w:pPr>
              <w:pStyle w:val="Tabulkanadpis"/>
            </w:pPr>
            <w:r>
              <w:t>Devices: Prevent users from installing printer drivers</w:t>
            </w:r>
          </w:p>
        </w:tc>
      </w:tr>
      <w:tr w:rsidR="002A40C8" w14:paraId="60F15F56" w14:textId="77777777" w:rsidTr="00DE7430">
        <w:tc>
          <w:tcPr>
            <w:tcW w:w="3070" w:type="dxa"/>
            <w:vAlign w:val="center"/>
          </w:tcPr>
          <w:p w14:paraId="48A897E8" w14:textId="77777777" w:rsidR="002A40C8" w:rsidRDefault="002A40C8" w:rsidP="00DE7430">
            <w:pPr>
              <w:pStyle w:val="tabulka-tucna"/>
            </w:pPr>
            <w:r>
              <w:t>Default</w:t>
            </w:r>
          </w:p>
        </w:tc>
        <w:tc>
          <w:tcPr>
            <w:tcW w:w="3071" w:type="dxa"/>
            <w:vAlign w:val="center"/>
          </w:tcPr>
          <w:p w14:paraId="06D874EE" w14:textId="77777777" w:rsidR="002A40C8" w:rsidRDefault="002A40C8" w:rsidP="00DE7430">
            <w:pPr>
              <w:pStyle w:val="tabulka-tucna"/>
            </w:pPr>
            <w:r>
              <w:t>NÚKIB</w:t>
            </w:r>
          </w:p>
        </w:tc>
        <w:tc>
          <w:tcPr>
            <w:tcW w:w="3071" w:type="dxa"/>
            <w:vAlign w:val="center"/>
          </w:tcPr>
          <w:p w14:paraId="390A732D" w14:textId="77777777" w:rsidR="002A40C8" w:rsidRDefault="002A40C8" w:rsidP="00DE7430">
            <w:pPr>
              <w:pStyle w:val="tabulka-tucna"/>
            </w:pPr>
            <w:r>
              <w:t>nastaveno</w:t>
            </w:r>
          </w:p>
        </w:tc>
      </w:tr>
      <w:tr w:rsidR="002A40C8" w14:paraId="6DF103C5" w14:textId="77777777" w:rsidTr="00DE7430">
        <w:tc>
          <w:tcPr>
            <w:tcW w:w="3070" w:type="dxa"/>
            <w:vAlign w:val="center"/>
          </w:tcPr>
          <w:p w14:paraId="26E345DA" w14:textId="77777777" w:rsidR="002A40C8" w:rsidRDefault="002A40C8" w:rsidP="00DE7430">
            <w:pPr>
              <w:pStyle w:val="tabulka-normal"/>
            </w:pPr>
            <w:r w:rsidRPr="00E90D0F">
              <w:t>Zakázáno</w:t>
            </w:r>
          </w:p>
        </w:tc>
        <w:tc>
          <w:tcPr>
            <w:tcW w:w="3071" w:type="dxa"/>
            <w:vAlign w:val="center"/>
          </w:tcPr>
          <w:p w14:paraId="77FB8D57" w14:textId="77777777" w:rsidR="002A40C8" w:rsidRDefault="002A40C8" w:rsidP="00DE7430">
            <w:pPr>
              <w:pStyle w:val="tabulka-normal"/>
            </w:pPr>
            <w:r w:rsidRPr="00E90D0F">
              <w:t>Povoleno</w:t>
            </w:r>
          </w:p>
        </w:tc>
        <w:tc>
          <w:tcPr>
            <w:tcW w:w="3071" w:type="dxa"/>
            <w:vAlign w:val="center"/>
          </w:tcPr>
          <w:p w14:paraId="086A37F2" w14:textId="77777777" w:rsidR="002A40C8" w:rsidRPr="008A62E4" w:rsidRDefault="002A40C8" w:rsidP="00DE7430">
            <w:pPr>
              <w:pStyle w:val="tabulka-normal"/>
              <w:rPr>
                <w:i/>
              </w:rPr>
            </w:pPr>
            <w:r w:rsidRPr="008A62E4">
              <w:rPr>
                <w:i/>
              </w:rPr>
              <w:t>Povoleno</w:t>
            </w:r>
          </w:p>
        </w:tc>
      </w:tr>
    </w:tbl>
    <w:p w14:paraId="522A99FF" w14:textId="77777777" w:rsidR="002A40C8" w:rsidRDefault="002A40C8" w:rsidP="002A40C8">
      <w:pPr>
        <w:pStyle w:val="Normln-oddeleni-tabulky"/>
      </w:pPr>
    </w:p>
    <w:p w14:paraId="6381320C" w14:textId="1219EE4C" w:rsidR="002A40C8" w:rsidRDefault="002A40C8">
      <w:pPr>
        <w:spacing w:before="0" w:after="200"/>
        <w:jc w:val="left"/>
      </w:pPr>
      <w:r>
        <w:br w:type="page"/>
      </w:r>
    </w:p>
    <w:p w14:paraId="37EE62F8" w14:textId="77777777" w:rsidR="0096102C" w:rsidRDefault="0096102C" w:rsidP="0096102C">
      <w:pPr>
        <w:pStyle w:val="Normln-nadpis-cast"/>
      </w:pPr>
      <w:bookmarkStart w:id="288" w:name="_Toc525028865"/>
      <w:bookmarkStart w:id="289" w:name="_Toc209018181"/>
      <w:r>
        <w:lastRenderedPageBreak/>
        <w:t>Část čtvrtá</w:t>
      </w:r>
      <w:bookmarkEnd w:id="288"/>
      <w:bookmarkEnd w:id="289"/>
    </w:p>
    <w:p w14:paraId="4F579A8F" w14:textId="77777777" w:rsidR="0096102C" w:rsidRDefault="0096102C" w:rsidP="0096102C">
      <w:pPr>
        <w:pStyle w:val="Normln-nadpis-cast"/>
      </w:pPr>
      <w:bookmarkStart w:id="290" w:name="_Toc525028866"/>
      <w:bookmarkStart w:id="291" w:name="_Toc209018182"/>
      <w:r>
        <w:t>Služba protokolu událostí</w:t>
      </w:r>
      <w:bookmarkEnd w:id="290"/>
      <w:bookmarkEnd w:id="291"/>
    </w:p>
    <w:p w14:paraId="6ED15150" w14:textId="77777777" w:rsidR="0096102C" w:rsidRDefault="0096102C" w:rsidP="0096102C">
      <w:pPr>
        <w:pStyle w:val="Normln-clanek"/>
      </w:pPr>
    </w:p>
    <w:p w14:paraId="6F296372" w14:textId="77777777" w:rsidR="0096102C" w:rsidRDefault="0096102C" w:rsidP="0096102C">
      <w:pPr>
        <w:pStyle w:val="Normln-nadpis"/>
      </w:pPr>
      <w:bookmarkStart w:id="292" w:name="_Toc507615"/>
      <w:bookmarkStart w:id="293" w:name="_Toc209018183"/>
      <w:r>
        <w:t>Místní počítač – zásady / Konfigurace počítače / Šablony pro správu /</w:t>
      </w:r>
      <w:bookmarkEnd w:id="292"/>
      <w:bookmarkEnd w:id="293"/>
    </w:p>
    <w:p w14:paraId="21D8F025" w14:textId="77777777" w:rsidR="0096102C" w:rsidRDefault="0096102C" w:rsidP="0096102C">
      <w:pPr>
        <w:pStyle w:val="Normln-nadpis"/>
      </w:pPr>
      <w:bookmarkStart w:id="294" w:name="_Toc507616"/>
      <w:bookmarkStart w:id="295" w:name="_Toc209018184"/>
      <w:r>
        <w:t>Součásti systému Windows / Služba protokolu událostí</w:t>
      </w:r>
      <w:bookmarkEnd w:id="294"/>
      <w:bookmarkEnd w:id="295"/>
    </w:p>
    <w:p w14:paraId="1A818C4B" w14:textId="77777777" w:rsidR="0096102C" w:rsidRPr="00374567" w:rsidRDefault="0096102C" w:rsidP="00922A56">
      <w:pPr>
        <w:pStyle w:val="Normln-odstavec-slovan"/>
      </w:pPr>
      <w:r>
        <w:t>Aplikace</w:t>
      </w:r>
    </w:p>
    <w:p w14:paraId="76EFCC5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8CD1212" w14:textId="77777777" w:rsidTr="00DE7430">
        <w:tc>
          <w:tcPr>
            <w:tcW w:w="9212" w:type="dxa"/>
            <w:gridSpan w:val="3"/>
          </w:tcPr>
          <w:p w14:paraId="687F4786" w14:textId="77777777" w:rsidR="0096102C" w:rsidRDefault="0096102C" w:rsidP="00DE7430">
            <w:pPr>
              <w:pStyle w:val="Tabulkanadpis"/>
            </w:pPr>
            <w:r>
              <w:t>(L01) Řídit umístění souboru protokolu</w:t>
            </w:r>
          </w:p>
          <w:p w14:paraId="75E7CDBF" w14:textId="77777777" w:rsidR="0096102C" w:rsidRDefault="0096102C" w:rsidP="00DE7430">
            <w:pPr>
              <w:pStyle w:val="Tabulkanadpis"/>
            </w:pPr>
            <w:r>
              <w:t>Control the location of the log file</w:t>
            </w:r>
          </w:p>
        </w:tc>
      </w:tr>
      <w:tr w:rsidR="0096102C" w14:paraId="6A60F1DF" w14:textId="77777777" w:rsidTr="00DE7430">
        <w:tc>
          <w:tcPr>
            <w:tcW w:w="3070" w:type="dxa"/>
            <w:vAlign w:val="center"/>
          </w:tcPr>
          <w:p w14:paraId="4E3B15C7" w14:textId="77777777" w:rsidR="0096102C" w:rsidRDefault="0096102C" w:rsidP="00DE7430">
            <w:pPr>
              <w:pStyle w:val="tabulka-tucna"/>
            </w:pPr>
            <w:r>
              <w:t>Default</w:t>
            </w:r>
          </w:p>
        </w:tc>
        <w:tc>
          <w:tcPr>
            <w:tcW w:w="3071" w:type="dxa"/>
            <w:vAlign w:val="center"/>
          </w:tcPr>
          <w:p w14:paraId="4BBF59F2" w14:textId="77777777" w:rsidR="0096102C" w:rsidRDefault="0096102C" w:rsidP="00DE7430">
            <w:pPr>
              <w:pStyle w:val="tabulka-tucna"/>
            </w:pPr>
            <w:r>
              <w:t>NÚKIB</w:t>
            </w:r>
          </w:p>
        </w:tc>
        <w:tc>
          <w:tcPr>
            <w:tcW w:w="3071" w:type="dxa"/>
            <w:vAlign w:val="center"/>
          </w:tcPr>
          <w:p w14:paraId="06EA6CEA" w14:textId="77777777" w:rsidR="0096102C" w:rsidRDefault="0096102C" w:rsidP="00DE7430">
            <w:pPr>
              <w:pStyle w:val="tabulka-tucna"/>
            </w:pPr>
            <w:r>
              <w:t>nastaveno</w:t>
            </w:r>
          </w:p>
        </w:tc>
      </w:tr>
      <w:tr w:rsidR="0096102C" w14:paraId="61B38AFA" w14:textId="77777777" w:rsidTr="00DE7430">
        <w:tc>
          <w:tcPr>
            <w:tcW w:w="3070" w:type="dxa"/>
            <w:vAlign w:val="center"/>
          </w:tcPr>
          <w:p w14:paraId="242BDFF0" w14:textId="77777777" w:rsidR="0096102C" w:rsidRDefault="0096102C" w:rsidP="00DE7430">
            <w:pPr>
              <w:pStyle w:val="tabulka-normal"/>
            </w:pPr>
            <w:r>
              <w:t>---</w:t>
            </w:r>
          </w:p>
        </w:tc>
        <w:tc>
          <w:tcPr>
            <w:tcW w:w="3071" w:type="dxa"/>
            <w:vAlign w:val="center"/>
          </w:tcPr>
          <w:p w14:paraId="423AD18E" w14:textId="77777777" w:rsidR="0096102C" w:rsidRDefault="0096102C" w:rsidP="00DE7430">
            <w:pPr>
              <w:pStyle w:val="tabulka-normal"/>
            </w:pPr>
            <w:r>
              <w:t>---</w:t>
            </w:r>
          </w:p>
        </w:tc>
        <w:tc>
          <w:tcPr>
            <w:tcW w:w="3071" w:type="dxa"/>
            <w:vAlign w:val="center"/>
          </w:tcPr>
          <w:p w14:paraId="6586067B" w14:textId="77777777" w:rsidR="0096102C" w:rsidRPr="008A62E4" w:rsidRDefault="0096102C" w:rsidP="00DE7430">
            <w:pPr>
              <w:pStyle w:val="tabulka-normal"/>
              <w:rPr>
                <w:i/>
              </w:rPr>
            </w:pPr>
            <w:r w:rsidRPr="008A62E4">
              <w:rPr>
                <w:i/>
              </w:rPr>
              <w:t>---</w:t>
            </w:r>
          </w:p>
        </w:tc>
      </w:tr>
    </w:tbl>
    <w:p w14:paraId="3FE7810C"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DCDA7D5" w14:textId="77777777" w:rsidTr="00DE7430">
        <w:tc>
          <w:tcPr>
            <w:tcW w:w="9212" w:type="dxa"/>
            <w:gridSpan w:val="3"/>
          </w:tcPr>
          <w:p w14:paraId="2F4E763D" w14:textId="77777777" w:rsidR="0096102C" w:rsidRDefault="0096102C" w:rsidP="00DE7430">
            <w:pPr>
              <w:pStyle w:val="Tabulkanadpis"/>
            </w:pPr>
            <w:r>
              <w:t>(L02) Zadat maximální velikost souboru protokolu (kB)</w:t>
            </w:r>
          </w:p>
          <w:p w14:paraId="701AC392" w14:textId="77777777" w:rsidR="0096102C" w:rsidRDefault="0096102C" w:rsidP="00DE7430">
            <w:pPr>
              <w:pStyle w:val="Tabulkanadpis"/>
            </w:pPr>
            <w:r>
              <w:t>Specify the maximum log file size</w:t>
            </w:r>
          </w:p>
        </w:tc>
      </w:tr>
      <w:tr w:rsidR="0096102C" w14:paraId="35906D82" w14:textId="77777777" w:rsidTr="00DE7430">
        <w:tc>
          <w:tcPr>
            <w:tcW w:w="3070" w:type="dxa"/>
            <w:vAlign w:val="center"/>
          </w:tcPr>
          <w:p w14:paraId="65AC7084" w14:textId="77777777" w:rsidR="0096102C" w:rsidRDefault="0096102C" w:rsidP="00DE7430">
            <w:pPr>
              <w:pStyle w:val="tabulka-tucna"/>
            </w:pPr>
            <w:r>
              <w:t>Default</w:t>
            </w:r>
          </w:p>
        </w:tc>
        <w:tc>
          <w:tcPr>
            <w:tcW w:w="3071" w:type="dxa"/>
            <w:vAlign w:val="center"/>
          </w:tcPr>
          <w:p w14:paraId="23656580" w14:textId="77777777" w:rsidR="0096102C" w:rsidRDefault="0096102C" w:rsidP="00DE7430">
            <w:pPr>
              <w:pStyle w:val="tabulka-tucna"/>
            </w:pPr>
            <w:r>
              <w:t>NÚKIB</w:t>
            </w:r>
          </w:p>
        </w:tc>
        <w:tc>
          <w:tcPr>
            <w:tcW w:w="3071" w:type="dxa"/>
            <w:vAlign w:val="center"/>
          </w:tcPr>
          <w:p w14:paraId="03F3A869" w14:textId="77777777" w:rsidR="0096102C" w:rsidRDefault="0096102C" w:rsidP="00DE7430">
            <w:pPr>
              <w:pStyle w:val="tabulka-tucna"/>
            </w:pPr>
            <w:r>
              <w:t>nastaveno</w:t>
            </w:r>
          </w:p>
        </w:tc>
      </w:tr>
      <w:tr w:rsidR="0096102C" w14:paraId="0CCFFB0D" w14:textId="77777777" w:rsidTr="00DE7430">
        <w:tc>
          <w:tcPr>
            <w:tcW w:w="3070" w:type="dxa"/>
            <w:vAlign w:val="center"/>
          </w:tcPr>
          <w:p w14:paraId="00C5D1E6" w14:textId="77777777" w:rsidR="0096102C" w:rsidRDefault="0096102C" w:rsidP="00DE7430">
            <w:pPr>
              <w:pStyle w:val="tabulka-normal"/>
            </w:pPr>
            <w:r>
              <w:t>---</w:t>
            </w:r>
          </w:p>
        </w:tc>
        <w:tc>
          <w:tcPr>
            <w:tcW w:w="3071" w:type="dxa"/>
            <w:vAlign w:val="center"/>
          </w:tcPr>
          <w:p w14:paraId="40120479" w14:textId="77777777" w:rsidR="0096102C" w:rsidRDefault="0096102C" w:rsidP="00DE7430">
            <w:pPr>
              <w:pStyle w:val="tabulka-normal"/>
            </w:pPr>
            <w:r>
              <w:t>Povoleno, 50 048 kB</w:t>
            </w:r>
          </w:p>
          <w:p w14:paraId="0E427E56" w14:textId="77777777" w:rsidR="0096102C" w:rsidRDefault="0096102C" w:rsidP="00DE7430">
            <w:pPr>
              <w:pStyle w:val="tabulka-normal"/>
            </w:pPr>
            <w:r w:rsidRPr="00374567">
              <w:t>jako minimum</w:t>
            </w:r>
          </w:p>
        </w:tc>
        <w:tc>
          <w:tcPr>
            <w:tcW w:w="3071" w:type="dxa"/>
            <w:vAlign w:val="center"/>
          </w:tcPr>
          <w:p w14:paraId="27F56928" w14:textId="77777777" w:rsidR="0096102C" w:rsidRPr="008A62E4" w:rsidRDefault="0096102C" w:rsidP="00DE7430">
            <w:pPr>
              <w:pStyle w:val="tabulka-normal"/>
              <w:rPr>
                <w:i/>
              </w:rPr>
            </w:pPr>
            <w:r w:rsidRPr="008A62E4">
              <w:rPr>
                <w:i/>
              </w:rPr>
              <w:t>Povoleno, 50 048 kB</w:t>
            </w:r>
          </w:p>
        </w:tc>
      </w:tr>
    </w:tbl>
    <w:p w14:paraId="21DEDB32" w14:textId="77777777" w:rsidR="0096102C" w:rsidRDefault="0096102C" w:rsidP="0096102C">
      <w:pPr>
        <w:pStyle w:val="Normln-oddeleni-tabulky"/>
      </w:pPr>
    </w:p>
    <w:p w14:paraId="7D8BCCDA" w14:textId="77777777" w:rsidR="0096102C" w:rsidRDefault="0096102C" w:rsidP="0096102C">
      <w:r w:rsidRPr="00374567">
        <w:t>Uvedená hodnota je nastavitelná i v aplikaci Prohlížeč událostí.</w:t>
      </w:r>
    </w:p>
    <w:p w14:paraId="773EB02B"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720FB7F" w14:textId="77777777" w:rsidTr="00DE7430">
        <w:tc>
          <w:tcPr>
            <w:tcW w:w="9212" w:type="dxa"/>
            <w:gridSpan w:val="3"/>
          </w:tcPr>
          <w:p w14:paraId="3AF94DE5" w14:textId="77777777" w:rsidR="0096102C" w:rsidRDefault="0096102C" w:rsidP="00DE7430">
            <w:pPr>
              <w:pStyle w:val="Tabulkanadpis"/>
            </w:pPr>
            <w:r>
              <w:t>(L03) Automaticky zálohovat protokol při naplnění</w:t>
            </w:r>
          </w:p>
          <w:p w14:paraId="092E0FCE" w14:textId="77777777" w:rsidR="0096102C" w:rsidRDefault="0096102C" w:rsidP="00DE7430">
            <w:pPr>
              <w:pStyle w:val="Tabulkanadpis"/>
            </w:pPr>
            <w:r>
              <w:t>Backup up log automatically when full</w:t>
            </w:r>
          </w:p>
        </w:tc>
      </w:tr>
      <w:tr w:rsidR="0096102C" w14:paraId="691E9FAB" w14:textId="77777777" w:rsidTr="00DE7430">
        <w:tc>
          <w:tcPr>
            <w:tcW w:w="3070" w:type="dxa"/>
            <w:vAlign w:val="center"/>
          </w:tcPr>
          <w:p w14:paraId="575D10AD" w14:textId="77777777" w:rsidR="0096102C" w:rsidRDefault="0096102C" w:rsidP="00DE7430">
            <w:pPr>
              <w:pStyle w:val="tabulka-tucna"/>
            </w:pPr>
            <w:r>
              <w:t>Default</w:t>
            </w:r>
          </w:p>
        </w:tc>
        <w:tc>
          <w:tcPr>
            <w:tcW w:w="3071" w:type="dxa"/>
            <w:vAlign w:val="center"/>
          </w:tcPr>
          <w:p w14:paraId="28559903" w14:textId="77777777" w:rsidR="0096102C" w:rsidRDefault="0096102C" w:rsidP="00DE7430">
            <w:pPr>
              <w:pStyle w:val="tabulka-tucna"/>
            </w:pPr>
            <w:r>
              <w:t>NÚKIB</w:t>
            </w:r>
          </w:p>
        </w:tc>
        <w:tc>
          <w:tcPr>
            <w:tcW w:w="3071" w:type="dxa"/>
            <w:vAlign w:val="center"/>
          </w:tcPr>
          <w:p w14:paraId="76DBCB99" w14:textId="77777777" w:rsidR="0096102C" w:rsidRDefault="0096102C" w:rsidP="00DE7430">
            <w:pPr>
              <w:pStyle w:val="tabulka-tucna"/>
            </w:pPr>
            <w:r>
              <w:t>nastaveno</w:t>
            </w:r>
          </w:p>
        </w:tc>
      </w:tr>
      <w:tr w:rsidR="0096102C" w14:paraId="1791044D" w14:textId="77777777" w:rsidTr="00DE7430">
        <w:tc>
          <w:tcPr>
            <w:tcW w:w="3070" w:type="dxa"/>
            <w:vAlign w:val="center"/>
          </w:tcPr>
          <w:p w14:paraId="56E06353" w14:textId="77777777" w:rsidR="0096102C" w:rsidRDefault="0096102C" w:rsidP="00DE7430">
            <w:pPr>
              <w:pStyle w:val="tabulka-normal"/>
            </w:pPr>
            <w:r>
              <w:t>---</w:t>
            </w:r>
          </w:p>
        </w:tc>
        <w:tc>
          <w:tcPr>
            <w:tcW w:w="3071" w:type="dxa"/>
            <w:vAlign w:val="center"/>
          </w:tcPr>
          <w:p w14:paraId="794F38D2" w14:textId="77777777" w:rsidR="0096102C" w:rsidRDefault="0096102C" w:rsidP="00DE7430">
            <w:pPr>
              <w:pStyle w:val="tabulka-normal"/>
            </w:pPr>
            <w:r w:rsidRPr="00374567">
              <w:t>Povoleno</w:t>
            </w:r>
          </w:p>
        </w:tc>
        <w:tc>
          <w:tcPr>
            <w:tcW w:w="3071" w:type="dxa"/>
            <w:vAlign w:val="center"/>
          </w:tcPr>
          <w:p w14:paraId="6F43D00A" w14:textId="77777777" w:rsidR="0096102C" w:rsidRPr="008A62E4" w:rsidRDefault="0096102C" w:rsidP="00DE7430">
            <w:pPr>
              <w:pStyle w:val="tabulka-normal"/>
              <w:rPr>
                <w:i/>
              </w:rPr>
            </w:pPr>
            <w:r w:rsidRPr="008A62E4">
              <w:rPr>
                <w:i/>
              </w:rPr>
              <w:t>Povoleno</w:t>
            </w:r>
          </w:p>
        </w:tc>
      </w:tr>
    </w:tbl>
    <w:p w14:paraId="315EAA6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76C17C9" w14:textId="77777777" w:rsidTr="00DE7430">
        <w:tc>
          <w:tcPr>
            <w:tcW w:w="9212" w:type="dxa"/>
            <w:gridSpan w:val="3"/>
          </w:tcPr>
          <w:p w14:paraId="17BC269C" w14:textId="77777777" w:rsidR="0096102C" w:rsidRDefault="0096102C" w:rsidP="00DE7430">
            <w:pPr>
              <w:pStyle w:val="Tabulkanadpis"/>
            </w:pPr>
            <w:r>
              <w:t>(L04) Konfigurovat přístup k protokolu</w:t>
            </w:r>
          </w:p>
          <w:p w14:paraId="2821E572" w14:textId="77777777" w:rsidR="0096102C" w:rsidRDefault="0096102C" w:rsidP="00DE7430">
            <w:pPr>
              <w:pStyle w:val="Tabulkanadpis"/>
            </w:pPr>
            <w:r>
              <w:t>Configure log access</w:t>
            </w:r>
          </w:p>
        </w:tc>
      </w:tr>
      <w:tr w:rsidR="0096102C" w14:paraId="3435BA12" w14:textId="77777777" w:rsidTr="00DE7430">
        <w:tc>
          <w:tcPr>
            <w:tcW w:w="3070" w:type="dxa"/>
            <w:vAlign w:val="center"/>
          </w:tcPr>
          <w:p w14:paraId="48D95DE6" w14:textId="77777777" w:rsidR="0096102C" w:rsidRDefault="0096102C" w:rsidP="00DE7430">
            <w:pPr>
              <w:pStyle w:val="tabulka-tucna"/>
            </w:pPr>
            <w:r>
              <w:t>Default</w:t>
            </w:r>
          </w:p>
        </w:tc>
        <w:tc>
          <w:tcPr>
            <w:tcW w:w="3071" w:type="dxa"/>
            <w:vAlign w:val="center"/>
          </w:tcPr>
          <w:p w14:paraId="55F41F43" w14:textId="77777777" w:rsidR="0096102C" w:rsidRDefault="0096102C" w:rsidP="00DE7430">
            <w:pPr>
              <w:pStyle w:val="tabulka-tucna"/>
            </w:pPr>
            <w:r>
              <w:t>NÚKIB</w:t>
            </w:r>
          </w:p>
        </w:tc>
        <w:tc>
          <w:tcPr>
            <w:tcW w:w="3071" w:type="dxa"/>
            <w:vAlign w:val="center"/>
          </w:tcPr>
          <w:p w14:paraId="11603DF6" w14:textId="77777777" w:rsidR="0096102C" w:rsidRDefault="0096102C" w:rsidP="00DE7430">
            <w:pPr>
              <w:pStyle w:val="tabulka-tucna"/>
            </w:pPr>
            <w:r>
              <w:t>nastaveno</w:t>
            </w:r>
          </w:p>
        </w:tc>
      </w:tr>
      <w:tr w:rsidR="0096102C" w14:paraId="58D97626" w14:textId="77777777" w:rsidTr="00DE7430">
        <w:tc>
          <w:tcPr>
            <w:tcW w:w="3070" w:type="dxa"/>
            <w:vAlign w:val="center"/>
          </w:tcPr>
          <w:p w14:paraId="0C3004C2" w14:textId="77777777" w:rsidR="0096102C" w:rsidRDefault="0096102C" w:rsidP="00DE7430">
            <w:pPr>
              <w:pStyle w:val="tabulka-normal"/>
            </w:pPr>
            <w:r>
              <w:t>---</w:t>
            </w:r>
          </w:p>
        </w:tc>
        <w:tc>
          <w:tcPr>
            <w:tcW w:w="3071" w:type="dxa"/>
            <w:vAlign w:val="center"/>
          </w:tcPr>
          <w:p w14:paraId="29332D24" w14:textId="77777777" w:rsidR="0096102C" w:rsidRDefault="0096102C" w:rsidP="00DE7430">
            <w:pPr>
              <w:pStyle w:val="tabulka-normal"/>
            </w:pPr>
            <w:r>
              <w:t>---</w:t>
            </w:r>
          </w:p>
        </w:tc>
        <w:tc>
          <w:tcPr>
            <w:tcW w:w="3071" w:type="dxa"/>
            <w:vAlign w:val="center"/>
          </w:tcPr>
          <w:p w14:paraId="2B578D6E" w14:textId="77777777" w:rsidR="0096102C" w:rsidRPr="008A62E4" w:rsidRDefault="0096102C" w:rsidP="00DE7430">
            <w:pPr>
              <w:pStyle w:val="tabulka-normal"/>
              <w:rPr>
                <w:i/>
              </w:rPr>
            </w:pPr>
            <w:r w:rsidRPr="008A62E4">
              <w:rPr>
                <w:i/>
              </w:rPr>
              <w:t>---</w:t>
            </w:r>
          </w:p>
        </w:tc>
      </w:tr>
    </w:tbl>
    <w:p w14:paraId="29966AB2"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5D196AA" w14:textId="77777777" w:rsidTr="00DE7430">
        <w:tc>
          <w:tcPr>
            <w:tcW w:w="9212" w:type="dxa"/>
            <w:gridSpan w:val="3"/>
          </w:tcPr>
          <w:p w14:paraId="0A87EECE" w14:textId="77777777" w:rsidR="0096102C" w:rsidRDefault="0096102C" w:rsidP="00DE7430">
            <w:pPr>
              <w:pStyle w:val="Tabulkanadpis"/>
            </w:pPr>
            <w:r>
              <w:t>(L05) Řídit chování služby Protokol událostí, když soubor protokolu dosáhne maximální velikosti</w:t>
            </w:r>
          </w:p>
          <w:p w14:paraId="1BE11AE5" w14:textId="77777777" w:rsidR="0096102C" w:rsidRDefault="0096102C" w:rsidP="00DE7430">
            <w:pPr>
              <w:pStyle w:val="Tabulkanadpis"/>
            </w:pPr>
            <w:r>
              <w:t>Control Event Log behaviour when the log file reaches its maximum size</w:t>
            </w:r>
          </w:p>
        </w:tc>
      </w:tr>
      <w:tr w:rsidR="0096102C" w14:paraId="083C37F1" w14:textId="77777777" w:rsidTr="00DE7430">
        <w:tc>
          <w:tcPr>
            <w:tcW w:w="3070" w:type="dxa"/>
            <w:vAlign w:val="center"/>
          </w:tcPr>
          <w:p w14:paraId="748DB891" w14:textId="77777777" w:rsidR="0096102C" w:rsidRDefault="0096102C" w:rsidP="00DE7430">
            <w:pPr>
              <w:pStyle w:val="tabulka-tucna"/>
            </w:pPr>
            <w:r>
              <w:t>Default</w:t>
            </w:r>
          </w:p>
        </w:tc>
        <w:tc>
          <w:tcPr>
            <w:tcW w:w="3071" w:type="dxa"/>
            <w:vAlign w:val="center"/>
          </w:tcPr>
          <w:p w14:paraId="7BEE9772" w14:textId="77777777" w:rsidR="0096102C" w:rsidRDefault="0096102C" w:rsidP="00DE7430">
            <w:pPr>
              <w:pStyle w:val="tabulka-tucna"/>
            </w:pPr>
            <w:r>
              <w:t>NÚKIB</w:t>
            </w:r>
          </w:p>
        </w:tc>
        <w:tc>
          <w:tcPr>
            <w:tcW w:w="3071" w:type="dxa"/>
            <w:vAlign w:val="center"/>
          </w:tcPr>
          <w:p w14:paraId="0B34EB86" w14:textId="77777777" w:rsidR="0096102C" w:rsidRDefault="0096102C" w:rsidP="00DE7430">
            <w:pPr>
              <w:pStyle w:val="tabulka-tucna"/>
            </w:pPr>
            <w:r>
              <w:t>nastaveno</w:t>
            </w:r>
          </w:p>
        </w:tc>
      </w:tr>
      <w:tr w:rsidR="0096102C" w14:paraId="12EDD103" w14:textId="77777777" w:rsidTr="00DE7430">
        <w:tc>
          <w:tcPr>
            <w:tcW w:w="3070" w:type="dxa"/>
            <w:vAlign w:val="center"/>
          </w:tcPr>
          <w:p w14:paraId="093ADE3D" w14:textId="77777777" w:rsidR="0096102C" w:rsidRDefault="0096102C" w:rsidP="00DE7430">
            <w:pPr>
              <w:pStyle w:val="tabulka-normal"/>
            </w:pPr>
            <w:r>
              <w:t>---</w:t>
            </w:r>
          </w:p>
        </w:tc>
        <w:tc>
          <w:tcPr>
            <w:tcW w:w="3071" w:type="dxa"/>
            <w:vAlign w:val="center"/>
          </w:tcPr>
          <w:p w14:paraId="326C7ACA" w14:textId="77777777" w:rsidR="0096102C" w:rsidRDefault="0096102C" w:rsidP="00DE7430">
            <w:pPr>
              <w:pStyle w:val="tabulka-normal"/>
            </w:pPr>
            <w:r w:rsidRPr="00374567">
              <w:t>Povoleno</w:t>
            </w:r>
          </w:p>
        </w:tc>
        <w:tc>
          <w:tcPr>
            <w:tcW w:w="3071" w:type="dxa"/>
            <w:vAlign w:val="center"/>
          </w:tcPr>
          <w:p w14:paraId="06AF6CCE" w14:textId="77777777" w:rsidR="0096102C" w:rsidRPr="008A62E4" w:rsidRDefault="0096102C" w:rsidP="00DE7430">
            <w:pPr>
              <w:pStyle w:val="tabulka-normal"/>
              <w:rPr>
                <w:i/>
              </w:rPr>
            </w:pPr>
            <w:r w:rsidRPr="008A62E4">
              <w:rPr>
                <w:i/>
              </w:rPr>
              <w:t>Povoleno</w:t>
            </w:r>
          </w:p>
        </w:tc>
      </w:tr>
    </w:tbl>
    <w:p w14:paraId="48782014" w14:textId="77777777" w:rsidR="0096102C" w:rsidRDefault="0096102C" w:rsidP="0096102C">
      <w:pPr>
        <w:pStyle w:val="Normln-oddeleni-tabulky"/>
      </w:pPr>
    </w:p>
    <w:p w14:paraId="43737DC0" w14:textId="77777777" w:rsidR="0096102C" w:rsidRDefault="0096102C" w:rsidP="0096102C">
      <w:pPr>
        <w:spacing w:before="0" w:after="200"/>
        <w:jc w:val="left"/>
        <w:rPr>
          <w:sz w:val="16"/>
        </w:rPr>
      </w:pPr>
      <w:r>
        <w:br w:type="page"/>
      </w:r>
    </w:p>
    <w:p w14:paraId="40AC0A76" w14:textId="77777777" w:rsidR="0096102C" w:rsidRPr="00374567" w:rsidRDefault="0096102C" w:rsidP="00922A56">
      <w:pPr>
        <w:pStyle w:val="Normln-odstavec-slovan"/>
      </w:pPr>
      <w:r>
        <w:lastRenderedPageBreak/>
        <w:t>System</w:t>
      </w:r>
    </w:p>
    <w:p w14:paraId="231A374C"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0511B33" w14:textId="77777777" w:rsidTr="00DE7430">
        <w:tc>
          <w:tcPr>
            <w:tcW w:w="9212" w:type="dxa"/>
            <w:gridSpan w:val="3"/>
          </w:tcPr>
          <w:p w14:paraId="3FC81DB3" w14:textId="77777777" w:rsidR="0096102C" w:rsidRDefault="0096102C" w:rsidP="00DE7430">
            <w:pPr>
              <w:pStyle w:val="Tabulkanadpis"/>
            </w:pPr>
            <w:r>
              <w:t>(L06) Řídit umístění souboru protokolu</w:t>
            </w:r>
          </w:p>
          <w:p w14:paraId="7B28339D" w14:textId="77777777" w:rsidR="0096102C" w:rsidRDefault="0096102C" w:rsidP="00DE7430">
            <w:pPr>
              <w:pStyle w:val="Tabulkanadpis"/>
            </w:pPr>
            <w:r>
              <w:t>Control the location of the log file</w:t>
            </w:r>
          </w:p>
        </w:tc>
      </w:tr>
      <w:tr w:rsidR="0096102C" w14:paraId="680D0455" w14:textId="77777777" w:rsidTr="00DE7430">
        <w:tc>
          <w:tcPr>
            <w:tcW w:w="3070" w:type="dxa"/>
            <w:vAlign w:val="center"/>
          </w:tcPr>
          <w:p w14:paraId="528D5575" w14:textId="77777777" w:rsidR="0096102C" w:rsidRDefault="0096102C" w:rsidP="00DE7430">
            <w:pPr>
              <w:pStyle w:val="tabulka-tucna"/>
            </w:pPr>
            <w:r>
              <w:t>Default</w:t>
            </w:r>
          </w:p>
        </w:tc>
        <w:tc>
          <w:tcPr>
            <w:tcW w:w="3071" w:type="dxa"/>
            <w:vAlign w:val="center"/>
          </w:tcPr>
          <w:p w14:paraId="131452DB" w14:textId="77777777" w:rsidR="0096102C" w:rsidRDefault="0096102C" w:rsidP="00DE7430">
            <w:pPr>
              <w:pStyle w:val="tabulka-tucna"/>
            </w:pPr>
            <w:r>
              <w:t>NÚKIB</w:t>
            </w:r>
          </w:p>
        </w:tc>
        <w:tc>
          <w:tcPr>
            <w:tcW w:w="3071" w:type="dxa"/>
            <w:vAlign w:val="center"/>
          </w:tcPr>
          <w:p w14:paraId="0DBB5DE0" w14:textId="77777777" w:rsidR="0096102C" w:rsidRDefault="0096102C" w:rsidP="00DE7430">
            <w:pPr>
              <w:pStyle w:val="tabulka-tucna"/>
            </w:pPr>
            <w:r>
              <w:t>nastaveno</w:t>
            </w:r>
          </w:p>
        </w:tc>
      </w:tr>
      <w:tr w:rsidR="0096102C" w14:paraId="22047BD0" w14:textId="77777777" w:rsidTr="00DE7430">
        <w:tc>
          <w:tcPr>
            <w:tcW w:w="3070" w:type="dxa"/>
            <w:vAlign w:val="center"/>
          </w:tcPr>
          <w:p w14:paraId="566C264A" w14:textId="77777777" w:rsidR="0096102C" w:rsidRDefault="0096102C" w:rsidP="00DE7430">
            <w:pPr>
              <w:pStyle w:val="tabulka-normal"/>
            </w:pPr>
            <w:r>
              <w:t>---</w:t>
            </w:r>
          </w:p>
        </w:tc>
        <w:tc>
          <w:tcPr>
            <w:tcW w:w="3071" w:type="dxa"/>
            <w:vAlign w:val="center"/>
          </w:tcPr>
          <w:p w14:paraId="0E05D6ED" w14:textId="77777777" w:rsidR="0096102C" w:rsidRDefault="0096102C" w:rsidP="00DE7430">
            <w:pPr>
              <w:pStyle w:val="tabulka-normal"/>
            </w:pPr>
            <w:r>
              <w:t>---</w:t>
            </w:r>
          </w:p>
        </w:tc>
        <w:tc>
          <w:tcPr>
            <w:tcW w:w="3071" w:type="dxa"/>
            <w:vAlign w:val="center"/>
          </w:tcPr>
          <w:p w14:paraId="1113071C" w14:textId="77777777" w:rsidR="0096102C" w:rsidRPr="008A62E4" w:rsidRDefault="0096102C" w:rsidP="00DE7430">
            <w:pPr>
              <w:pStyle w:val="tabulka-normal"/>
              <w:rPr>
                <w:i/>
              </w:rPr>
            </w:pPr>
            <w:r w:rsidRPr="008A62E4">
              <w:rPr>
                <w:i/>
              </w:rPr>
              <w:t>---</w:t>
            </w:r>
          </w:p>
        </w:tc>
      </w:tr>
    </w:tbl>
    <w:p w14:paraId="210EAEB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2A46A35" w14:textId="77777777" w:rsidTr="00DE7430">
        <w:tc>
          <w:tcPr>
            <w:tcW w:w="9212" w:type="dxa"/>
            <w:gridSpan w:val="3"/>
          </w:tcPr>
          <w:p w14:paraId="4B512EEB" w14:textId="77777777" w:rsidR="0096102C" w:rsidRDefault="0096102C" w:rsidP="00DE7430">
            <w:pPr>
              <w:pStyle w:val="Tabulkanadpis"/>
            </w:pPr>
            <w:r>
              <w:t>(L07) Zadat maximální velikost souboru protokolu (kB)</w:t>
            </w:r>
          </w:p>
          <w:p w14:paraId="0481CD0F" w14:textId="77777777" w:rsidR="0096102C" w:rsidRDefault="0096102C" w:rsidP="00DE7430">
            <w:pPr>
              <w:pStyle w:val="Tabulkanadpis"/>
            </w:pPr>
            <w:r>
              <w:t>Specify the maximum log file size</w:t>
            </w:r>
          </w:p>
        </w:tc>
      </w:tr>
      <w:tr w:rsidR="0096102C" w14:paraId="071EC4DF" w14:textId="77777777" w:rsidTr="00DE7430">
        <w:tc>
          <w:tcPr>
            <w:tcW w:w="3070" w:type="dxa"/>
            <w:vAlign w:val="center"/>
          </w:tcPr>
          <w:p w14:paraId="788B17BE" w14:textId="77777777" w:rsidR="0096102C" w:rsidRDefault="0096102C" w:rsidP="00DE7430">
            <w:pPr>
              <w:pStyle w:val="tabulka-tucna"/>
            </w:pPr>
            <w:r>
              <w:t>Default</w:t>
            </w:r>
          </w:p>
        </w:tc>
        <w:tc>
          <w:tcPr>
            <w:tcW w:w="3071" w:type="dxa"/>
            <w:vAlign w:val="center"/>
          </w:tcPr>
          <w:p w14:paraId="0B1ABF7A" w14:textId="77777777" w:rsidR="0096102C" w:rsidRDefault="0096102C" w:rsidP="00DE7430">
            <w:pPr>
              <w:pStyle w:val="tabulka-tucna"/>
            </w:pPr>
            <w:r>
              <w:t>NÚKIB</w:t>
            </w:r>
          </w:p>
        </w:tc>
        <w:tc>
          <w:tcPr>
            <w:tcW w:w="3071" w:type="dxa"/>
            <w:vAlign w:val="center"/>
          </w:tcPr>
          <w:p w14:paraId="1C3061A5" w14:textId="77777777" w:rsidR="0096102C" w:rsidRDefault="0096102C" w:rsidP="00DE7430">
            <w:pPr>
              <w:pStyle w:val="tabulka-tucna"/>
            </w:pPr>
            <w:r>
              <w:t>nastaveno</w:t>
            </w:r>
          </w:p>
        </w:tc>
      </w:tr>
      <w:tr w:rsidR="0096102C" w14:paraId="4EA29009" w14:textId="77777777" w:rsidTr="00DE7430">
        <w:tc>
          <w:tcPr>
            <w:tcW w:w="3070" w:type="dxa"/>
            <w:vAlign w:val="center"/>
          </w:tcPr>
          <w:p w14:paraId="42734EE4" w14:textId="77777777" w:rsidR="0096102C" w:rsidRDefault="0096102C" w:rsidP="00DE7430">
            <w:pPr>
              <w:pStyle w:val="tabulka-normal"/>
            </w:pPr>
            <w:r>
              <w:t>---</w:t>
            </w:r>
          </w:p>
        </w:tc>
        <w:tc>
          <w:tcPr>
            <w:tcW w:w="3071" w:type="dxa"/>
            <w:vAlign w:val="center"/>
          </w:tcPr>
          <w:p w14:paraId="5CA65D4A" w14:textId="77777777" w:rsidR="0096102C" w:rsidRDefault="0096102C" w:rsidP="00DE7430">
            <w:pPr>
              <w:pStyle w:val="tabulka-normal"/>
            </w:pPr>
            <w:r>
              <w:t>povoleno, 50 048 kB</w:t>
            </w:r>
          </w:p>
          <w:p w14:paraId="7555BF43" w14:textId="77777777" w:rsidR="0096102C" w:rsidRDefault="0096102C" w:rsidP="00DE7430">
            <w:pPr>
              <w:pStyle w:val="tabulka-normal"/>
            </w:pPr>
            <w:r w:rsidRPr="00374567">
              <w:t>jako minimum</w:t>
            </w:r>
          </w:p>
        </w:tc>
        <w:tc>
          <w:tcPr>
            <w:tcW w:w="3071" w:type="dxa"/>
            <w:vAlign w:val="center"/>
          </w:tcPr>
          <w:p w14:paraId="7597764E" w14:textId="77777777" w:rsidR="0096102C" w:rsidRPr="008A62E4" w:rsidRDefault="0096102C" w:rsidP="00DE7430">
            <w:pPr>
              <w:pStyle w:val="tabulka-normal"/>
              <w:rPr>
                <w:i/>
              </w:rPr>
            </w:pPr>
            <w:r w:rsidRPr="008A62E4">
              <w:rPr>
                <w:i/>
              </w:rPr>
              <w:t>Povoleno, 50 048 kB</w:t>
            </w:r>
          </w:p>
        </w:tc>
      </w:tr>
    </w:tbl>
    <w:p w14:paraId="4D7C934B" w14:textId="77777777" w:rsidR="0096102C" w:rsidRDefault="0096102C" w:rsidP="0096102C">
      <w:pPr>
        <w:pStyle w:val="Normln-oddeleni-tabulky"/>
      </w:pPr>
    </w:p>
    <w:p w14:paraId="3F2B7EE9" w14:textId="77777777" w:rsidR="0096102C" w:rsidRDefault="0096102C" w:rsidP="0096102C">
      <w:r w:rsidRPr="00374567">
        <w:t>Uvedená hodnota je nastavitelná i v aplikaci Prohlížeč událostí.</w:t>
      </w:r>
    </w:p>
    <w:p w14:paraId="02B0823F"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93A70B8" w14:textId="77777777" w:rsidTr="00DE7430">
        <w:tc>
          <w:tcPr>
            <w:tcW w:w="9212" w:type="dxa"/>
            <w:gridSpan w:val="3"/>
          </w:tcPr>
          <w:p w14:paraId="488156F2" w14:textId="77777777" w:rsidR="0096102C" w:rsidRDefault="0096102C" w:rsidP="00DE7430">
            <w:pPr>
              <w:pStyle w:val="Tabulkanadpis"/>
            </w:pPr>
            <w:r>
              <w:t>(L08) Automaticky zálohovat protokol při naplnění</w:t>
            </w:r>
          </w:p>
          <w:p w14:paraId="24F15444" w14:textId="77777777" w:rsidR="0096102C" w:rsidRDefault="0096102C" w:rsidP="00DE7430">
            <w:pPr>
              <w:pStyle w:val="Tabulkanadpis"/>
            </w:pPr>
            <w:r>
              <w:t>Backup up log automatically when full</w:t>
            </w:r>
          </w:p>
        </w:tc>
      </w:tr>
      <w:tr w:rsidR="0096102C" w14:paraId="594DC651" w14:textId="77777777" w:rsidTr="00DE7430">
        <w:tc>
          <w:tcPr>
            <w:tcW w:w="3070" w:type="dxa"/>
            <w:vAlign w:val="center"/>
          </w:tcPr>
          <w:p w14:paraId="32032FA4" w14:textId="77777777" w:rsidR="0096102C" w:rsidRDefault="0096102C" w:rsidP="00DE7430">
            <w:pPr>
              <w:pStyle w:val="tabulka-tucna"/>
            </w:pPr>
            <w:r>
              <w:t>Default</w:t>
            </w:r>
          </w:p>
        </w:tc>
        <w:tc>
          <w:tcPr>
            <w:tcW w:w="3071" w:type="dxa"/>
            <w:vAlign w:val="center"/>
          </w:tcPr>
          <w:p w14:paraId="3F477687" w14:textId="77777777" w:rsidR="0096102C" w:rsidRDefault="0096102C" w:rsidP="00DE7430">
            <w:pPr>
              <w:pStyle w:val="tabulka-tucna"/>
            </w:pPr>
            <w:r>
              <w:t>NÚKIB</w:t>
            </w:r>
          </w:p>
        </w:tc>
        <w:tc>
          <w:tcPr>
            <w:tcW w:w="3071" w:type="dxa"/>
            <w:vAlign w:val="center"/>
          </w:tcPr>
          <w:p w14:paraId="339AEB9D" w14:textId="77777777" w:rsidR="0096102C" w:rsidRDefault="0096102C" w:rsidP="00DE7430">
            <w:pPr>
              <w:pStyle w:val="tabulka-tucna"/>
            </w:pPr>
            <w:r>
              <w:t>nastaveno</w:t>
            </w:r>
          </w:p>
        </w:tc>
      </w:tr>
      <w:tr w:rsidR="0096102C" w14:paraId="77096E74" w14:textId="77777777" w:rsidTr="00DE7430">
        <w:tc>
          <w:tcPr>
            <w:tcW w:w="3070" w:type="dxa"/>
            <w:vAlign w:val="center"/>
          </w:tcPr>
          <w:p w14:paraId="17BDFAED" w14:textId="77777777" w:rsidR="0096102C" w:rsidRDefault="0096102C" w:rsidP="00DE7430">
            <w:pPr>
              <w:pStyle w:val="tabulka-normal"/>
            </w:pPr>
            <w:r>
              <w:t>---</w:t>
            </w:r>
          </w:p>
        </w:tc>
        <w:tc>
          <w:tcPr>
            <w:tcW w:w="3071" w:type="dxa"/>
            <w:vAlign w:val="center"/>
          </w:tcPr>
          <w:p w14:paraId="6E502658" w14:textId="77777777" w:rsidR="0096102C" w:rsidRDefault="0096102C" w:rsidP="00DE7430">
            <w:pPr>
              <w:pStyle w:val="tabulka-normal"/>
            </w:pPr>
            <w:r w:rsidRPr="00374567">
              <w:t>Povoleno</w:t>
            </w:r>
          </w:p>
        </w:tc>
        <w:tc>
          <w:tcPr>
            <w:tcW w:w="3071" w:type="dxa"/>
            <w:vAlign w:val="center"/>
          </w:tcPr>
          <w:p w14:paraId="13DBEC6B" w14:textId="77777777" w:rsidR="0096102C" w:rsidRPr="008A62E4" w:rsidRDefault="0096102C" w:rsidP="00DE7430">
            <w:pPr>
              <w:pStyle w:val="tabulka-normal"/>
              <w:rPr>
                <w:i/>
              </w:rPr>
            </w:pPr>
            <w:r w:rsidRPr="008A62E4">
              <w:rPr>
                <w:i/>
              </w:rPr>
              <w:t>Povoleno</w:t>
            </w:r>
          </w:p>
        </w:tc>
      </w:tr>
    </w:tbl>
    <w:p w14:paraId="3FDF511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FB92596" w14:textId="77777777" w:rsidTr="00DE7430">
        <w:tc>
          <w:tcPr>
            <w:tcW w:w="9212" w:type="dxa"/>
            <w:gridSpan w:val="3"/>
          </w:tcPr>
          <w:p w14:paraId="75362655" w14:textId="77777777" w:rsidR="0096102C" w:rsidRDefault="0096102C" w:rsidP="00DE7430">
            <w:pPr>
              <w:pStyle w:val="Tabulkanadpis"/>
            </w:pPr>
            <w:r>
              <w:t>(L09) Konfigurovat přístup k protokolu</w:t>
            </w:r>
          </w:p>
          <w:p w14:paraId="39698251" w14:textId="77777777" w:rsidR="0096102C" w:rsidRDefault="0096102C" w:rsidP="00DE7430">
            <w:pPr>
              <w:pStyle w:val="Tabulkanadpis"/>
            </w:pPr>
            <w:r>
              <w:t>Configure log access</w:t>
            </w:r>
          </w:p>
        </w:tc>
      </w:tr>
      <w:tr w:rsidR="0096102C" w14:paraId="5A003E21" w14:textId="77777777" w:rsidTr="00DE7430">
        <w:tc>
          <w:tcPr>
            <w:tcW w:w="3070" w:type="dxa"/>
            <w:vAlign w:val="center"/>
          </w:tcPr>
          <w:p w14:paraId="1CE39BE6" w14:textId="77777777" w:rsidR="0096102C" w:rsidRDefault="0096102C" w:rsidP="00DE7430">
            <w:pPr>
              <w:pStyle w:val="tabulka-tucna"/>
            </w:pPr>
            <w:r>
              <w:t>Default</w:t>
            </w:r>
          </w:p>
        </w:tc>
        <w:tc>
          <w:tcPr>
            <w:tcW w:w="3071" w:type="dxa"/>
            <w:vAlign w:val="center"/>
          </w:tcPr>
          <w:p w14:paraId="62E08711" w14:textId="77777777" w:rsidR="0096102C" w:rsidRDefault="0096102C" w:rsidP="00DE7430">
            <w:pPr>
              <w:pStyle w:val="tabulka-tucna"/>
            </w:pPr>
            <w:r>
              <w:t>NÚKIB</w:t>
            </w:r>
          </w:p>
        </w:tc>
        <w:tc>
          <w:tcPr>
            <w:tcW w:w="3071" w:type="dxa"/>
            <w:vAlign w:val="center"/>
          </w:tcPr>
          <w:p w14:paraId="5AAA8013" w14:textId="77777777" w:rsidR="0096102C" w:rsidRDefault="0096102C" w:rsidP="00DE7430">
            <w:pPr>
              <w:pStyle w:val="tabulka-tucna"/>
            </w:pPr>
            <w:r>
              <w:t>nastaveno</w:t>
            </w:r>
          </w:p>
        </w:tc>
      </w:tr>
      <w:tr w:rsidR="0096102C" w14:paraId="25280DE8" w14:textId="77777777" w:rsidTr="00DE7430">
        <w:tc>
          <w:tcPr>
            <w:tcW w:w="3070" w:type="dxa"/>
            <w:vAlign w:val="center"/>
          </w:tcPr>
          <w:p w14:paraId="565C6109" w14:textId="77777777" w:rsidR="0096102C" w:rsidRDefault="0096102C" w:rsidP="00DE7430">
            <w:pPr>
              <w:pStyle w:val="tabulka-normal"/>
            </w:pPr>
            <w:r>
              <w:t>---</w:t>
            </w:r>
          </w:p>
        </w:tc>
        <w:tc>
          <w:tcPr>
            <w:tcW w:w="3071" w:type="dxa"/>
            <w:vAlign w:val="center"/>
          </w:tcPr>
          <w:p w14:paraId="31038970" w14:textId="77777777" w:rsidR="0096102C" w:rsidRDefault="0096102C" w:rsidP="00DE7430">
            <w:pPr>
              <w:pStyle w:val="tabulka-normal"/>
            </w:pPr>
            <w:r>
              <w:t>---</w:t>
            </w:r>
          </w:p>
        </w:tc>
        <w:tc>
          <w:tcPr>
            <w:tcW w:w="3071" w:type="dxa"/>
            <w:vAlign w:val="center"/>
          </w:tcPr>
          <w:p w14:paraId="6FBC4821" w14:textId="77777777" w:rsidR="0096102C" w:rsidRPr="008A62E4" w:rsidRDefault="0096102C" w:rsidP="00DE7430">
            <w:pPr>
              <w:pStyle w:val="tabulka-normal"/>
              <w:rPr>
                <w:i/>
              </w:rPr>
            </w:pPr>
            <w:r w:rsidRPr="008A62E4">
              <w:rPr>
                <w:i/>
              </w:rPr>
              <w:t>---</w:t>
            </w:r>
          </w:p>
        </w:tc>
      </w:tr>
    </w:tbl>
    <w:p w14:paraId="0CAA30C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37DBF77" w14:textId="77777777" w:rsidTr="00DE7430">
        <w:tc>
          <w:tcPr>
            <w:tcW w:w="9212" w:type="dxa"/>
            <w:gridSpan w:val="3"/>
          </w:tcPr>
          <w:p w14:paraId="781D5425" w14:textId="77777777" w:rsidR="0096102C" w:rsidRDefault="0096102C" w:rsidP="00DE7430">
            <w:pPr>
              <w:pStyle w:val="Tabulkanadpis"/>
            </w:pPr>
            <w:r>
              <w:t>(L10) Řídit chování služby Protokol událostí, když soubor protokolu dosáhne maximální velikosti</w:t>
            </w:r>
          </w:p>
          <w:p w14:paraId="18320F32" w14:textId="77777777" w:rsidR="0096102C" w:rsidRDefault="0096102C" w:rsidP="00DE7430">
            <w:pPr>
              <w:pStyle w:val="Tabulkanadpis"/>
            </w:pPr>
            <w:r>
              <w:t>Control Event Log behaviour when the log file reaches its maximum size</w:t>
            </w:r>
          </w:p>
        </w:tc>
      </w:tr>
      <w:tr w:rsidR="0096102C" w14:paraId="6292E2B0" w14:textId="77777777" w:rsidTr="00DE7430">
        <w:tc>
          <w:tcPr>
            <w:tcW w:w="3070" w:type="dxa"/>
            <w:vAlign w:val="center"/>
          </w:tcPr>
          <w:p w14:paraId="1A270AF4" w14:textId="77777777" w:rsidR="0096102C" w:rsidRDefault="0096102C" w:rsidP="00DE7430">
            <w:pPr>
              <w:pStyle w:val="tabulka-tucna"/>
            </w:pPr>
            <w:r>
              <w:t>Default</w:t>
            </w:r>
          </w:p>
        </w:tc>
        <w:tc>
          <w:tcPr>
            <w:tcW w:w="3071" w:type="dxa"/>
            <w:vAlign w:val="center"/>
          </w:tcPr>
          <w:p w14:paraId="66DBFA7F" w14:textId="77777777" w:rsidR="0096102C" w:rsidRDefault="0096102C" w:rsidP="00DE7430">
            <w:pPr>
              <w:pStyle w:val="tabulka-tucna"/>
            </w:pPr>
            <w:r>
              <w:t>NÚKIB</w:t>
            </w:r>
          </w:p>
        </w:tc>
        <w:tc>
          <w:tcPr>
            <w:tcW w:w="3071" w:type="dxa"/>
            <w:vAlign w:val="center"/>
          </w:tcPr>
          <w:p w14:paraId="2025BB65" w14:textId="77777777" w:rsidR="0096102C" w:rsidRDefault="0096102C" w:rsidP="00DE7430">
            <w:pPr>
              <w:pStyle w:val="tabulka-tucna"/>
            </w:pPr>
            <w:r>
              <w:t>nastaveno</w:t>
            </w:r>
          </w:p>
        </w:tc>
      </w:tr>
      <w:tr w:rsidR="0096102C" w14:paraId="1DE70B31" w14:textId="77777777" w:rsidTr="00DE7430">
        <w:tc>
          <w:tcPr>
            <w:tcW w:w="3070" w:type="dxa"/>
            <w:vAlign w:val="center"/>
          </w:tcPr>
          <w:p w14:paraId="380F6157" w14:textId="77777777" w:rsidR="0096102C" w:rsidRDefault="0096102C" w:rsidP="00DE7430">
            <w:pPr>
              <w:pStyle w:val="tabulka-normal"/>
            </w:pPr>
            <w:r>
              <w:t>---</w:t>
            </w:r>
          </w:p>
        </w:tc>
        <w:tc>
          <w:tcPr>
            <w:tcW w:w="3071" w:type="dxa"/>
            <w:vAlign w:val="center"/>
          </w:tcPr>
          <w:p w14:paraId="4116138F" w14:textId="77777777" w:rsidR="0096102C" w:rsidRDefault="0096102C" w:rsidP="00DE7430">
            <w:pPr>
              <w:pStyle w:val="tabulka-normal"/>
            </w:pPr>
            <w:r w:rsidRPr="00374567">
              <w:t>Povoleno</w:t>
            </w:r>
          </w:p>
        </w:tc>
        <w:tc>
          <w:tcPr>
            <w:tcW w:w="3071" w:type="dxa"/>
            <w:vAlign w:val="center"/>
          </w:tcPr>
          <w:p w14:paraId="06F91D55" w14:textId="77777777" w:rsidR="0096102C" w:rsidRPr="008A62E4" w:rsidRDefault="0096102C" w:rsidP="00DE7430">
            <w:pPr>
              <w:pStyle w:val="tabulka-normal"/>
              <w:rPr>
                <w:i/>
              </w:rPr>
            </w:pPr>
            <w:r w:rsidRPr="008A62E4">
              <w:rPr>
                <w:i/>
              </w:rPr>
              <w:t>Povoleno</w:t>
            </w:r>
          </w:p>
        </w:tc>
      </w:tr>
    </w:tbl>
    <w:p w14:paraId="43A50AF3" w14:textId="77777777" w:rsidR="0096102C" w:rsidRDefault="0096102C" w:rsidP="0096102C">
      <w:pPr>
        <w:pStyle w:val="Normln-oddeleni-tabulky"/>
      </w:pPr>
    </w:p>
    <w:p w14:paraId="2DA1F64D" w14:textId="77777777" w:rsidR="0096102C" w:rsidRPr="00374567" w:rsidRDefault="0096102C" w:rsidP="00922A56">
      <w:pPr>
        <w:pStyle w:val="Normln-odstavec-slovan"/>
      </w:pPr>
      <w:r>
        <w:t>Zabezpečení</w:t>
      </w:r>
    </w:p>
    <w:p w14:paraId="3972C2A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F8CF6E5" w14:textId="77777777" w:rsidTr="00DE7430">
        <w:tc>
          <w:tcPr>
            <w:tcW w:w="9212" w:type="dxa"/>
            <w:gridSpan w:val="3"/>
          </w:tcPr>
          <w:p w14:paraId="02A1B8D1" w14:textId="77777777" w:rsidR="0096102C" w:rsidRDefault="0096102C" w:rsidP="00DE7430">
            <w:pPr>
              <w:pStyle w:val="Tabulkanadpis"/>
            </w:pPr>
            <w:r>
              <w:t>(L11) Řídit umístění souboru protokolu</w:t>
            </w:r>
          </w:p>
          <w:p w14:paraId="113BD5FD" w14:textId="77777777" w:rsidR="0096102C" w:rsidRDefault="0096102C" w:rsidP="00DE7430">
            <w:pPr>
              <w:pStyle w:val="Tabulkanadpis"/>
            </w:pPr>
            <w:r>
              <w:t>Control the location of the log file</w:t>
            </w:r>
          </w:p>
        </w:tc>
      </w:tr>
      <w:tr w:rsidR="0096102C" w14:paraId="6059DFF2" w14:textId="77777777" w:rsidTr="00DE7430">
        <w:tc>
          <w:tcPr>
            <w:tcW w:w="3070" w:type="dxa"/>
            <w:vAlign w:val="center"/>
          </w:tcPr>
          <w:p w14:paraId="1DE89193" w14:textId="77777777" w:rsidR="0096102C" w:rsidRDefault="0096102C" w:rsidP="00DE7430">
            <w:pPr>
              <w:pStyle w:val="tabulka-tucna"/>
            </w:pPr>
            <w:r>
              <w:t>Default</w:t>
            </w:r>
          </w:p>
        </w:tc>
        <w:tc>
          <w:tcPr>
            <w:tcW w:w="3071" w:type="dxa"/>
            <w:vAlign w:val="center"/>
          </w:tcPr>
          <w:p w14:paraId="7E257AD5" w14:textId="77777777" w:rsidR="0096102C" w:rsidRDefault="0096102C" w:rsidP="00DE7430">
            <w:pPr>
              <w:pStyle w:val="tabulka-tucna"/>
            </w:pPr>
            <w:r>
              <w:t>NÚKIB</w:t>
            </w:r>
          </w:p>
        </w:tc>
        <w:tc>
          <w:tcPr>
            <w:tcW w:w="3071" w:type="dxa"/>
            <w:vAlign w:val="center"/>
          </w:tcPr>
          <w:p w14:paraId="7EE633B0" w14:textId="77777777" w:rsidR="0096102C" w:rsidRDefault="0096102C" w:rsidP="00DE7430">
            <w:pPr>
              <w:pStyle w:val="tabulka-tucna"/>
            </w:pPr>
            <w:r>
              <w:t>nastaveno</w:t>
            </w:r>
          </w:p>
        </w:tc>
      </w:tr>
      <w:tr w:rsidR="0096102C" w14:paraId="533ACB9C" w14:textId="77777777" w:rsidTr="00DE7430">
        <w:tc>
          <w:tcPr>
            <w:tcW w:w="3070" w:type="dxa"/>
            <w:vAlign w:val="center"/>
          </w:tcPr>
          <w:p w14:paraId="72F12E3D" w14:textId="77777777" w:rsidR="0096102C" w:rsidRDefault="0096102C" w:rsidP="00DE7430">
            <w:pPr>
              <w:pStyle w:val="tabulka-normal"/>
            </w:pPr>
            <w:r>
              <w:t>---</w:t>
            </w:r>
          </w:p>
        </w:tc>
        <w:tc>
          <w:tcPr>
            <w:tcW w:w="3071" w:type="dxa"/>
            <w:vAlign w:val="center"/>
          </w:tcPr>
          <w:p w14:paraId="2987C682" w14:textId="77777777" w:rsidR="0096102C" w:rsidRDefault="0096102C" w:rsidP="00DE7430">
            <w:pPr>
              <w:pStyle w:val="tabulka-normal"/>
            </w:pPr>
            <w:r>
              <w:t>---</w:t>
            </w:r>
          </w:p>
        </w:tc>
        <w:tc>
          <w:tcPr>
            <w:tcW w:w="3071" w:type="dxa"/>
            <w:vAlign w:val="center"/>
          </w:tcPr>
          <w:p w14:paraId="58D735E1" w14:textId="77777777" w:rsidR="0096102C" w:rsidRPr="008A62E4" w:rsidRDefault="0096102C" w:rsidP="00DE7430">
            <w:pPr>
              <w:pStyle w:val="tabulka-normal"/>
              <w:rPr>
                <w:i/>
              </w:rPr>
            </w:pPr>
            <w:r w:rsidRPr="008A62E4">
              <w:rPr>
                <w:i/>
              </w:rPr>
              <w:t>---</w:t>
            </w:r>
          </w:p>
        </w:tc>
      </w:tr>
    </w:tbl>
    <w:p w14:paraId="11A1F578" w14:textId="77777777" w:rsidR="0096102C" w:rsidRDefault="0096102C" w:rsidP="0096102C">
      <w:pPr>
        <w:pStyle w:val="Normln-oddeleni-tabulky"/>
      </w:pPr>
    </w:p>
    <w:p w14:paraId="0D52AF40"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04E749BA" w14:textId="77777777" w:rsidTr="00DE7430">
        <w:tc>
          <w:tcPr>
            <w:tcW w:w="9212" w:type="dxa"/>
            <w:gridSpan w:val="3"/>
          </w:tcPr>
          <w:p w14:paraId="3819D5A2" w14:textId="77777777" w:rsidR="0096102C" w:rsidRDefault="0096102C" w:rsidP="00DE7430">
            <w:pPr>
              <w:pStyle w:val="Tabulkanadpis"/>
            </w:pPr>
            <w:r>
              <w:lastRenderedPageBreak/>
              <w:t>(L12) Zadat maximální velikost souboru protokolu (kB)</w:t>
            </w:r>
          </w:p>
          <w:p w14:paraId="52258835" w14:textId="77777777" w:rsidR="0096102C" w:rsidRDefault="0096102C" w:rsidP="00DE7430">
            <w:pPr>
              <w:pStyle w:val="Tabulkanadpis"/>
            </w:pPr>
            <w:r>
              <w:t>Specify the maximum log file size</w:t>
            </w:r>
          </w:p>
        </w:tc>
      </w:tr>
      <w:tr w:rsidR="0096102C" w14:paraId="2761BEBB" w14:textId="77777777" w:rsidTr="00DE7430">
        <w:tc>
          <w:tcPr>
            <w:tcW w:w="3070" w:type="dxa"/>
            <w:vAlign w:val="center"/>
          </w:tcPr>
          <w:p w14:paraId="38040A56" w14:textId="77777777" w:rsidR="0096102C" w:rsidRDefault="0096102C" w:rsidP="00DE7430">
            <w:pPr>
              <w:pStyle w:val="tabulka-tucna"/>
            </w:pPr>
            <w:r>
              <w:t>Default</w:t>
            </w:r>
          </w:p>
        </w:tc>
        <w:tc>
          <w:tcPr>
            <w:tcW w:w="3071" w:type="dxa"/>
            <w:vAlign w:val="center"/>
          </w:tcPr>
          <w:p w14:paraId="0E0D4DB4" w14:textId="77777777" w:rsidR="0096102C" w:rsidRDefault="0096102C" w:rsidP="00DE7430">
            <w:pPr>
              <w:pStyle w:val="tabulka-tucna"/>
            </w:pPr>
            <w:r>
              <w:t>NÚKIB</w:t>
            </w:r>
          </w:p>
        </w:tc>
        <w:tc>
          <w:tcPr>
            <w:tcW w:w="3071" w:type="dxa"/>
            <w:vAlign w:val="center"/>
          </w:tcPr>
          <w:p w14:paraId="2F6A984E" w14:textId="77777777" w:rsidR="0096102C" w:rsidRDefault="0096102C" w:rsidP="00DE7430">
            <w:pPr>
              <w:pStyle w:val="tabulka-tucna"/>
            </w:pPr>
            <w:r>
              <w:t>nastaveno</w:t>
            </w:r>
          </w:p>
        </w:tc>
      </w:tr>
      <w:tr w:rsidR="0096102C" w14:paraId="70F228DB" w14:textId="77777777" w:rsidTr="00DE7430">
        <w:tc>
          <w:tcPr>
            <w:tcW w:w="3070" w:type="dxa"/>
            <w:vAlign w:val="center"/>
          </w:tcPr>
          <w:p w14:paraId="6BDECFF7" w14:textId="77777777" w:rsidR="0096102C" w:rsidRDefault="0096102C" w:rsidP="00DE7430">
            <w:pPr>
              <w:pStyle w:val="tabulka-normal"/>
            </w:pPr>
            <w:r>
              <w:t>---</w:t>
            </w:r>
          </w:p>
        </w:tc>
        <w:tc>
          <w:tcPr>
            <w:tcW w:w="3071" w:type="dxa"/>
            <w:vAlign w:val="center"/>
          </w:tcPr>
          <w:p w14:paraId="5DDD343C" w14:textId="77777777" w:rsidR="0096102C" w:rsidRDefault="0096102C" w:rsidP="00DE7430">
            <w:pPr>
              <w:pStyle w:val="tabulka-normal"/>
            </w:pPr>
            <w:r>
              <w:t>Povoleno, 100 096 k</w:t>
            </w:r>
            <w:r w:rsidRPr="00374567">
              <w:t>B</w:t>
            </w:r>
          </w:p>
          <w:p w14:paraId="0A29C53B" w14:textId="77777777" w:rsidR="0096102C" w:rsidRDefault="0096102C" w:rsidP="00DE7430">
            <w:pPr>
              <w:pStyle w:val="tabulka-normal"/>
            </w:pPr>
            <w:r w:rsidRPr="00374567">
              <w:t>jako minimum</w:t>
            </w:r>
          </w:p>
        </w:tc>
        <w:tc>
          <w:tcPr>
            <w:tcW w:w="3071" w:type="dxa"/>
            <w:vAlign w:val="center"/>
          </w:tcPr>
          <w:p w14:paraId="7F801D54" w14:textId="77777777" w:rsidR="0096102C" w:rsidRPr="008A62E4" w:rsidRDefault="0096102C" w:rsidP="00DE7430">
            <w:pPr>
              <w:pStyle w:val="tabulka-normal"/>
              <w:rPr>
                <w:i/>
              </w:rPr>
            </w:pPr>
            <w:r w:rsidRPr="008A62E4">
              <w:rPr>
                <w:i/>
              </w:rPr>
              <w:t>Povoleno, 100 096 kB</w:t>
            </w:r>
          </w:p>
        </w:tc>
      </w:tr>
    </w:tbl>
    <w:p w14:paraId="151657D1" w14:textId="77777777" w:rsidR="0096102C" w:rsidRDefault="0096102C" w:rsidP="0096102C">
      <w:pPr>
        <w:pStyle w:val="Normln-oddeleni-tabulky"/>
      </w:pPr>
    </w:p>
    <w:p w14:paraId="1533A2F4" w14:textId="77777777" w:rsidR="0096102C" w:rsidRDefault="0096102C" w:rsidP="0096102C">
      <w:r w:rsidRPr="00374567">
        <w:t>Uvedená hodnota je nastavitelná i v aplikaci Prohlížeč událostí.</w:t>
      </w:r>
    </w:p>
    <w:p w14:paraId="78FF1CB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EC32E47" w14:textId="77777777" w:rsidTr="00DE7430">
        <w:tc>
          <w:tcPr>
            <w:tcW w:w="9212" w:type="dxa"/>
            <w:gridSpan w:val="3"/>
          </w:tcPr>
          <w:p w14:paraId="6DFC9906" w14:textId="77777777" w:rsidR="0096102C" w:rsidRDefault="0096102C" w:rsidP="00DE7430">
            <w:pPr>
              <w:pStyle w:val="Tabulkanadpis"/>
            </w:pPr>
            <w:r>
              <w:t>(L13) Automaticky zálohovat protokol při naplnění</w:t>
            </w:r>
          </w:p>
          <w:p w14:paraId="0E877C96" w14:textId="77777777" w:rsidR="0096102C" w:rsidRDefault="0096102C" w:rsidP="00DE7430">
            <w:pPr>
              <w:pStyle w:val="Tabulkanadpis"/>
            </w:pPr>
            <w:r>
              <w:t>Backup up log automatically when full</w:t>
            </w:r>
          </w:p>
        </w:tc>
      </w:tr>
      <w:tr w:rsidR="0096102C" w14:paraId="77930062" w14:textId="77777777" w:rsidTr="00DE7430">
        <w:tc>
          <w:tcPr>
            <w:tcW w:w="3070" w:type="dxa"/>
            <w:vAlign w:val="center"/>
          </w:tcPr>
          <w:p w14:paraId="20D344F1" w14:textId="77777777" w:rsidR="0096102C" w:rsidRDefault="0096102C" w:rsidP="00DE7430">
            <w:pPr>
              <w:pStyle w:val="tabulka-tucna"/>
            </w:pPr>
            <w:r>
              <w:t>Default</w:t>
            </w:r>
          </w:p>
        </w:tc>
        <w:tc>
          <w:tcPr>
            <w:tcW w:w="3071" w:type="dxa"/>
            <w:vAlign w:val="center"/>
          </w:tcPr>
          <w:p w14:paraId="6408A1CC" w14:textId="77777777" w:rsidR="0096102C" w:rsidRDefault="0096102C" w:rsidP="00DE7430">
            <w:pPr>
              <w:pStyle w:val="tabulka-tucna"/>
            </w:pPr>
            <w:r>
              <w:t>NÚKIB</w:t>
            </w:r>
          </w:p>
        </w:tc>
        <w:tc>
          <w:tcPr>
            <w:tcW w:w="3071" w:type="dxa"/>
            <w:vAlign w:val="center"/>
          </w:tcPr>
          <w:p w14:paraId="3A33FD8E" w14:textId="77777777" w:rsidR="0096102C" w:rsidRDefault="0096102C" w:rsidP="00DE7430">
            <w:pPr>
              <w:pStyle w:val="tabulka-tucna"/>
            </w:pPr>
            <w:r>
              <w:t>nastaveno</w:t>
            </w:r>
          </w:p>
        </w:tc>
      </w:tr>
      <w:tr w:rsidR="0096102C" w14:paraId="2C80F164" w14:textId="77777777" w:rsidTr="00DE7430">
        <w:tc>
          <w:tcPr>
            <w:tcW w:w="3070" w:type="dxa"/>
            <w:vAlign w:val="center"/>
          </w:tcPr>
          <w:p w14:paraId="5D829A99" w14:textId="77777777" w:rsidR="0096102C" w:rsidRDefault="0096102C" w:rsidP="00DE7430">
            <w:pPr>
              <w:pStyle w:val="tabulka-normal"/>
            </w:pPr>
            <w:r>
              <w:t>---</w:t>
            </w:r>
          </w:p>
        </w:tc>
        <w:tc>
          <w:tcPr>
            <w:tcW w:w="3071" w:type="dxa"/>
            <w:vAlign w:val="center"/>
          </w:tcPr>
          <w:p w14:paraId="7671C81B" w14:textId="77777777" w:rsidR="0096102C" w:rsidRDefault="0096102C" w:rsidP="00DE7430">
            <w:pPr>
              <w:pStyle w:val="tabulka-normal"/>
            </w:pPr>
            <w:r w:rsidRPr="00374567">
              <w:t>Povoleno</w:t>
            </w:r>
          </w:p>
        </w:tc>
        <w:tc>
          <w:tcPr>
            <w:tcW w:w="3071" w:type="dxa"/>
            <w:vAlign w:val="center"/>
          </w:tcPr>
          <w:p w14:paraId="06169C90" w14:textId="77777777" w:rsidR="0096102C" w:rsidRPr="008A62E4" w:rsidRDefault="0096102C" w:rsidP="00DE7430">
            <w:pPr>
              <w:pStyle w:val="tabulka-normal"/>
              <w:rPr>
                <w:i/>
              </w:rPr>
            </w:pPr>
            <w:r w:rsidRPr="008A62E4">
              <w:rPr>
                <w:i/>
              </w:rPr>
              <w:t>Povoleno</w:t>
            </w:r>
          </w:p>
        </w:tc>
      </w:tr>
    </w:tbl>
    <w:p w14:paraId="69B9623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1D6B0CE" w14:textId="77777777" w:rsidTr="00DE7430">
        <w:tc>
          <w:tcPr>
            <w:tcW w:w="9212" w:type="dxa"/>
            <w:gridSpan w:val="3"/>
          </w:tcPr>
          <w:p w14:paraId="07F8DBFA" w14:textId="77777777" w:rsidR="0096102C" w:rsidRDefault="0096102C" w:rsidP="00DE7430">
            <w:pPr>
              <w:pStyle w:val="Tabulkanadpis"/>
            </w:pPr>
            <w:r>
              <w:t>(L14) Konfigurovat přístup k protokolu</w:t>
            </w:r>
          </w:p>
          <w:p w14:paraId="711BC80E" w14:textId="77777777" w:rsidR="0096102C" w:rsidRDefault="0096102C" w:rsidP="00DE7430">
            <w:pPr>
              <w:pStyle w:val="Tabulkanadpis"/>
            </w:pPr>
            <w:r>
              <w:t>Configure log access</w:t>
            </w:r>
          </w:p>
        </w:tc>
      </w:tr>
      <w:tr w:rsidR="0096102C" w14:paraId="67C01D22" w14:textId="77777777" w:rsidTr="00DE7430">
        <w:tc>
          <w:tcPr>
            <w:tcW w:w="3070" w:type="dxa"/>
            <w:vAlign w:val="center"/>
          </w:tcPr>
          <w:p w14:paraId="3449A215" w14:textId="77777777" w:rsidR="0096102C" w:rsidRDefault="0096102C" w:rsidP="00DE7430">
            <w:pPr>
              <w:pStyle w:val="tabulka-tucna"/>
            </w:pPr>
            <w:r>
              <w:t>Default</w:t>
            </w:r>
          </w:p>
        </w:tc>
        <w:tc>
          <w:tcPr>
            <w:tcW w:w="3071" w:type="dxa"/>
            <w:vAlign w:val="center"/>
          </w:tcPr>
          <w:p w14:paraId="07DBD1E7" w14:textId="77777777" w:rsidR="0096102C" w:rsidRDefault="0096102C" w:rsidP="00DE7430">
            <w:pPr>
              <w:pStyle w:val="tabulka-tucna"/>
            </w:pPr>
            <w:r>
              <w:t>NÚKIB</w:t>
            </w:r>
          </w:p>
        </w:tc>
        <w:tc>
          <w:tcPr>
            <w:tcW w:w="3071" w:type="dxa"/>
            <w:vAlign w:val="center"/>
          </w:tcPr>
          <w:p w14:paraId="17104F55" w14:textId="77777777" w:rsidR="0096102C" w:rsidRDefault="0096102C" w:rsidP="00DE7430">
            <w:pPr>
              <w:pStyle w:val="tabulka-tucna"/>
            </w:pPr>
            <w:r>
              <w:t>nastaveno</w:t>
            </w:r>
          </w:p>
        </w:tc>
      </w:tr>
      <w:tr w:rsidR="0096102C" w14:paraId="1D24F55E" w14:textId="77777777" w:rsidTr="00DE7430">
        <w:tc>
          <w:tcPr>
            <w:tcW w:w="3070" w:type="dxa"/>
            <w:vAlign w:val="center"/>
          </w:tcPr>
          <w:p w14:paraId="502A9677" w14:textId="77777777" w:rsidR="0096102C" w:rsidRDefault="0096102C" w:rsidP="00DE7430">
            <w:pPr>
              <w:pStyle w:val="tabulka-normal"/>
            </w:pPr>
            <w:r>
              <w:t>---</w:t>
            </w:r>
          </w:p>
        </w:tc>
        <w:tc>
          <w:tcPr>
            <w:tcW w:w="3071" w:type="dxa"/>
            <w:vAlign w:val="center"/>
          </w:tcPr>
          <w:p w14:paraId="0CDB2967" w14:textId="77777777" w:rsidR="0096102C" w:rsidRDefault="0096102C" w:rsidP="00DE7430">
            <w:pPr>
              <w:pStyle w:val="tabulka-normal"/>
            </w:pPr>
            <w:r>
              <w:t>---</w:t>
            </w:r>
          </w:p>
        </w:tc>
        <w:tc>
          <w:tcPr>
            <w:tcW w:w="3071" w:type="dxa"/>
            <w:vAlign w:val="center"/>
          </w:tcPr>
          <w:p w14:paraId="4ED0038C" w14:textId="77777777" w:rsidR="0096102C" w:rsidRPr="008A62E4" w:rsidRDefault="0096102C" w:rsidP="00DE7430">
            <w:pPr>
              <w:pStyle w:val="tabulka-normal"/>
              <w:rPr>
                <w:i/>
              </w:rPr>
            </w:pPr>
            <w:r w:rsidRPr="008A62E4">
              <w:rPr>
                <w:i/>
              </w:rPr>
              <w:t>---</w:t>
            </w:r>
          </w:p>
        </w:tc>
      </w:tr>
    </w:tbl>
    <w:p w14:paraId="2DE5D304"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53A4770" w14:textId="77777777" w:rsidTr="00DE7430">
        <w:tc>
          <w:tcPr>
            <w:tcW w:w="9212" w:type="dxa"/>
            <w:gridSpan w:val="3"/>
          </w:tcPr>
          <w:p w14:paraId="64DD1F4F" w14:textId="77777777" w:rsidR="0096102C" w:rsidRDefault="0096102C" w:rsidP="00DE7430">
            <w:pPr>
              <w:pStyle w:val="Tabulkanadpis"/>
            </w:pPr>
            <w:r>
              <w:t>(L15) Řídit chování služby Protokol událostí, když soubor protokolu dosáhne maximální velikosti</w:t>
            </w:r>
          </w:p>
          <w:p w14:paraId="12071842" w14:textId="77777777" w:rsidR="0096102C" w:rsidRDefault="0096102C" w:rsidP="00DE7430">
            <w:pPr>
              <w:pStyle w:val="Tabulkanadpis"/>
            </w:pPr>
            <w:r>
              <w:t>Control Event Log behaviour when the log file reaches its maximum size</w:t>
            </w:r>
          </w:p>
        </w:tc>
      </w:tr>
      <w:tr w:rsidR="0096102C" w14:paraId="4E2CD3EB" w14:textId="77777777" w:rsidTr="00DE7430">
        <w:tc>
          <w:tcPr>
            <w:tcW w:w="3070" w:type="dxa"/>
            <w:vAlign w:val="center"/>
          </w:tcPr>
          <w:p w14:paraId="17D354A7" w14:textId="77777777" w:rsidR="0096102C" w:rsidRDefault="0096102C" w:rsidP="00DE7430">
            <w:pPr>
              <w:pStyle w:val="tabulka-tucna"/>
            </w:pPr>
            <w:r>
              <w:t>Default</w:t>
            </w:r>
          </w:p>
        </w:tc>
        <w:tc>
          <w:tcPr>
            <w:tcW w:w="3071" w:type="dxa"/>
            <w:vAlign w:val="center"/>
          </w:tcPr>
          <w:p w14:paraId="216350A7" w14:textId="77777777" w:rsidR="0096102C" w:rsidRDefault="0096102C" w:rsidP="00DE7430">
            <w:pPr>
              <w:pStyle w:val="tabulka-tucna"/>
            </w:pPr>
            <w:r>
              <w:t>NÚKIB</w:t>
            </w:r>
          </w:p>
        </w:tc>
        <w:tc>
          <w:tcPr>
            <w:tcW w:w="3071" w:type="dxa"/>
            <w:vAlign w:val="center"/>
          </w:tcPr>
          <w:p w14:paraId="7A19E32B" w14:textId="77777777" w:rsidR="0096102C" w:rsidRDefault="0096102C" w:rsidP="00DE7430">
            <w:pPr>
              <w:pStyle w:val="tabulka-tucna"/>
            </w:pPr>
            <w:r>
              <w:t>nastaveno</w:t>
            </w:r>
          </w:p>
        </w:tc>
      </w:tr>
      <w:tr w:rsidR="0096102C" w14:paraId="17409003" w14:textId="77777777" w:rsidTr="00DE7430">
        <w:tc>
          <w:tcPr>
            <w:tcW w:w="3070" w:type="dxa"/>
            <w:vAlign w:val="center"/>
          </w:tcPr>
          <w:p w14:paraId="28CABC68" w14:textId="77777777" w:rsidR="0096102C" w:rsidRDefault="0096102C" w:rsidP="00DE7430">
            <w:pPr>
              <w:pStyle w:val="tabulka-normal"/>
            </w:pPr>
            <w:r>
              <w:t>---</w:t>
            </w:r>
          </w:p>
        </w:tc>
        <w:tc>
          <w:tcPr>
            <w:tcW w:w="3071" w:type="dxa"/>
            <w:vAlign w:val="center"/>
          </w:tcPr>
          <w:p w14:paraId="04AABA0D" w14:textId="77777777" w:rsidR="0096102C" w:rsidRDefault="0096102C" w:rsidP="00DE7430">
            <w:pPr>
              <w:pStyle w:val="tabulka-normal"/>
            </w:pPr>
            <w:r w:rsidRPr="00374567">
              <w:t>Povoleno</w:t>
            </w:r>
          </w:p>
        </w:tc>
        <w:tc>
          <w:tcPr>
            <w:tcW w:w="3071" w:type="dxa"/>
            <w:vAlign w:val="center"/>
          </w:tcPr>
          <w:p w14:paraId="24B03727" w14:textId="77777777" w:rsidR="0096102C" w:rsidRPr="008A62E4" w:rsidRDefault="0096102C" w:rsidP="00DE7430">
            <w:pPr>
              <w:pStyle w:val="tabulka-normal"/>
              <w:rPr>
                <w:i/>
              </w:rPr>
            </w:pPr>
            <w:r w:rsidRPr="008A62E4">
              <w:rPr>
                <w:i/>
              </w:rPr>
              <w:t>Povoleno</w:t>
            </w:r>
          </w:p>
        </w:tc>
      </w:tr>
    </w:tbl>
    <w:p w14:paraId="22E18973" w14:textId="77777777" w:rsidR="0096102C" w:rsidRDefault="0096102C" w:rsidP="0096102C">
      <w:pPr>
        <w:pStyle w:val="Normln-oddeleni-tabulky"/>
      </w:pPr>
    </w:p>
    <w:p w14:paraId="4162C9C2" w14:textId="77777777" w:rsidR="0096102C" w:rsidRDefault="0096102C" w:rsidP="0096102C">
      <w:pPr>
        <w:pStyle w:val="Normln-nadpis-cast"/>
      </w:pPr>
      <w:bookmarkStart w:id="296" w:name="_Toc525028867"/>
      <w:bookmarkStart w:id="297" w:name="_Toc209018185"/>
      <w:r>
        <w:t>Část pátá</w:t>
      </w:r>
      <w:bookmarkEnd w:id="296"/>
      <w:bookmarkEnd w:id="297"/>
    </w:p>
    <w:p w14:paraId="05E2EE2C" w14:textId="77777777" w:rsidR="0096102C" w:rsidRDefault="0096102C" w:rsidP="0096102C">
      <w:pPr>
        <w:pStyle w:val="Normln-nadpis-cast"/>
      </w:pPr>
      <w:bookmarkStart w:id="298" w:name="_Toc525028868"/>
      <w:bookmarkStart w:id="299" w:name="_Toc209018186"/>
      <w:r>
        <w:t>Š</w:t>
      </w:r>
      <w:r w:rsidRPr="00374567">
        <w:t>ablony pro správu – konfigurace počítače</w:t>
      </w:r>
      <w:bookmarkEnd w:id="298"/>
      <w:bookmarkEnd w:id="299"/>
    </w:p>
    <w:p w14:paraId="6DD7C787" w14:textId="77777777" w:rsidR="0096102C" w:rsidRDefault="0096102C" w:rsidP="0096102C">
      <w:pPr>
        <w:pStyle w:val="Normln-nadpis14"/>
      </w:pPr>
      <w:r w:rsidRPr="00EC6CF6">
        <w:t>Místní počítač – zásady / Konfigurace počítače / Šablony pro správu</w:t>
      </w:r>
    </w:p>
    <w:p w14:paraId="0A0E7311" w14:textId="77777777" w:rsidR="0096102C" w:rsidRDefault="0096102C" w:rsidP="0096102C">
      <w:pPr>
        <w:pStyle w:val="Normln-clanek"/>
      </w:pPr>
    </w:p>
    <w:p w14:paraId="676111BD" w14:textId="77777777" w:rsidR="0096102C" w:rsidRDefault="0096102C" w:rsidP="0096102C">
      <w:pPr>
        <w:pStyle w:val="Normln-nadpis"/>
      </w:pPr>
      <w:bookmarkStart w:id="300" w:name="_Toc507617"/>
      <w:bookmarkStart w:id="301" w:name="_Toc209018187"/>
      <w:r>
        <w:t>Součásti systému Windows / Možnost přihlášení k systému Windows</w:t>
      </w:r>
      <w:bookmarkEnd w:id="300"/>
      <w:bookmarkEnd w:id="301"/>
    </w:p>
    <w:p w14:paraId="11F27334" w14:textId="77777777" w:rsidR="0096102C" w:rsidRPr="00FB5ACD" w:rsidRDefault="0096102C" w:rsidP="0096102C">
      <w:pPr>
        <w:pStyle w:val="Normln-nadpis"/>
      </w:pPr>
      <w:r>
        <w:t xml:space="preserve">      </w:t>
      </w:r>
      <w:bookmarkStart w:id="302" w:name="_Toc507618"/>
      <w:bookmarkStart w:id="303" w:name="_Toc209018188"/>
      <w:r>
        <w:t>Windows Components / Windows Logon Options</w:t>
      </w:r>
      <w:bookmarkEnd w:id="302"/>
      <w:bookmarkEnd w:id="303"/>
    </w:p>
    <w:p w14:paraId="1D3A48D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AB26FC4" w14:textId="77777777" w:rsidTr="00DE7430">
        <w:tc>
          <w:tcPr>
            <w:tcW w:w="9212" w:type="dxa"/>
            <w:gridSpan w:val="3"/>
          </w:tcPr>
          <w:p w14:paraId="600832DF" w14:textId="77777777" w:rsidR="0096102C" w:rsidRDefault="0096102C" w:rsidP="00DE7430">
            <w:pPr>
              <w:pStyle w:val="Tabulkanadpis"/>
            </w:pPr>
            <w:r>
              <w:t>(T03) Zobrazit informace o předchozích přihlášeních během přihlášení uživatele</w:t>
            </w:r>
          </w:p>
          <w:p w14:paraId="359470A6" w14:textId="77777777" w:rsidR="0096102C" w:rsidRDefault="0096102C" w:rsidP="00DE7430">
            <w:pPr>
              <w:pStyle w:val="Tabulkanadpis"/>
            </w:pPr>
            <w:r>
              <w:t>Display information about previous logons during user logon</w:t>
            </w:r>
          </w:p>
        </w:tc>
      </w:tr>
      <w:tr w:rsidR="0096102C" w14:paraId="74F0F294" w14:textId="77777777" w:rsidTr="00DE7430">
        <w:tc>
          <w:tcPr>
            <w:tcW w:w="3070" w:type="dxa"/>
            <w:vAlign w:val="center"/>
          </w:tcPr>
          <w:p w14:paraId="4A76756A" w14:textId="77777777" w:rsidR="0096102C" w:rsidRDefault="0096102C" w:rsidP="00DE7430">
            <w:pPr>
              <w:pStyle w:val="tabulka-tucna"/>
            </w:pPr>
            <w:r>
              <w:t>Default</w:t>
            </w:r>
          </w:p>
        </w:tc>
        <w:tc>
          <w:tcPr>
            <w:tcW w:w="3071" w:type="dxa"/>
            <w:vAlign w:val="center"/>
          </w:tcPr>
          <w:p w14:paraId="3D833ABA" w14:textId="77777777" w:rsidR="0096102C" w:rsidRDefault="0096102C" w:rsidP="00DE7430">
            <w:pPr>
              <w:pStyle w:val="tabulka-tucna"/>
            </w:pPr>
            <w:r>
              <w:t>NÚKIB</w:t>
            </w:r>
          </w:p>
        </w:tc>
        <w:tc>
          <w:tcPr>
            <w:tcW w:w="3071" w:type="dxa"/>
            <w:vAlign w:val="center"/>
          </w:tcPr>
          <w:p w14:paraId="6E70B587" w14:textId="77777777" w:rsidR="0096102C" w:rsidRDefault="0096102C" w:rsidP="00DE7430">
            <w:pPr>
              <w:pStyle w:val="tabulka-tucna"/>
            </w:pPr>
            <w:r>
              <w:t>nastaveno</w:t>
            </w:r>
          </w:p>
        </w:tc>
      </w:tr>
      <w:tr w:rsidR="0096102C" w14:paraId="3BC21AFA" w14:textId="77777777" w:rsidTr="00DE7430">
        <w:tc>
          <w:tcPr>
            <w:tcW w:w="3070" w:type="dxa"/>
            <w:vAlign w:val="center"/>
          </w:tcPr>
          <w:p w14:paraId="5A96FF64" w14:textId="77777777" w:rsidR="0096102C" w:rsidRDefault="0096102C" w:rsidP="00DE7430">
            <w:pPr>
              <w:pStyle w:val="tabulka-normal"/>
            </w:pPr>
            <w:r>
              <w:t>---</w:t>
            </w:r>
          </w:p>
        </w:tc>
        <w:tc>
          <w:tcPr>
            <w:tcW w:w="3071" w:type="dxa"/>
            <w:vAlign w:val="center"/>
          </w:tcPr>
          <w:p w14:paraId="6DD08142" w14:textId="77777777" w:rsidR="0096102C" w:rsidRDefault="0096102C" w:rsidP="00DE7430">
            <w:pPr>
              <w:pStyle w:val="tabulka-normal"/>
            </w:pPr>
            <w:r w:rsidRPr="00FB5ACD">
              <w:t>Povolen</w:t>
            </w:r>
            <w:r>
              <w:t>o</w:t>
            </w:r>
          </w:p>
        </w:tc>
        <w:tc>
          <w:tcPr>
            <w:tcW w:w="3071" w:type="dxa"/>
            <w:vAlign w:val="center"/>
          </w:tcPr>
          <w:p w14:paraId="72FBAA53" w14:textId="77777777" w:rsidR="0096102C" w:rsidRPr="008A62E4" w:rsidRDefault="0096102C" w:rsidP="00DE7430">
            <w:pPr>
              <w:pStyle w:val="tabulka-normal"/>
              <w:rPr>
                <w:i/>
              </w:rPr>
            </w:pPr>
            <w:r w:rsidRPr="008A62E4">
              <w:rPr>
                <w:i/>
              </w:rPr>
              <w:t>Povoleno</w:t>
            </w:r>
          </w:p>
        </w:tc>
      </w:tr>
    </w:tbl>
    <w:p w14:paraId="2091C728" w14:textId="77777777" w:rsidR="0096102C" w:rsidRDefault="0096102C" w:rsidP="0096102C">
      <w:pPr>
        <w:pStyle w:val="Normln-oddeleni-tabulky"/>
      </w:pPr>
    </w:p>
    <w:p w14:paraId="1392174F"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6BF8B3CF" w14:textId="77777777" w:rsidTr="00DE7430">
        <w:tc>
          <w:tcPr>
            <w:tcW w:w="9212" w:type="dxa"/>
            <w:gridSpan w:val="3"/>
          </w:tcPr>
          <w:p w14:paraId="6694FA01" w14:textId="77777777" w:rsidR="0096102C" w:rsidRDefault="0096102C" w:rsidP="00DE7430">
            <w:pPr>
              <w:pStyle w:val="Tabulkanadpis"/>
            </w:pPr>
            <w:r>
              <w:lastRenderedPageBreak/>
              <w:t>(T04) Automaticky přihlásit posledního interaktivního uživatele po restartování vyvolaném systémem</w:t>
            </w:r>
          </w:p>
          <w:p w14:paraId="7C47DD10" w14:textId="77777777" w:rsidR="0096102C" w:rsidRDefault="0096102C" w:rsidP="00DE7430">
            <w:pPr>
              <w:pStyle w:val="Tabulkanadpis"/>
            </w:pPr>
            <w:r>
              <w:t>Sign-in last interactive user automatically after a system-initiated restart</w:t>
            </w:r>
          </w:p>
        </w:tc>
      </w:tr>
      <w:tr w:rsidR="0096102C" w14:paraId="310E5ED3" w14:textId="77777777" w:rsidTr="00DE7430">
        <w:tc>
          <w:tcPr>
            <w:tcW w:w="3070" w:type="dxa"/>
            <w:vAlign w:val="center"/>
          </w:tcPr>
          <w:p w14:paraId="3F16F5EC" w14:textId="77777777" w:rsidR="0096102C" w:rsidRDefault="0096102C" w:rsidP="00DE7430">
            <w:pPr>
              <w:pStyle w:val="tabulka-tucna"/>
            </w:pPr>
            <w:r>
              <w:t>Default</w:t>
            </w:r>
          </w:p>
        </w:tc>
        <w:tc>
          <w:tcPr>
            <w:tcW w:w="3071" w:type="dxa"/>
            <w:vAlign w:val="center"/>
          </w:tcPr>
          <w:p w14:paraId="6EE543F6" w14:textId="77777777" w:rsidR="0096102C" w:rsidRDefault="0096102C" w:rsidP="00DE7430">
            <w:pPr>
              <w:pStyle w:val="tabulka-tucna"/>
            </w:pPr>
            <w:r>
              <w:t>NÚKIB</w:t>
            </w:r>
          </w:p>
        </w:tc>
        <w:tc>
          <w:tcPr>
            <w:tcW w:w="3071" w:type="dxa"/>
            <w:vAlign w:val="center"/>
          </w:tcPr>
          <w:p w14:paraId="6C6D1D6A" w14:textId="77777777" w:rsidR="0096102C" w:rsidRDefault="0096102C" w:rsidP="00DE7430">
            <w:pPr>
              <w:pStyle w:val="tabulka-tucna"/>
            </w:pPr>
            <w:r>
              <w:t>nastaveno</w:t>
            </w:r>
          </w:p>
        </w:tc>
      </w:tr>
      <w:tr w:rsidR="0096102C" w14:paraId="6B6C1504" w14:textId="77777777" w:rsidTr="00DE7430">
        <w:tc>
          <w:tcPr>
            <w:tcW w:w="3070" w:type="dxa"/>
            <w:vAlign w:val="center"/>
          </w:tcPr>
          <w:p w14:paraId="0F588D1C" w14:textId="77777777" w:rsidR="0096102C" w:rsidRDefault="0096102C" w:rsidP="00DE7430">
            <w:pPr>
              <w:pStyle w:val="tabulka-normal"/>
            </w:pPr>
            <w:r>
              <w:t>---</w:t>
            </w:r>
          </w:p>
        </w:tc>
        <w:tc>
          <w:tcPr>
            <w:tcW w:w="3071" w:type="dxa"/>
            <w:vAlign w:val="center"/>
          </w:tcPr>
          <w:p w14:paraId="532A3773" w14:textId="77777777" w:rsidR="0096102C" w:rsidRDefault="0096102C" w:rsidP="00DE7430">
            <w:pPr>
              <w:pStyle w:val="tabulka-normal"/>
            </w:pPr>
            <w:r w:rsidRPr="00FB5ACD">
              <w:t>Zakázáno</w:t>
            </w:r>
          </w:p>
        </w:tc>
        <w:tc>
          <w:tcPr>
            <w:tcW w:w="3071" w:type="dxa"/>
            <w:vAlign w:val="center"/>
          </w:tcPr>
          <w:p w14:paraId="159E0D2C" w14:textId="77777777" w:rsidR="0096102C" w:rsidRPr="008A62E4" w:rsidRDefault="0096102C" w:rsidP="00DE7430">
            <w:pPr>
              <w:pStyle w:val="tabulka-normal"/>
              <w:rPr>
                <w:i/>
              </w:rPr>
            </w:pPr>
            <w:r w:rsidRPr="008A62E4">
              <w:rPr>
                <w:i/>
              </w:rPr>
              <w:t>Zakázáno</w:t>
            </w:r>
          </w:p>
        </w:tc>
      </w:tr>
    </w:tbl>
    <w:p w14:paraId="2C6F37F6" w14:textId="77777777" w:rsidR="0096102C" w:rsidRPr="00864C12" w:rsidRDefault="0096102C" w:rsidP="0096102C">
      <w:pPr>
        <w:pStyle w:val="Normln-oddeleni-tabulky"/>
      </w:pPr>
    </w:p>
    <w:p w14:paraId="41C2956F" w14:textId="77777777" w:rsidR="0096102C" w:rsidRDefault="0096102C" w:rsidP="0096102C">
      <w:pPr>
        <w:pStyle w:val="Normln-clanek"/>
      </w:pPr>
    </w:p>
    <w:p w14:paraId="60EB9E96" w14:textId="77777777" w:rsidR="0096102C" w:rsidRDefault="0096102C" w:rsidP="0096102C">
      <w:pPr>
        <w:pStyle w:val="Normln-nadpis"/>
      </w:pPr>
      <w:bookmarkStart w:id="304" w:name="_Toc507619"/>
      <w:bookmarkStart w:id="305" w:name="_Toc209018189"/>
      <w:r>
        <w:t>Součásti systému Windows / OneDrive</w:t>
      </w:r>
      <w:bookmarkEnd w:id="304"/>
      <w:bookmarkEnd w:id="305"/>
    </w:p>
    <w:p w14:paraId="4A2FC379" w14:textId="77777777" w:rsidR="0096102C" w:rsidRPr="00FB5ACD" w:rsidRDefault="0096102C" w:rsidP="0096102C">
      <w:pPr>
        <w:pStyle w:val="Normln-nadpis"/>
      </w:pPr>
      <w:r>
        <w:t xml:space="preserve">      </w:t>
      </w:r>
      <w:bookmarkStart w:id="306" w:name="_Toc507620"/>
      <w:bookmarkStart w:id="307" w:name="_Toc209018190"/>
      <w:r>
        <w:t>Windows Components / OneDrive</w:t>
      </w:r>
      <w:bookmarkEnd w:id="306"/>
      <w:bookmarkEnd w:id="307"/>
    </w:p>
    <w:p w14:paraId="256AD0C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B0A441B" w14:textId="77777777" w:rsidTr="00DE7430">
        <w:tc>
          <w:tcPr>
            <w:tcW w:w="9212" w:type="dxa"/>
            <w:gridSpan w:val="3"/>
          </w:tcPr>
          <w:p w14:paraId="0DD81147" w14:textId="77777777" w:rsidR="0096102C" w:rsidRDefault="0096102C" w:rsidP="00DE7430">
            <w:pPr>
              <w:pStyle w:val="Tabulkanadpis"/>
            </w:pPr>
            <w:r>
              <w:t>(T06) Bránit používání OneDrivu jako úložiště souborů</w:t>
            </w:r>
          </w:p>
          <w:p w14:paraId="351B8000" w14:textId="77777777" w:rsidR="0096102C" w:rsidRDefault="0096102C" w:rsidP="00DE7430">
            <w:pPr>
              <w:pStyle w:val="Tabulkanadpis"/>
            </w:pPr>
            <w:r>
              <w:t>Prevent the usage of OneDrive for file storage</w:t>
            </w:r>
          </w:p>
        </w:tc>
      </w:tr>
      <w:tr w:rsidR="0096102C" w14:paraId="0A192F38" w14:textId="77777777" w:rsidTr="00DE7430">
        <w:tc>
          <w:tcPr>
            <w:tcW w:w="3070" w:type="dxa"/>
            <w:vAlign w:val="center"/>
          </w:tcPr>
          <w:p w14:paraId="53E3C448" w14:textId="77777777" w:rsidR="0096102C" w:rsidRDefault="0096102C" w:rsidP="00DE7430">
            <w:pPr>
              <w:pStyle w:val="tabulka-tucna"/>
            </w:pPr>
            <w:r>
              <w:t>Default</w:t>
            </w:r>
          </w:p>
        </w:tc>
        <w:tc>
          <w:tcPr>
            <w:tcW w:w="3071" w:type="dxa"/>
            <w:vAlign w:val="center"/>
          </w:tcPr>
          <w:p w14:paraId="63EDDD63" w14:textId="77777777" w:rsidR="0096102C" w:rsidRDefault="0096102C" w:rsidP="00DE7430">
            <w:pPr>
              <w:pStyle w:val="tabulka-tucna"/>
            </w:pPr>
            <w:r>
              <w:t>NÚKIB</w:t>
            </w:r>
          </w:p>
        </w:tc>
        <w:tc>
          <w:tcPr>
            <w:tcW w:w="3071" w:type="dxa"/>
            <w:vAlign w:val="center"/>
          </w:tcPr>
          <w:p w14:paraId="375319FF" w14:textId="77777777" w:rsidR="0096102C" w:rsidRDefault="0096102C" w:rsidP="00DE7430">
            <w:pPr>
              <w:pStyle w:val="tabulka-tucna"/>
            </w:pPr>
            <w:r>
              <w:t>nastaveno</w:t>
            </w:r>
          </w:p>
        </w:tc>
      </w:tr>
      <w:tr w:rsidR="0096102C" w14:paraId="36DD7246" w14:textId="77777777" w:rsidTr="00DE7430">
        <w:tc>
          <w:tcPr>
            <w:tcW w:w="3070" w:type="dxa"/>
            <w:vAlign w:val="center"/>
          </w:tcPr>
          <w:p w14:paraId="03353A2F" w14:textId="77777777" w:rsidR="0096102C" w:rsidRDefault="0096102C" w:rsidP="00DE7430">
            <w:pPr>
              <w:pStyle w:val="tabulka-normal"/>
            </w:pPr>
            <w:r>
              <w:t>---</w:t>
            </w:r>
          </w:p>
        </w:tc>
        <w:tc>
          <w:tcPr>
            <w:tcW w:w="3071" w:type="dxa"/>
            <w:vAlign w:val="center"/>
          </w:tcPr>
          <w:p w14:paraId="2C05D173" w14:textId="77777777" w:rsidR="0096102C" w:rsidRDefault="0096102C" w:rsidP="00DE7430">
            <w:pPr>
              <w:pStyle w:val="tabulka-normal"/>
            </w:pPr>
            <w:r w:rsidRPr="00FB5ACD">
              <w:t>Povolen</w:t>
            </w:r>
            <w:r>
              <w:t>o</w:t>
            </w:r>
          </w:p>
        </w:tc>
        <w:tc>
          <w:tcPr>
            <w:tcW w:w="3071" w:type="dxa"/>
            <w:vAlign w:val="center"/>
          </w:tcPr>
          <w:p w14:paraId="76410158" w14:textId="77777777" w:rsidR="0096102C" w:rsidRPr="008A62E4" w:rsidRDefault="0096102C" w:rsidP="00DE7430">
            <w:pPr>
              <w:pStyle w:val="tabulka-normal"/>
              <w:rPr>
                <w:i/>
              </w:rPr>
            </w:pPr>
            <w:r w:rsidRPr="008A62E4">
              <w:rPr>
                <w:i/>
              </w:rPr>
              <w:t>Povoleno</w:t>
            </w:r>
          </w:p>
        </w:tc>
      </w:tr>
    </w:tbl>
    <w:p w14:paraId="6875B115" w14:textId="77777777" w:rsidR="0096102C" w:rsidRPr="00864C12" w:rsidRDefault="0096102C" w:rsidP="0096102C">
      <w:pPr>
        <w:pStyle w:val="Normln-oddeleni-tabulky"/>
      </w:pPr>
    </w:p>
    <w:p w14:paraId="061761AD" w14:textId="77777777" w:rsidR="0096102C" w:rsidRDefault="0096102C" w:rsidP="0096102C">
      <w:pPr>
        <w:pStyle w:val="Normln-clanek"/>
      </w:pPr>
    </w:p>
    <w:p w14:paraId="4A0AE4AB" w14:textId="77777777" w:rsidR="0096102C" w:rsidRDefault="0096102C" w:rsidP="0096102C">
      <w:pPr>
        <w:pStyle w:val="Normln-nadpis"/>
      </w:pPr>
      <w:bookmarkStart w:id="308" w:name="_Toc209018191"/>
      <w:r>
        <w:t xml:space="preserve">Součásti systému Windows / </w:t>
      </w:r>
      <w:r w:rsidRPr="00EA4E46">
        <w:t>Uživatelské rozhraní pověření</w:t>
      </w:r>
      <w:bookmarkEnd w:id="308"/>
    </w:p>
    <w:p w14:paraId="1EF33E27" w14:textId="77777777" w:rsidR="0096102C" w:rsidRPr="00FB5ACD" w:rsidRDefault="0096102C" w:rsidP="0096102C">
      <w:pPr>
        <w:pStyle w:val="Normln-nadpis"/>
      </w:pPr>
      <w:r>
        <w:t xml:space="preserve">      </w:t>
      </w:r>
      <w:bookmarkStart w:id="309" w:name="_Toc209018192"/>
      <w:r>
        <w:t xml:space="preserve">Windows Components / </w:t>
      </w:r>
      <w:r w:rsidRPr="00EA4E46">
        <w:t>Credential User Interface</w:t>
      </w:r>
      <w:bookmarkEnd w:id="309"/>
    </w:p>
    <w:p w14:paraId="74A4235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C892B6B" w14:textId="77777777" w:rsidTr="00DE7430">
        <w:tc>
          <w:tcPr>
            <w:tcW w:w="9212" w:type="dxa"/>
            <w:gridSpan w:val="3"/>
          </w:tcPr>
          <w:p w14:paraId="57EC1A17" w14:textId="77777777" w:rsidR="0096102C" w:rsidRDefault="0096102C" w:rsidP="00DE7430">
            <w:pPr>
              <w:pStyle w:val="Tabulkanadpis"/>
            </w:pPr>
            <w:r>
              <w:t xml:space="preserve">(T60) </w:t>
            </w:r>
            <w:r w:rsidRPr="00EA4E46">
              <w:t>Zabránit použití bezpečnostních otázek pro místní účty</w:t>
            </w:r>
          </w:p>
          <w:p w14:paraId="17B1D6C6" w14:textId="77777777" w:rsidR="0096102C" w:rsidRDefault="0096102C" w:rsidP="00DE7430">
            <w:pPr>
              <w:pStyle w:val="Tabulkanadpis"/>
            </w:pPr>
            <w:r w:rsidRPr="00EA4E46">
              <w:t>Prevent the use of security questions for local accounts</w:t>
            </w:r>
          </w:p>
        </w:tc>
      </w:tr>
      <w:tr w:rsidR="0096102C" w14:paraId="0F977AAF" w14:textId="77777777" w:rsidTr="00DE7430">
        <w:tc>
          <w:tcPr>
            <w:tcW w:w="3070" w:type="dxa"/>
            <w:vAlign w:val="center"/>
          </w:tcPr>
          <w:p w14:paraId="55537845" w14:textId="77777777" w:rsidR="0096102C" w:rsidRDefault="0096102C" w:rsidP="00DE7430">
            <w:pPr>
              <w:pStyle w:val="tabulka-tucna"/>
            </w:pPr>
            <w:r>
              <w:t>Default</w:t>
            </w:r>
          </w:p>
        </w:tc>
        <w:tc>
          <w:tcPr>
            <w:tcW w:w="3071" w:type="dxa"/>
            <w:vAlign w:val="center"/>
          </w:tcPr>
          <w:p w14:paraId="7E39C515" w14:textId="77777777" w:rsidR="0096102C" w:rsidRDefault="0096102C" w:rsidP="00DE7430">
            <w:pPr>
              <w:pStyle w:val="tabulka-tucna"/>
            </w:pPr>
            <w:r>
              <w:t>NÚKIB</w:t>
            </w:r>
          </w:p>
        </w:tc>
        <w:tc>
          <w:tcPr>
            <w:tcW w:w="3071" w:type="dxa"/>
            <w:vAlign w:val="center"/>
          </w:tcPr>
          <w:p w14:paraId="094AA48D" w14:textId="77777777" w:rsidR="0096102C" w:rsidRDefault="0096102C" w:rsidP="00DE7430">
            <w:pPr>
              <w:pStyle w:val="tabulka-tucna"/>
            </w:pPr>
            <w:r>
              <w:t>nastaveno</w:t>
            </w:r>
          </w:p>
        </w:tc>
      </w:tr>
      <w:tr w:rsidR="0096102C" w14:paraId="34BAB665" w14:textId="77777777" w:rsidTr="00DE7430">
        <w:tc>
          <w:tcPr>
            <w:tcW w:w="3070" w:type="dxa"/>
            <w:vAlign w:val="center"/>
          </w:tcPr>
          <w:p w14:paraId="414A4DA9" w14:textId="77777777" w:rsidR="0096102C" w:rsidRDefault="0096102C" w:rsidP="00DE7430">
            <w:pPr>
              <w:pStyle w:val="tabulka-normal"/>
            </w:pPr>
            <w:r>
              <w:t>---</w:t>
            </w:r>
          </w:p>
        </w:tc>
        <w:tc>
          <w:tcPr>
            <w:tcW w:w="3071" w:type="dxa"/>
            <w:vAlign w:val="center"/>
          </w:tcPr>
          <w:p w14:paraId="5A922E2D" w14:textId="77777777" w:rsidR="0096102C" w:rsidRDefault="0096102C" w:rsidP="00DE7430">
            <w:pPr>
              <w:pStyle w:val="tabulka-normal"/>
            </w:pPr>
            <w:r w:rsidRPr="00FB5ACD">
              <w:t>Povolen</w:t>
            </w:r>
            <w:r>
              <w:t>o</w:t>
            </w:r>
          </w:p>
        </w:tc>
        <w:tc>
          <w:tcPr>
            <w:tcW w:w="3071" w:type="dxa"/>
            <w:vAlign w:val="center"/>
          </w:tcPr>
          <w:p w14:paraId="35024FC3" w14:textId="77777777" w:rsidR="0096102C" w:rsidRPr="008A62E4" w:rsidRDefault="0096102C" w:rsidP="00DE7430">
            <w:pPr>
              <w:pStyle w:val="tabulka-normal"/>
              <w:rPr>
                <w:i/>
              </w:rPr>
            </w:pPr>
            <w:r w:rsidRPr="008A62E4">
              <w:rPr>
                <w:i/>
              </w:rPr>
              <w:t>Povoleno</w:t>
            </w:r>
          </w:p>
        </w:tc>
      </w:tr>
    </w:tbl>
    <w:p w14:paraId="79F41043" w14:textId="77777777" w:rsidR="0096102C" w:rsidRPr="00864C12" w:rsidRDefault="0096102C" w:rsidP="0096102C">
      <w:pPr>
        <w:pStyle w:val="Normln-oddeleni-tabulky"/>
      </w:pPr>
    </w:p>
    <w:p w14:paraId="2320D6CC" w14:textId="77777777" w:rsidR="0096102C" w:rsidRPr="00864C12" w:rsidRDefault="0096102C" w:rsidP="0096102C">
      <w:pPr>
        <w:pStyle w:val="Normln-oddeleni-tabulky"/>
      </w:pPr>
    </w:p>
    <w:p w14:paraId="3DDD1EB6" w14:textId="77777777" w:rsidR="0096102C" w:rsidRDefault="0096102C" w:rsidP="0096102C">
      <w:pPr>
        <w:pStyle w:val="Normln-clanek"/>
      </w:pPr>
    </w:p>
    <w:p w14:paraId="66EFF459" w14:textId="77777777" w:rsidR="0096102C" w:rsidRDefault="0096102C" w:rsidP="0096102C">
      <w:pPr>
        <w:pStyle w:val="Normln-nadpis"/>
      </w:pPr>
      <w:bookmarkStart w:id="310" w:name="_Toc507621"/>
      <w:bookmarkStart w:id="311" w:name="_Toc209018193"/>
      <w:r>
        <w:t>Součásti systému Windows / Zásady automatického přehrávání</w:t>
      </w:r>
      <w:bookmarkEnd w:id="310"/>
      <w:bookmarkEnd w:id="311"/>
    </w:p>
    <w:p w14:paraId="1E7DD812" w14:textId="77777777" w:rsidR="0096102C" w:rsidRPr="00FB5ACD" w:rsidRDefault="0096102C" w:rsidP="0096102C">
      <w:pPr>
        <w:pStyle w:val="Normln-nadpis"/>
      </w:pPr>
      <w:r>
        <w:t xml:space="preserve">      </w:t>
      </w:r>
      <w:bookmarkStart w:id="312" w:name="_Toc507622"/>
      <w:bookmarkStart w:id="313" w:name="_Toc209018194"/>
      <w:r>
        <w:t>Windows Components / Autoplay Policies</w:t>
      </w:r>
      <w:bookmarkEnd w:id="312"/>
      <w:bookmarkEnd w:id="313"/>
    </w:p>
    <w:p w14:paraId="5CD6E6EE"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997F9CF" w14:textId="77777777" w:rsidTr="00DE7430">
        <w:tc>
          <w:tcPr>
            <w:tcW w:w="9212" w:type="dxa"/>
            <w:gridSpan w:val="3"/>
          </w:tcPr>
          <w:p w14:paraId="3B6621BC" w14:textId="77777777" w:rsidR="0096102C" w:rsidRDefault="0096102C" w:rsidP="00DE7430">
            <w:pPr>
              <w:pStyle w:val="Tabulkanadpis"/>
            </w:pPr>
            <w:r>
              <w:t>(T07) Vypnout automatické přehrávání</w:t>
            </w:r>
          </w:p>
          <w:p w14:paraId="58290B01" w14:textId="77777777" w:rsidR="0096102C" w:rsidRDefault="0096102C" w:rsidP="00DE7430">
            <w:pPr>
              <w:pStyle w:val="Tabulkanadpis"/>
            </w:pPr>
            <w:r>
              <w:t>Turn off Autoplay</w:t>
            </w:r>
          </w:p>
        </w:tc>
      </w:tr>
      <w:tr w:rsidR="0096102C" w14:paraId="505D0195" w14:textId="77777777" w:rsidTr="00DE7430">
        <w:tc>
          <w:tcPr>
            <w:tcW w:w="3070" w:type="dxa"/>
            <w:vAlign w:val="center"/>
          </w:tcPr>
          <w:p w14:paraId="165748E0" w14:textId="77777777" w:rsidR="0096102C" w:rsidRDefault="0096102C" w:rsidP="00DE7430">
            <w:pPr>
              <w:pStyle w:val="tabulka-tucna"/>
            </w:pPr>
            <w:r>
              <w:t>Default</w:t>
            </w:r>
          </w:p>
        </w:tc>
        <w:tc>
          <w:tcPr>
            <w:tcW w:w="3071" w:type="dxa"/>
            <w:vAlign w:val="center"/>
          </w:tcPr>
          <w:p w14:paraId="2D938893" w14:textId="77777777" w:rsidR="0096102C" w:rsidRDefault="0096102C" w:rsidP="00DE7430">
            <w:pPr>
              <w:pStyle w:val="tabulka-tucna"/>
            </w:pPr>
            <w:r>
              <w:t>NÚKIB</w:t>
            </w:r>
          </w:p>
        </w:tc>
        <w:tc>
          <w:tcPr>
            <w:tcW w:w="3071" w:type="dxa"/>
            <w:vAlign w:val="center"/>
          </w:tcPr>
          <w:p w14:paraId="0FEB4905" w14:textId="77777777" w:rsidR="0096102C" w:rsidRDefault="0096102C" w:rsidP="00DE7430">
            <w:pPr>
              <w:pStyle w:val="tabulka-tucna"/>
            </w:pPr>
            <w:r>
              <w:t>nastaveno</w:t>
            </w:r>
          </w:p>
        </w:tc>
      </w:tr>
      <w:tr w:rsidR="0096102C" w14:paraId="10E982B0" w14:textId="77777777" w:rsidTr="00DE7430">
        <w:tc>
          <w:tcPr>
            <w:tcW w:w="3070" w:type="dxa"/>
            <w:vAlign w:val="center"/>
          </w:tcPr>
          <w:p w14:paraId="1B1296E2" w14:textId="77777777" w:rsidR="0096102C" w:rsidRDefault="0096102C" w:rsidP="00DE7430">
            <w:pPr>
              <w:pStyle w:val="tabulka-normal"/>
            </w:pPr>
            <w:r>
              <w:t>---</w:t>
            </w:r>
          </w:p>
        </w:tc>
        <w:tc>
          <w:tcPr>
            <w:tcW w:w="3071" w:type="dxa"/>
            <w:vAlign w:val="center"/>
          </w:tcPr>
          <w:p w14:paraId="33332934" w14:textId="77777777" w:rsidR="0096102C" w:rsidRDefault="0096102C" w:rsidP="00DE7430">
            <w:pPr>
              <w:pStyle w:val="tabulka-normal"/>
            </w:pPr>
            <w:r w:rsidRPr="00FB5ACD">
              <w:t>Povoleno</w:t>
            </w:r>
          </w:p>
        </w:tc>
        <w:tc>
          <w:tcPr>
            <w:tcW w:w="3071" w:type="dxa"/>
            <w:vAlign w:val="center"/>
          </w:tcPr>
          <w:p w14:paraId="4CC08635" w14:textId="77777777" w:rsidR="0096102C" w:rsidRPr="00EA4E46" w:rsidRDefault="0096102C" w:rsidP="00DE7430">
            <w:pPr>
              <w:pStyle w:val="tabulka-normal"/>
              <w:rPr>
                <w:i/>
              </w:rPr>
            </w:pPr>
            <w:r w:rsidRPr="00EA4E46">
              <w:rPr>
                <w:i/>
              </w:rPr>
              <w:t>Povoleno</w:t>
            </w:r>
          </w:p>
        </w:tc>
      </w:tr>
    </w:tbl>
    <w:p w14:paraId="69474ED6" w14:textId="77777777" w:rsidR="0096102C" w:rsidRDefault="0096102C" w:rsidP="0096102C">
      <w:pPr>
        <w:pStyle w:val="Normln-oddeleni-tabulky"/>
      </w:pPr>
    </w:p>
    <w:p w14:paraId="6FA84AB8" w14:textId="77777777" w:rsidR="0096102C" w:rsidRDefault="0096102C" w:rsidP="0096102C">
      <w:pPr>
        <w:spacing w:before="0" w:after="200"/>
        <w:jc w:val="left"/>
        <w:rPr>
          <w:sz w:val="16"/>
        </w:rPr>
      </w:pPr>
      <w:r>
        <w:br w:type="page"/>
      </w:r>
    </w:p>
    <w:p w14:paraId="26477306" w14:textId="77777777" w:rsidR="0096102C" w:rsidRDefault="0096102C" w:rsidP="0096102C">
      <w:pPr>
        <w:pStyle w:val="Normln-clanek"/>
      </w:pPr>
    </w:p>
    <w:p w14:paraId="1E148287" w14:textId="77777777" w:rsidR="0096102C" w:rsidRDefault="0096102C" w:rsidP="0096102C">
      <w:pPr>
        <w:pStyle w:val="Normln-nadpis"/>
      </w:pPr>
      <w:bookmarkStart w:id="314" w:name="_Toc507623"/>
      <w:bookmarkStart w:id="315" w:name="_Toc209018195"/>
      <w:r>
        <w:t>Systém / Přihlášení</w:t>
      </w:r>
      <w:bookmarkEnd w:id="314"/>
      <w:bookmarkEnd w:id="315"/>
      <w:r>
        <w:t xml:space="preserve"> </w:t>
      </w:r>
    </w:p>
    <w:p w14:paraId="13E02440" w14:textId="77777777" w:rsidR="0096102C" w:rsidRPr="00FB5ACD" w:rsidRDefault="0096102C" w:rsidP="0096102C">
      <w:pPr>
        <w:pStyle w:val="Normln-nadpis"/>
      </w:pPr>
      <w:r>
        <w:t xml:space="preserve">      </w:t>
      </w:r>
      <w:bookmarkStart w:id="316" w:name="_Toc507624"/>
      <w:bookmarkStart w:id="317" w:name="_Toc209018196"/>
      <w:r>
        <w:t>System / Logon</w:t>
      </w:r>
      <w:bookmarkEnd w:id="316"/>
      <w:bookmarkEnd w:id="317"/>
    </w:p>
    <w:p w14:paraId="18DB6F5D"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BF2F23F" w14:textId="77777777" w:rsidTr="00DE7430">
        <w:tc>
          <w:tcPr>
            <w:tcW w:w="9212" w:type="dxa"/>
            <w:gridSpan w:val="3"/>
          </w:tcPr>
          <w:p w14:paraId="354BFA88" w14:textId="77777777" w:rsidR="0096102C" w:rsidRDefault="0096102C" w:rsidP="00DE7430">
            <w:pPr>
              <w:pStyle w:val="Tabulkanadpis"/>
            </w:pPr>
            <w:r>
              <w:t>(T11) Zapnout přihlášení praktickým PIN kódem</w:t>
            </w:r>
          </w:p>
          <w:p w14:paraId="3ED712A4" w14:textId="77777777" w:rsidR="0096102C" w:rsidRDefault="0096102C" w:rsidP="00DE7430">
            <w:pPr>
              <w:pStyle w:val="Tabulkanadpis"/>
            </w:pPr>
            <w:r>
              <w:t>Turn on convenience PIN sign-in</w:t>
            </w:r>
          </w:p>
        </w:tc>
      </w:tr>
      <w:tr w:rsidR="0096102C" w14:paraId="54C24D97" w14:textId="77777777" w:rsidTr="00DE7430">
        <w:tc>
          <w:tcPr>
            <w:tcW w:w="3070" w:type="dxa"/>
            <w:vAlign w:val="center"/>
          </w:tcPr>
          <w:p w14:paraId="12443E78" w14:textId="77777777" w:rsidR="0096102C" w:rsidRDefault="0096102C" w:rsidP="00DE7430">
            <w:pPr>
              <w:pStyle w:val="tabulka-tucna"/>
            </w:pPr>
            <w:r>
              <w:t>Default</w:t>
            </w:r>
          </w:p>
        </w:tc>
        <w:tc>
          <w:tcPr>
            <w:tcW w:w="3071" w:type="dxa"/>
            <w:vAlign w:val="center"/>
          </w:tcPr>
          <w:p w14:paraId="5F1D446E" w14:textId="77777777" w:rsidR="0096102C" w:rsidRDefault="0096102C" w:rsidP="00DE7430">
            <w:pPr>
              <w:pStyle w:val="tabulka-tucna"/>
            </w:pPr>
            <w:r>
              <w:t>NÚKIB</w:t>
            </w:r>
          </w:p>
        </w:tc>
        <w:tc>
          <w:tcPr>
            <w:tcW w:w="3071" w:type="dxa"/>
            <w:vAlign w:val="center"/>
          </w:tcPr>
          <w:p w14:paraId="00D70AB4" w14:textId="77777777" w:rsidR="0096102C" w:rsidRDefault="0096102C" w:rsidP="00DE7430">
            <w:pPr>
              <w:pStyle w:val="tabulka-tucna"/>
            </w:pPr>
            <w:r>
              <w:t>nastaveno</w:t>
            </w:r>
          </w:p>
        </w:tc>
      </w:tr>
      <w:tr w:rsidR="0096102C" w14:paraId="12D8FFF1" w14:textId="77777777" w:rsidTr="00DE7430">
        <w:tc>
          <w:tcPr>
            <w:tcW w:w="3070" w:type="dxa"/>
            <w:vAlign w:val="center"/>
          </w:tcPr>
          <w:p w14:paraId="3D278E85" w14:textId="77777777" w:rsidR="0096102C" w:rsidRDefault="0096102C" w:rsidP="00DE7430">
            <w:pPr>
              <w:pStyle w:val="tabulka-normal"/>
            </w:pPr>
            <w:r>
              <w:t>---</w:t>
            </w:r>
          </w:p>
        </w:tc>
        <w:tc>
          <w:tcPr>
            <w:tcW w:w="3071" w:type="dxa"/>
            <w:vAlign w:val="center"/>
          </w:tcPr>
          <w:p w14:paraId="31936281" w14:textId="77777777" w:rsidR="0096102C" w:rsidRDefault="0096102C" w:rsidP="00DE7430">
            <w:pPr>
              <w:pStyle w:val="tabulka-normal"/>
            </w:pPr>
            <w:r w:rsidRPr="00FB5ACD">
              <w:t>Zakázáno</w:t>
            </w:r>
          </w:p>
        </w:tc>
        <w:tc>
          <w:tcPr>
            <w:tcW w:w="3071" w:type="dxa"/>
            <w:vAlign w:val="center"/>
          </w:tcPr>
          <w:p w14:paraId="7E36AEB3" w14:textId="77777777" w:rsidR="0096102C" w:rsidRPr="00EA4E46" w:rsidRDefault="0096102C" w:rsidP="00DE7430">
            <w:pPr>
              <w:pStyle w:val="tabulka-normal"/>
              <w:rPr>
                <w:i/>
              </w:rPr>
            </w:pPr>
            <w:r w:rsidRPr="00EA4E46">
              <w:rPr>
                <w:i/>
              </w:rPr>
              <w:t>Zakázáno</w:t>
            </w:r>
          </w:p>
        </w:tc>
      </w:tr>
    </w:tbl>
    <w:p w14:paraId="29DF7E3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07F9363" w14:textId="77777777" w:rsidTr="00DE7430">
        <w:tc>
          <w:tcPr>
            <w:tcW w:w="9212" w:type="dxa"/>
            <w:gridSpan w:val="3"/>
          </w:tcPr>
          <w:p w14:paraId="7DF9F09F" w14:textId="77777777" w:rsidR="0096102C" w:rsidRDefault="0096102C" w:rsidP="00DE7430">
            <w:pPr>
              <w:pStyle w:val="Tabulkanadpis"/>
            </w:pPr>
            <w:r>
              <w:t>(T12) Vypnout přihlášení pomocí obrázkového hesla</w:t>
            </w:r>
          </w:p>
          <w:p w14:paraId="7891127F" w14:textId="77777777" w:rsidR="0096102C" w:rsidRDefault="0096102C" w:rsidP="00DE7430">
            <w:pPr>
              <w:pStyle w:val="Tabulkanadpis"/>
            </w:pPr>
            <w:r>
              <w:t>Turn off picture password sign-in</w:t>
            </w:r>
          </w:p>
        </w:tc>
      </w:tr>
      <w:tr w:rsidR="0096102C" w14:paraId="391A49FC" w14:textId="77777777" w:rsidTr="00DE7430">
        <w:tc>
          <w:tcPr>
            <w:tcW w:w="3070" w:type="dxa"/>
            <w:vAlign w:val="center"/>
          </w:tcPr>
          <w:p w14:paraId="6946238A" w14:textId="77777777" w:rsidR="0096102C" w:rsidRDefault="0096102C" w:rsidP="00DE7430">
            <w:pPr>
              <w:pStyle w:val="tabulka-tucna"/>
            </w:pPr>
            <w:r>
              <w:t>Default</w:t>
            </w:r>
          </w:p>
        </w:tc>
        <w:tc>
          <w:tcPr>
            <w:tcW w:w="3071" w:type="dxa"/>
            <w:vAlign w:val="center"/>
          </w:tcPr>
          <w:p w14:paraId="42CE5899" w14:textId="77777777" w:rsidR="0096102C" w:rsidRDefault="0096102C" w:rsidP="00DE7430">
            <w:pPr>
              <w:pStyle w:val="tabulka-tucna"/>
            </w:pPr>
            <w:r>
              <w:t>NÚKIB</w:t>
            </w:r>
          </w:p>
        </w:tc>
        <w:tc>
          <w:tcPr>
            <w:tcW w:w="3071" w:type="dxa"/>
            <w:vAlign w:val="center"/>
          </w:tcPr>
          <w:p w14:paraId="0129BBE7" w14:textId="77777777" w:rsidR="0096102C" w:rsidRDefault="0096102C" w:rsidP="00DE7430">
            <w:pPr>
              <w:pStyle w:val="tabulka-tucna"/>
            </w:pPr>
            <w:r>
              <w:t>nastaveno</w:t>
            </w:r>
          </w:p>
        </w:tc>
      </w:tr>
      <w:tr w:rsidR="0096102C" w14:paraId="3E4C7CA8" w14:textId="77777777" w:rsidTr="00DE7430">
        <w:tc>
          <w:tcPr>
            <w:tcW w:w="3070" w:type="dxa"/>
            <w:vAlign w:val="center"/>
          </w:tcPr>
          <w:p w14:paraId="409523D0" w14:textId="77777777" w:rsidR="0096102C" w:rsidRDefault="0096102C" w:rsidP="00DE7430">
            <w:pPr>
              <w:pStyle w:val="tabulka-normal"/>
            </w:pPr>
            <w:r>
              <w:t>---</w:t>
            </w:r>
          </w:p>
        </w:tc>
        <w:tc>
          <w:tcPr>
            <w:tcW w:w="3071" w:type="dxa"/>
            <w:vAlign w:val="center"/>
          </w:tcPr>
          <w:p w14:paraId="348BAAA5" w14:textId="77777777" w:rsidR="0096102C" w:rsidRDefault="0096102C" w:rsidP="00DE7430">
            <w:pPr>
              <w:pStyle w:val="tabulka-normal"/>
            </w:pPr>
            <w:r w:rsidRPr="00FB5ACD">
              <w:t>Povoleno</w:t>
            </w:r>
          </w:p>
        </w:tc>
        <w:tc>
          <w:tcPr>
            <w:tcW w:w="3071" w:type="dxa"/>
            <w:vAlign w:val="center"/>
          </w:tcPr>
          <w:p w14:paraId="6D1E4BBD" w14:textId="77777777" w:rsidR="0096102C" w:rsidRPr="00EA4E46" w:rsidRDefault="0096102C" w:rsidP="00DE7430">
            <w:pPr>
              <w:pStyle w:val="tabulka-normal"/>
              <w:rPr>
                <w:i/>
              </w:rPr>
            </w:pPr>
            <w:r w:rsidRPr="00EA4E46">
              <w:rPr>
                <w:i/>
              </w:rPr>
              <w:t>Povoleno</w:t>
            </w:r>
          </w:p>
        </w:tc>
      </w:tr>
    </w:tbl>
    <w:p w14:paraId="1757218F"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9D939B2" w14:textId="77777777" w:rsidTr="00DE7430">
        <w:tc>
          <w:tcPr>
            <w:tcW w:w="9212" w:type="dxa"/>
            <w:gridSpan w:val="3"/>
          </w:tcPr>
          <w:p w14:paraId="04AF2D57" w14:textId="77777777" w:rsidR="0096102C" w:rsidRDefault="0096102C" w:rsidP="00DE7430">
            <w:pPr>
              <w:pStyle w:val="Tabulkanadpis"/>
            </w:pPr>
            <w:r>
              <w:t>(T13) Vypnout oznámení aplikací na zamykací obrazovce</w:t>
            </w:r>
          </w:p>
          <w:p w14:paraId="4F6B1388" w14:textId="77777777" w:rsidR="0096102C" w:rsidRDefault="0096102C" w:rsidP="00DE7430">
            <w:pPr>
              <w:pStyle w:val="Tabulkanadpis"/>
            </w:pPr>
            <w:r>
              <w:t>Turn off app notifications on the lock screen</w:t>
            </w:r>
          </w:p>
        </w:tc>
      </w:tr>
      <w:tr w:rsidR="0096102C" w14:paraId="416DAF5E" w14:textId="77777777" w:rsidTr="00DE7430">
        <w:tc>
          <w:tcPr>
            <w:tcW w:w="3070" w:type="dxa"/>
            <w:vAlign w:val="center"/>
          </w:tcPr>
          <w:p w14:paraId="7D875413" w14:textId="77777777" w:rsidR="0096102C" w:rsidRDefault="0096102C" w:rsidP="00DE7430">
            <w:pPr>
              <w:pStyle w:val="tabulka-tucna"/>
            </w:pPr>
            <w:r>
              <w:t>Default</w:t>
            </w:r>
          </w:p>
        </w:tc>
        <w:tc>
          <w:tcPr>
            <w:tcW w:w="3071" w:type="dxa"/>
            <w:vAlign w:val="center"/>
          </w:tcPr>
          <w:p w14:paraId="4BB16B1E" w14:textId="77777777" w:rsidR="0096102C" w:rsidRDefault="0096102C" w:rsidP="00DE7430">
            <w:pPr>
              <w:pStyle w:val="tabulka-tucna"/>
            </w:pPr>
            <w:r>
              <w:t>NÚKIB</w:t>
            </w:r>
          </w:p>
        </w:tc>
        <w:tc>
          <w:tcPr>
            <w:tcW w:w="3071" w:type="dxa"/>
            <w:vAlign w:val="center"/>
          </w:tcPr>
          <w:p w14:paraId="70672E72" w14:textId="77777777" w:rsidR="0096102C" w:rsidRDefault="0096102C" w:rsidP="00DE7430">
            <w:pPr>
              <w:pStyle w:val="tabulka-tucna"/>
            </w:pPr>
            <w:r>
              <w:t>nastaveno</w:t>
            </w:r>
          </w:p>
        </w:tc>
      </w:tr>
      <w:tr w:rsidR="0096102C" w14:paraId="0E5F92FD" w14:textId="77777777" w:rsidTr="00DE7430">
        <w:tc>
          <w:tcPr>
            <w:tcW w:w="3070" w:type="dxa"/>
            <w:vAlign w:val="center"/>
          </w:tcPr>
          <w:p w14:paraId="27ED8EFA" w14:textId="77777777" w:rsidR="0096102C" w:rsidRDefault="0096102C" w:rsidP="00DE7430">
            <w:pPr>
              <w:pStyle w:val="tabulka-normal"/>
            </w:pPr>
            <w:r>
              <w:t>---</w:t>
            </w:r>
          </w:p>
        </w:tc>
        <w:tc>
          <w:tcPr>
            <w:tcW w:w="3071" w:type="dxa"/>
            <w:vAlign w:val="center"/>
          </w:tcPr>
          <w:p w14:paraId="5F92E0E3" w14:textId="77777777" w:rsidR="0096102C" w:rsidRDefault="0096102C" w:rsidP="00DE7430">
            <w:pPr>
              <w:pStyle w:val="tabulka-normal"/>
            </w:pPr>
            <w:r w:rsidRPr="00FB5ACD">
              <w:t>Povoleno</w:t>
            </w:r>
          </w:p>
        </w:tc>
        <w:tc>
          <w:tcPr>
            <w:tcW w:w="3071" w:type="dxa"/>
            <w:vAlign w:val="center"/>
          </w:tcPr>
          <w:p w14:paraId="20CA5D07" w14:textId="77777777" w:rsidR="0096102C" w:rsidRPr="00EA4E46" w:rsidRDefault="0096102C" w:rsidP="00DE7430">
            <w:pPr>
              <w:pStyle w:val="tabulka-normal"/>
              <w:rPr>
                <w:i/>
              </w:rPr>
            </w:pPr>
            <w:r w:rsidRPr="00EA4E46">
              <w:rPr>
                <w:i/>
              </w:rPr>
              <w:t>Povoleno</w:t>
            </w:r>
          </w:p>
        </w:tc>
      </w:tr>
    </w:tbl>
    <w:p w14:paraId="0396A54B"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92412DB" w14:textId="77777777" w:rsidTr="00DE7430">
        <w:tc>
          <w:tcPr>
            <w:tcW w:w="9212" w:type="dxa"/>
            <w:gridSpan w:val="3"/>
          </w:tcPr>
          <w:p w14:paraId="454FD642" w14:textId="77777777" w:rsidR="0096102C" w:rsidRDefault="0096102C" w:rsidP="00DE7430">
            <w:pPr>
              <w:pStyle w:val="Tabulkanadpis"/>
            </w:pPr>
            <w:r>
              <w:t>(T14) Skrýt vstupní body pro Rychlé přepínání uživatele</w:t>
            </w:r>
          </w:p>
          <w:p w14:paraId="22DB7BAB" w14:textId="77777777" w:rsidR="0096102C" w:rsidRDefault="0096102C" w:rsidP="00DE7430">
            <w:pPr>
              <w:pStyle w:val="Tabulkanadpis"/>
            </w:pPr>
            <w:r>
              <w:t>Hide Entry points for fast user switching</w:t>
            </w:r>
          </w:p>
        </w:tc>
      </w:tr>
      <w:tr w:rsidR="0096102C" w14:paraId="79BC8BAD" w14:textId="77777777" w:rsidTr="00DE7430">
        <w:tc>
          <w:tcPr>
            <w:tcW w:w="3070" w:type="dxa"/>
            <w:vAlign w:val="center"/>
          </w:tcPr>
          <w:p w14:paraId="57F43D30" w14:textId="77777777" w:rsidR="0096102C" w:rsidRDefault="0096102C" w:rsidP="00DE7430">
            <w:pPr>
              <w:pStyle w:val="tabulka-tucna"/>
            </w:pPr>
            <w:r>
              <w:t>Default</w:t>
            </w:r>
          </w:p>
        </w:tc>
        <w:tc>
          <w:tcPr>
            <w:tcW w:w="3071" w:type="dxa"/>
            <w:vAlign w:val="center"/>
          </w:tcPr>
          <w:p w14:paraId="4FDC4E47" w14:textId="77777777" w:rsidR="0096102C" w:rsidRDefault="0096102C" w:rsidP="00DE7430">
            <w:pPr>
              <w:pStyle w:val="tabulka-tucna"/>
            </w:pPr>
            <w:r>
              <w:t>NÚKIB</w:t>
            </w:r>
          </w:p>
        </w:tc>
        <w:tc>
          <w:tcPr>
            <w:tcW w:w="3071" w:type="dxa"/>
            <w:vAlign w:val="center"/>
          </w:tcPr>
          <w:p w14:paraId="51B3CC97" w14:textId="77777777" w:rsidR="0096102C" w:rsidRDefault="0096102C" w:rsidP="00DE7430">
            <w:pPr>
              <w:pStyle w:val="tabulka-tucna"/>
            </w:pPr>
            <w:r>
              <w:t>nastaveno</w:t>
            </w:r>
          </w:p>
        </w:tc>
      </w:tr>
      <w:tr w:rsidR="0096102C" w14:paraId="6317B2AA" w14:textId="77777777" w:rsidTr="00DE7430">
        <w:tc>
          <w:tcPr>
            <w:tcW w:w="3070" w:type="dxa"/>
            <w:vAlign w:val="center"/>
          </w:tcPr>
          <w:p w14:paraId="51476F59" w14:textId="77777777" w:rsidR="0096102C" w:rsidRDefault="0096102C" w:rsidP="00DE7430">
            <w:pPr>
              <w:pStyle w:val="tabulka-normal"/>
            </w:pPr>
            <w:r>
              <w:t>---</w:t>
            </w:r>
          </w:p>
        </w:tc>
        <w:tc>
          <w:tcPr>
            <w:tcW w:w="3071" w:type="dxa"/>
            <w:vAlign w:val="center"/>
          </w:tcPr>
          <w:p w14:paraId="3C877AC8" w14:textId="77777777" w:rsidR="0096102C" w:rsidRDefault="0096102C" w:rsidP="00DE7430">
            <w:pPr>
              <w:pStyle w:val="tabulka-normal"/>
            </w:pPr>
            <w:r w:rsidRPr="00FB5ACD">
              <w:t>Povoleno</w:t>
            </w:r>
          </w:p>
        </w:tc>
        <w:tc>
          <w:tcPr>
            <w:tcW w:w="3071" w:type="dxa"/>
            <w:vAlign w:val="center"/>
          </w:tcPr>
          <w:p w14:paraId="347E0F24" w14:textId="77777777" w:rsidR="0096102C" w:rsidRPr="00EA4E46" w:rsidRDefault="0096102C" w:rsidP="00DE7430">
            <w:pPr>
              <w:pStyle w:val="tabulka-normal"/>
              <w:rPr>
                <w:i/>
              </w:rPr>
            </w:pPr>
            <w:r w:rsidRPr="00EA4E46">
              <w:rPr>
                <w:i/>
              </w:rPr>
              <w:t>Povoleno</w:t>
            </w:r>
          </w:p>
        </w:tc>
      </w:tr>
    </w:tbl>
    <w:p w14:paraId="1F2E14C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C6A863F" w14:textId="77777777" w:rsidTr="00DE7430">
        <w:tc>
          <w:tcPr>
            <w:tcW w:w="9212" w:type="dxa"/>
            <w:gridSpan w:val="3"/>
          </w:tcPr>
          <w:p w14:paraId="45DEE04B" w14:textId="77777777" w:rsidR="0096102C" w:rsidRDefault="0096102C" w:rsidP="00DE7430">
            <w:pPr>
              <w:pStyle w:val="Tabulkanadpis"/>
            </w:pPr>
            <w:r>
              <w:t xml:space="preserve">(T15) Vždy použít klasické přihlašování </w:t>
            </w:r>
          </w:p>
          <w:p w14:paraId="124F6F39" w14:textId="77777777" w:rsidR="0096102C" w:rsidRDefault="0096102C" w:rsidP="00DE7430">
            <w:pPr>
              <w:pStyle w:val="Tabulkanadpis"/>
            </w:pPr>
            <w:r>
              <w:t>Always use classic logon</w:t>
            </w:r>
          </w:p>
        </w:tc>
      </w:tr>
      <w:tr w:rsidR="0096102C" w14:paraId="0166CB12" w14:textId="77777777" w:rsidTr="00DE7430">
        <w:tc>
          <w:tcPr>
            <w:tcW w:w="3070" w:type="dxa"/>
            <w:vAlign w:val="center"/>
          </w:tcPr>
          <w:p w14:paraId="6DACDCA0" w14:textId="77777777" w:rsidR="0096102C" w:rsidRDefault="0096102C" w:rsidP="00DE7430">
            <w:pPr>
              <w:pStyle w:val="tabulka-tucna"/>
            </w:pPr>
            <w:r>
              <w:t>Default</w:t>
            </w:r>
          </w:p>
        </w:tc>
        <w:tc>
          <w:tcPr>
            <w:tcW w:w="3071" w:type="dxa"/>
            <w:vAlign w:val="center"/>
          </w:tcPr>
          <w:p w14:paraId="1B98D9BE" w14:textId="77777777" w:rsidR="0096102C" w:rsidRDefault="0096102C" w:rsidP="00DE7430">
            <w:pPr>
              <w:pStyle w:val="tabulka-tucna"/>
            </w:pPr>
            <w:r>
              <w:t>NÚKIB</w:t>
            </w:r>
          </w:p>
        </w:tc>
        <w:tc>
          <w:tcPr>
            <w:tcW w:w="3071" w:type="dxa"/>
            <w:vAlign w:val="center"/>
          </w:tcPr>
          <w:p w14:paraId="51E60BFD" w14:textId="77777777" w:rsidR="0096102C" w:rsidRDefault="0096102C" w:rsidP="00DE7430">
            <w:pPr>
              <w:pStyle w:val="tabulka-tucna"/>
            </w:pPr>
            <w:r>
              <w:t>nastaveno</w:t>
            </w:r>
          </w:p>
        </w:tc>
      </w:tr>
      <w:tr w:rsidR="0096102C" w14:paraId="3709BB9F" w14:textId="77777777" w:rsidTr="00DE7430">
        <w:tc>
          <w:tcPr>
            <w:tcW w:w="3070" w:type="dxa"/>
            <w:vAlign w:val="center"/>
          </w:tcPr>
          <w:p w14:paraId="5F892311" w14:textId="77777777" w:rsidR="0096102C" w:rsidRDefault="0096102C" w:rsidP="00DE7430">
            <w:pPr>
              <w:pStyle w:val="tabulka-normal"/>
            </w:pPr>
            <w:r>
              <w:t>---</w:t>
            </w:r>
          </w:p>
        </w:tc>
        <w:tc>
          <w:tcPr>
            <w:tcW w:w="3071" w:type="dxa"/>
            <w:vAlign w:val="center"/>
          </w:tcPr>
          <w:p w14:paraId="2B131F7D" w14:textId="77777777" w:rsidR="0096102C" w:rsidRDefault="0096102C" w:rsidP="00DE7430">
            <w:pPr>
              <w:pStyle w:val="tabulka-normal"/>
            </w:pPr>
            <w:r w:rsidRPr="00FB5ACD">
              <w:t>Povoleno</w:t>
            </w:r>
          </w:p>
        </w:tc>
        <w:tc>
          <w:tcPr>
            <w:tcW w:w="3071" w:type="dxa"/>
            <w:vAlign w:val="center"/>
          </w:tcPr>
          <w:p w14:paraId="17ABDB53" w14:textId="77777777" w:rsidR="0096102C" w:rsidRPr="00EA4E46" w:rsidRDefault="0096102C" w:rsidP="00DE7430">
            <w:pPr>
              <w:pStyle w:val="tabulka-normal"/>
              <w:rPr>
                <w:i/>
              </w:rPr>
            </w:pPr>
            <w:r w:rsidRPr="00EA4E46">
              <w:rPr>
                <w:i/>
              </w:rPr>
              <w:t>Povoleno</w:t>
            </w:r>
          </w:p>
        </w:tc>
      </w:tr>
      <w:tr w:rsidR="0096102C" w14:paraId="51734D2A" w14:textId="77777777" w:rsidTr="00DE7430">
        <w:tc>
          <w:tcPr>
            <w:tcW w:w="9212" w:type="dxa"/>
            <w:gridSpan w:val="3"/>
            <w:vAlign w:val="center"/>
          </w:tcPr>
          <w:p w14:paraId="0B6F8CA5" w14:textId="77777777" w:rsidR="0096102C" w:rsidRPr="00EA4E46" w:rsidRDefault="0096102C" w:rsidP="00DE7430">
            <w:pPr>
              <w:pStyle w:val="tabulka-normal"/>
              <w:rPr>
                <w:i/>
              </w:rPr>
            </w:pPr>
            <w:r>
              <w:rPr>
                <w:i/>
              </w:rPr>
              <w:t>Tato zásada není v nových verzích již nadále podporována</w:t>
            </w:r>
          </w:p>
        </w:tc>
      </w:tr>
    </w:tbl>
    <w:p w14:paraId="4F641913" w14:textId="77777777" w:rsidR="0096102C" w:rsidRDefault="0096102C" w:rsidP="0096102C">
      <w:pPr>
        <w:pStyle w:val="Normln-oddeleni-tabulky"/>
      </w:pPr>
    </w:p>
    <w:p w14:paraId="4E22DF6B" w14:textId="77777777" w:rsidR="0096102C" w:rsidRDefault="0096102C" w:rsidP="0096102C">
      <w:pPr>
        <w:pStyle w:val="Normln-clanek"/>
      </w:pPr>
    </w:p>
    <w:p w14:paraId="2AE1ECD4" w14:textId="77777777" w:rsidR="0096102C" w:rsidRDefault="0096102C" w:rsidP="0096102C">
      <w:pPr>
        <w:pStyle w:val="Normln-nadpis"/>
      </w:pPr>
      <w:bookmarkStart w:id="318" w:name="_Toc507625"/>
      <w:bookmarkStart w:id="319" w:name="_Toc209018197"/>
      <w:r>
        <w:t>Systém / Zásady skupiny</w:t>
      </w:r>
      <w:bookmarkEnd w:id="318"/>
      <w:bookmarkEnd w:id="319"/>
    </w:p>
    <w:p w14:paraId="38475C81" w14:textId="77777777" w:rsidR="0096102C" w:rsidRPr="00FB5ACD" w:rsidRDefault="0096102C" w:rsidP="0096102C">
      <w:pPr>
        <w:pStyle w:val="Normln-nadpis"/>
      </w:pPr>
      <w:r>
        <w:t xml:space="preserve">      </w:t>
      </w:r>
      <w:bookmarkStart w:id="320" w:name="_Toc507626"/>
      <w:bookmarkStart w:id="321" w:name="_Toc209018198"/>
      <w:r>
        <w:t>System / Group Policy</w:t>
      </w:r>
      <w:bookmarkEnd w:id="320"/>
      <w:bookmarkEnd w:id="321"/>
    </w:p>
    <w:p w14:paraId="24B4926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AD61A9C" w14:textId="77777777" w:rsidTr="00DE7430">
        <w:tc>
          <w:tcPr>
            <w:tcW w:w="9212" w:type="dxa"/>
            <w:gridSpan w:val="3"/>
          </w:tcPr>
          <w:p w14:paraId="3E60AB6B" w14:textId="77777777" w:rsidR="0096102C" w:rsidRDefault="0096102C" w:rsidP="00DE7430">
            <w:pPr>
              <w:pStyle w:val="Tabulkanadpis"/>
            </w:pPr>
            <w:r>
              <w:t>(T17) Vypnout zpracování místních objektů Zásad skupiny</w:t>
            </w:r>
          </w:p>
          <w:p w14:paraId="1D9CFE57" w14:textId="77777777" w:rsidR="0096102C" w:rsidRDefault="0096102C" w:rsidP="00DE7430">
            <w:pPr>
              <w:pStyle w:val="Tabulkanadpis"/>
            </w:pPr>
            <w:r>
              <w:t>Turn off Local Group Policy Objects processing</w:t>
            </w:r>
          </w:p>
        </w:tc>
      </w:tr>
      <w:tr w:rsidR="0096102C" w14:paraId="3AB54FA7" w14:textId="77777777" w:rsidTr="00DE7430">
        <w:tc>
          <w:tcPr>
            <w:tcW w:w="3070" w:type="dxa"/>
            <w:vAlign w:val="center"/>
          </w:tcPr>
          <w:p w14:paraId="72C7A5B1" w14:textId="77777777" w:rsidR="0096102C" w:rsidRDefault="0096102C" w:rsidP="00DE7430">
            <w:pPr>
              <w:pStyle w:val="tabulka-tucna"/>
            </w:pPr>
            <w:r>
              <w:t>Default</w:t>
            </w:r>
          </w:p>
        </w:tc>
        <w:tc>
          <w:tcPr>
            <w:tcW w:w="3071" w:type="dxa"/>
            <w:vAlign w:val="center"/>
          </w:tcPr>
          <w:p w14:paraId="702C5B07" w14:textId="77777777" w:rsidR="0096102C" w:rsidRDefault="0096102C" w:rsidP="00DE7430">
            <w:pPr>
              <w:pStyle w:val="tabulka-tucna"/>
            </w:pPr>
            <w:r>
              <w:t>NÚKIB</w:t>
            </w:r>
          </w:p>
        </w:tc>
        <w:tc>
          <w:tcPr>
            <w:tcW w:w="3071" w:type="dxa"/>
            <w:vAlign w:val="center"/>
          </w:tcPr>
          <w:p w14:paraId="70AD12C0" w14:textId="77777777" w:rsidR="0096102C" w:rsidRDefault="0096102C" w:rsidP="00DE7430">
            <w:pPr>
              <w:pStyle w:val="tabulka-tucna"/>
            </w:pPr>
            <w:r>
              <w:t>nastaveno</w:t>
            </w:r>
          </w:p>
        </w:tc>
      </w:tr>
      <w:tr w:rsidR="0096102C" w14:paraId="42CEB3B4" w14:textId="77777777" w:rsidTr="00DE7430">
        <w:tc>
          <w:tcPr>
            <w:tcW w:w="3070" w:type="dxa"/>
            <w:vAlign w:val="center"/>
          </w:tcPr>
          <w:p w14:paraId="58BD95E7" w14:textId="77777777" w:rsidR="0096102C" w:rsidRDefault="0096102C" w:rsidP="00DE7430">
            <w:pPr>
              <w:pStyle w:val="tabulka-normal"/>
            </w:pPr>
            <w:r>
              <w:t>---</w:t>
            </w:r>
          </w:p>
        </w:tc>
        <w:tc>
          <w:tcPr>
            <w:tcW w:w="3071" w:type="dxa"/>
            <w:vAlign w:val="center"/>
          </w:tcPr>
          <w:p w14:paraId="7C2CAFC2" w14:textId="77777777" w:rsidR="0096102C" w:rsidRDefault="0096102C" w:rsidP="00DE7430">
            <w:pPr>
              <w:pStyle w:val="tabulka-normal"/>
            </w:pPr>
            <w:r w:rsidRPr="003D1A75">
              <w:t>Zakázáno</w:t>
            </w:r>
          </w:p>
        </w:tc>
        <w:tc>
          <w:tcPr>
            <w:tcW w:w="3071" w:type="dxa"/>
            <w:vAlign w:val="center"/>
          </w:tcPr>
          <w:p w14:paraId="595F9472" w14:textId="77777777" w:rsidR="0096102C" w:rsidRPr="00EA4E46" w:rsidRDefault="0096102C" w:rsidP="00DE7430">
            <w:pPr>
              <w:pStyle w:val="tabulka-normal"/>
              <w:rPr>
                <w:i/>
              </w:rPr>
            </w:pPr>
            <w:r w:rsidRPr="00EA4E46">
              <w:rPr>
                <w:i/>
              </w:rPr>
              <w:t>Zakázáno</w:t>
            </w:r>
          </w:p>
        </w:tc>
      </w:tr>
    </w:tbl>
    <w:p w14:paraId="0ED0D583" w14:textId="77777777" w:rsidR="0096102C" w:rsidRDefault="0096102C" w:rsidP="0096102C">
      <w:pPr>
        <w:pStyle w:val="Normln-oddeleni-tabulky"/>
      </w:pPr>
    </w:p>
    <w:p w14:paraId="7C9BC340"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0BF4F570" w14:textId="77777777" w:rsidTr="00DE7430">
        <w:tc>
          <w:tcPr>
            <w:tcW w:w="9212" w:type="dxa"/>
            <w:gridSpan w:val="3"/>
          </w:tcPr>
          <w:p w14:paraId="7E9E6515" w14:textId="77777777" w:rsidR="0096102C" w:rsidRDefault="0096102C" w:rsidP="00DE7430">
            <w:pPr>
              <w:pStyle w:val="Tabulkanadpis"/>
            </w:pPr>
            <w:r>
              <w:lastRenderedPageBreak/>
              <w:t>(T18) Vypnout protokolování výsledné sady zásad</w:t>
            </w:r>
          </w:p>
          <w:p w14:paraId="1D98DA21" w14:textId="77777777" w:rsidR="0096102C" w:rsidRDefault="0096102C" w:rsidP="00DE7430">
            <w:pPr>
              <w:pStyle w:val="Tabulkanadpis"/>
            </w:pPr>
            <w:r>
              <w:t>Turn off Resultant Set of Policy logging</w:t>
            </w:r>
          </w:p>
        </w:tc>
      </w:tr>
      <w:tr w:rsidR="0096102C" w14:paraId="13999B74" w14:textId="77777777" w:rsidTr="00DE7430">
        <w:tc>
          <w:tcPr>
            <w:tcW w:w="3070" w:type="dxa"/>
            <w:vAlign w:val="center"/>
          </w:tcPr>
          <w:p w14:paraId="4F788E2C" w14:textId="77777777" w:rsidR="0096102C" w:rsidRDefault="0096102C" w:rsidP="00DE7430">
            <w:pPr>
              <w:pStyle w:val="tabulka-tucna"/>
            </w:pPr>
            <w:r>
              <w:t>Default</w:t>
            </w:r>
          </w:p>
        </w:tc>
        <w:tc>
          <w:tcPr>
            <w:tcW w:w="3071" w:type="dxa"/>
            <w:vAlign w:val="center"/>
          </w:tcPr>
          <w:p w14:paraId="5EF30892" w14:textId="77777777" w:rsidR="0096102C" w:rsidRDefault="0096102C" w:rsidP="00DE7430">
            <w:pPr>
              <w:pStyle w:val="tabulka-tucna"/>
            </w:pPr>
            <w:r>
              <w:t>NÚKIB</w:t>
            </w:r>
          </w:p>
        </w:tc>
        <w:tc>
          <w:tcPr>
            <w:tcW w:w="3071" w:type="dxa"/>
            <w:vAlign w:val="center"/>
          </w:tcPr>
          <w:p w14:paraId="2C9CBA08" w14:textId="77777777" w:rsidR="0096102C" w:rsidRDefault="0096102C" w:rsidP="00DE7430">
            <w:pPr>
              <w:pStyle w:val="tabulka-tucna"/>
            </w:pPr>
            <w:r>
              <w:t>nastaveno</w:t>
            </w:r>
          </w:p>
        </w:tc>
      </w:tr>
      <w:tr w:rsidR="0096102C" w14:paraId="6B58BD65" w14:textId="77777777" w:rsidTr="00DE7430">
        <w:tc>
          <w:tcPr>
            <w:tcW w:w="3070" w:type="dxa"/>
            <w:vAlign w:val="center"/>
          </w:tcPr>
          <w:p w14:paraId="06ED5CC1" w14:textId="77777777" w:rsidR="0096102C" w:rsidRDefault="0096102C" w:rsidP="00DE7430">
            <w:pPr>
              <w:pStyle w:val="tabulka-normal"/>
            </w:pPr>
            <w:r>
              <w:t>---</w:t>
            </w:r>
          </w:p>
        </w:tc>
        <w:tc>
          <w:tcPr>
            <w:tcW w:w="3071" w:type="dxa"/>
            <w:vAlign w:val="center"/>
          </w:tcPr>
          <w:p w14:paraId="5B0C00A6" w14:textId="77777777" w:rsidR="0096102C" w:rsidRDefault="0096102C" w:rsidP="00DE7430">
            <w:pPr>
              <w:pStyle w:val="tabulka-normal"/>
            </w:pPr>
            <w:r w:rsidRPr="003D1A75">
              <w:t>Zakázáno</w:t>
            </w:r>
          </w:p>
        </w:tc>
        <w:tc>
          <w:tcPr>
            <w:tcW w:w="3071" w:type="dxa"/>
            <w:vAlign w:val="center"/>
          </w:tcPr>
          <w:p w14:paraId="7681C468" w14:textId="77777777" w:rsidR="0096102C" w:rsidRPr="00EA4E46" w:rsidRDefault="0096102C" w:rsidP="00DE7430">
            <w:pPr>
              <w:pStyle w:val="tabulka-normal"/>
              <w:rPr>
                <w:i/>
              </w:rPr>
            </w:pPr>
            <w:r w:rsidRPr="00EA4E46">
              <w:rPr>
                <w:i/>
              </w:rPr>
              <w:t>Zakázáno</w:t>
            </w:r>
          </w:p>
        </w:tc>
      </w:tr>
    </w:tbl>
    <w:p w14:paraId="4666B005" w14:textId="77777777" w:rsidR="0096102C" w:rsidRPr="00864C12" w:rsidRDefault="0096102C" w:rsidP="0096102C">
      <w:pPr>
        <w:pStyle w:val="Normln-oddeleni-tabulky"/>
      </w:pPr>
    </w:p>
    <w:p w14:paraId="6C7B920C" w14:textId="77777777" w:rsidR="0096102C" w:rsidRDefault="0096102C" w:rsidP="0096102C">
      <w:pPr>
        <w:pStyle w:val="Normln-clanek"/>
      </w:pPr>
    </w:p>
    <w:p w14:paraId="5B9EB538" w14:textId="77777777" w:rsidR="0096102C" w:rsidRDefault="0096102C" w:rsidP="0096102C">
      <w:pPr>
        <w:pStyle w:val="Normln-nadpis"/>
      </w:pPr>
      <w:bookmarkStart w:id="322" w:name="_Toc507627"/>
      <w:bookmarkStart w:id="323" w:name="_Toc209018199"/>
      <w:r>
        <w:t>Systém / Instalace zařízení / Omezení pro instalaci zařízení</w:t>
      </w:r>
      <w:bookmarkEnd w:id="322"/>
      <w:bookmarkEnd w:id="323"/>
    </w:p>
    <w:p w14:paraId="729AFDAE" w14:textId="77777777" w:rsidR="0096102C" w:rsidRPr="00FB5ACD" w:rsidRDefault="0096102C" w:rsidP="0096102C">
      <w:pPr>
        <w:pStyle w:val="Normln-nadpis"/>
      </w:pPr>
      <w:r>
        <w:t xml:space="preserve">       </w:t>
      </w:r>
      <w:bookmarkStart w:id="324" w:name="_Toc507628"/>
      <w:bookmarkStart w:id="325" w:name="_Toc209018200"/>
      <w:r>
        <w:t>System / Device Installation / Device Installation Restrictions</w:t>
      </w:r>
      <w:bookmarkEnd w:id="324"/>
      <w:bookmarkEnd w:id="325"/>
    </w:p>
    <w:p w14:paraId="3F030255"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AE68D9F" w14:textId="77777777" w:rsidTr="00DE7430">
        <w:tc>
          <w:tcPr>
            <w:tcW w:w="9212" w:type="dxa"/>
            <w:gridSpan w:val="3"/>
          </w:tcPr>
          <w:p w14:paraId="717D561C" w14:textId="77777777" w:rsidR="0096102C" w:rsidRDefault="0096102C" w:rsidP="00DE7430">
            <w:pPr>
              <w:pStyle w:val="Tabulkanadpis"/>
            </w:pPr>
            <w:r>
              <w:t>(T19) Povolit správcům přepsat zásady Omezení pro instalaci zařízení</w:t>
            </w:r>
          </w:p>
          <w:p w14:paraId="705D6B34" w14:textId="77777777" w:rsidR="0096102C" w:rsidRDefault="0096102C" w:rsidP="00DE7430">
            <w:pPr>
              <w:pStyle w:val="Tabulkanadpis"/>
            </w:pPr>
            <w:r>
              <w:t>Allow administrators to override Device Installation Restriction policies</w:t>
            </w:r>
          </w:p>
        </w:tc>
      </w:tr>
      <w:tr w:rsidR="0096102C" w14:paraId="50A17446" w14:textId="77777777" w:rsidTr="00DE7430">
        <w:tc>
          <w:tcPr>
            <w:tcW w:w="3070" w:type="dxa"/>
            <w:vAlign w:val="center"/>
          </w:tcPr>
          <w:p w14:paraId="09D3DD9D" w14:textId="77777777" w:rsidR="0096102C" w:rsidRDefault="0096102C" w:rsidP="00DE7430">
            <w:pPr>
              <w:pStyle w:val="tabulka-tucna"/>
            </w:pPr>
            <w:r>
              <w:t>Default</w:t>
            </w:r>
          </w:p>
        </w:tc>
        <w:tc>
          <w:tcPr>
            <w:tcW w:w="3071" w:type="dxa"/>
            <w:vAlign w:val="center"/>
          </w:tcPr>
          <w:p w14:paraId="1FE98323" w14:textId="77777777" w:rsidR="0096102C" w:rsidRDefault="0096102C" w:rsidP="00DE7430">
            <w:pPr>
              <w:pStyle w:val="tabulka-tucna"/>
            </w:pPr>
            <w:r>
              <w:t>NÚKIB</w:t>
            </w:r>
          </w:p>
        </w:tc>
        <w:tc>
          <w:tcPr>
            <w:tcW w:w="3071" w:type="dxa"/>
            <w:vAlign w:val="center"/>
          </w:tcPr>
          <w:p w14:paraId="5C58AAE8" w14:textId="77777777" w:rsidR="0096102C" w:rsidRDefault="0096102C" w:rsidP="00DE7430">
            <w:pPr>
              <w:pStyle w:val="tabulka-tucna"/>
            </w:pPr>
            <w:r>
              <w:t>nastaveno</w:t>
            </w:r>
          </w:p>
        </w:tc>
      </w:tr>
      <w:tr w:rsidR="0096102C" w14:paraId="54228F57" w14:textId="77777777" w:rsidTr="00DE7430">
        <w:tc>
          <w:tcPr>
            <w:tcW w:w="3070" w:type="dxa"/>
            <w:vAlign w:val="center"/>
          </w:tcPr>
          <w:p w14:paraId="5CF69425" w14:textId="77777777" w:rsidR="0096102C" w:rsidRDefault="0096102C" w:rsidP="00DE7430">
            <w:pPr>
              <w:pStyle w:val="tabulka-normal"/>
            </w:pPr>
            <w:r>
              <w:t>---</w:t>
            </w:r>
          </w:p>
        </w:tc>
        <w:tc>
          <w:tcPr>
            <w:tcW w:w="3071" w:type="dxa"/>
            <w:vAlign w:val="center"/>
          </w:tcPr>
          <w:p w14:paraId="7A9E2CCC" w14:textId="77777777" w:rsidR="0096102C" w:rsidRDefault="0096102C" w:rsidP="00DE7430">
            <w:pPr>
              <w:pStyle w:val="tabulka-normal"/>
            </w:pPr>
            <w:r w:rsidRPr="003D1A75">
              <w:t>Zakázáno</w:t>
            </w:r>
          </w:p>
        </w:tc>
        <w:tc>
          <w:tcPr>
            <w:tcW w:w="3071" w:type="dxa"/>
            <w:vAlign w:val="center"/>
          </w:tcPr>
          <w:p w14:paraId="21299AC1" w14:textId="77777777" w:rsidR="0096102C" w:rsidRPr="00EA4E46" w:rsidRDefault="0096102C" w:rsidP="00DE7430">
            <w:pPr>
              <w:pStyle w:val="tabulka-normal"/>
              <w:rPr>
                <w:i/>
              </w:rPr>
            </w:pPr>
            <w:r w:rsidRPr="00EA4E46">
              <w:rPr>
                <w:i/>
              </w:rPr>
              <w:t>Zakázáno</w:t>
            </w:r>
          </w:p>
        </w:tc>
      </w:tr>
    </w:tbl>
    <w:p w14:paraId="4CE1E36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8A7AEE8" w14:textId="77777777" w:rsidTr="00DE7430">
        <w:tc>
          <w:tcPr>
            <w:tcW w:w="9212" w:type="dxa"/>
            <w:gridSpan w:val="3"/>
          </w:tcPr>
          <w:p w14:paraId="10DDEEB7" w14:textId="77777777" w:rsidR="0096102C" w:rsidRDefault="0096102C" w:rsidP="00DE7430">
            <w:pPr>
              <w:pStyle w:val="Tabulkanadpis"/>
            </w:pPr>
            <w:r>
              <w:t>(T22) Zobrazit vlastní zprávu v případě, že nastavení zásad znemožní instalaci</w:t>
            </w:r>
          </w:p>
          <w:p w14:paraId="2D1BA578" w14:textId="77777777" w:rsidR="0096102C" w:rsidRDefault="0096102C" w:rsidP="00DE7430">
            <w:pPr>
              <w:pStyle w:val="Tabulkanadpis"/>
            </w:pPr>
            <w:r>
              <w:t>Display a custom message when installation is prevented by policy setting</w:t>
            </w:r>
          </w:p>
        </w:tc>
      </w:tr>
      <w:tr w:rsidR="0096102C" w14:paraId="0E3EAE54" w14:textId="77777777" w:rsidTr="00DE7430">
        <w:tc>
          <w:tcPr>
            <w:tcW w:w="3070" w:type="dxa"/>
            <w:vAlign w:val="center"/>
          </w:tcPr>
          <w:p w14:paraId="73EDCA9A" w14:textId="77777777" w:rsidR="0096102C" w:rsidRDefault="0096102C" w:rsidP="00DE7430">
            <w:pPr>
              <w:pStyle w:val="tabulka-tucna"/>
            </w:pPr>
            <w:r>
              <w:t>Default</w:t>
            </w:r>
          </w:p>
        </w:tc>
        <w:tc>
          <w:tcPr>
            <w:tcW w:w="3071" w:type="dxa"/>
            <w:vAlign w:val="center"/>
          </w:tcPr>
          <w:p w14:paraId="04826B5D" w14:textId="77777777" w:rsidR="0096102C" w:rsidRDefault="0096102C" w:rsidP="00DE7430">
            <w:pPr>
              <w:pStyle w:val="tabulka-tucna"/>
            </w:pPr>
            <w:r>
              <w:t>NÚKIB</w:t>
            </w:r>
          </w:p>
        </w:tc>
        <w:tc>
          <w:tcPr>
            <w:tcW w:w="3071" w:type="dxa"/>
            <w:vAlign w:val="center"/>
          </w:tcPr>
          <w:p w14:paraId="1A5D742D" w14:textId="77777777" w:rsidR="0096102C" w:rsidRDefault="0096102C" w:rsidP="00DE7430">
            <w:pPr>
              <w:pStyle w:val="tabulka-tucna"/>
            </w:pPr>
            <w:r>
              <w:t>nastaveno</w:t>
            </w:r>
          </w:p>
        </w:tc>
      </w:tr>
      <w:tr w:rsidR="0096102C" w14:paraId="665FF39F" w14:textId="77777777" w:rsidTr="00DE7430">
        <w:tc>
          <w:tcPr>
            <w:tcW w:w="3070" w:type="dxa"/>
            <w:vAlign w:val="center"/>
          </w:tcPr>
          <w:p w14:paraId="15B2870A" w14:textId="77777777" w:rsidR="0096102C" w:rsidRDefault="0096102C" w:rsidP="00DE7430">
            <w:pPr>
              <w:pStyle w:val="tabulka-normal"/>
            </w:pPr>
            <w:r>
              <w:t>---</w:t>
            </w:r>
          </w:p>
        </w:tc>
        <w:tc>
          <w:tcPr>
            <w:tcW w:w="3071" w:type="dxa"/>
            <w:vAlign w:val="center"/>
          </w:tcPr>
          <w:p w14:paraId="7CF338C9" w14:textId="77777777" w:rsidR="0096102C" w:rsidRDefault="0096102C" w:rsidP="00DE7430">
            <w:pPr>
              <w:pStyle w:val="tabulka-normal"/>
            </w:pPr>
            <w:r>
              <w:t>Povolit</w:t>
            </w:r>
          </w:p>
          <w:p w14:paraId="19D67307" w14:textId="77777777" w:rsidR="0096102C" w:rsidRDefault="0096102C" w:rsidP="00DE7430">
            <w:pPr>
              <w:pStyle w:val="tabulka-normal"/>
            </w:pPr>
            <w:r>
              <w:t>(Zadat text: Instalace nep</w:t>
            </w:r>
            <w:r w:rsidRPr="003D1A75">
              <w:t>ovoleného zařízení)</w:t>
            </w:r>
          </w:p>
        </w:tc>
        <w:tc>
          <w:tcPr>
            <w:tcW w:w="3071" w:type="dxa"/>
            <w:vAlign w:val="center"/>
          </w:tcPr>
          <w:p w14:paraId="53079EB2" w14:textId="77777777" w:rsidR="0096102C" w:rsidRPr="00EA4E46" w:rsidRDefault="0096102C" w:rsidP="00DE7430">
            <w:pPr>
              <w:pStyle w:val="tabulka-normal"/>
              <w:rPr>
                <w:i/>
              </w:rPr>
            </w:pPr>
            <w:r w:rsidRPr="006F2BEF">
              <w:rPr>
                <w:i/>
                <w:szCs w:val="20"/>
              </w:rPr>
              <w:t>Povoleno</w:t>
            </w:r>
            <w:r w:rsidRPr="006F2BEF">
              <w:rPr>
                <w:i/>
                <w:szCs w:val="20"/>
              </w:rPr>
              <w:br/>
              <w:t>(text: „Instalace nepovoleného zařízení“)</w:t>
            </w:r>
          </w:p>
        </w:tc>
      </w:tr>
    </w:tbl>
    <w:p w14:paraId="0A11F641"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B1C3725" w14:textId="77777777" w:rsidTr="00DE7430">
        <w:tc>
          <w:tcPr>
            <w:tcW w:w="9212" w:type="dxa"/>
            <w:gridSpan w:val="3"/>
          </w:tcPr>
          <w:p w14:paraId="6E20C6C5" w14:textId="77777777" w:rsidR="0096102C" w:rsidRDefault="0096102C" w:rsidP="00DE7430">
            <w:pPr>
              <w:pStyle w:val="Tabulkanadpis"/>
            </w:pPr>
            <w:r>
              <w:t>(T23) Zobrazit nadpis vlastní zprávy v případě, že nastavení zásad znemožní instalaci zařízení</w:t>
            </w:r>
          </w:p>
          <w:p w14:paraId="7A766561" w14:textId="77777777" w:rsidR="0096102C" w:rsidRDefault="0096102C" w:rsidP="00DE7430">
            <w:pPr>
              <w:pStyle w:val="Tabulkanadpis"/>
            </w:pPr>
            <w:r>
              <w:t>Display a custom message title when installation is prevented by policy setting</w:t>
            </w:r>
          </w:p>
        </w:tc>
      </w:tr>
      <w:tr w:rsidR="0096102C" w14:paraId="2C3087A9" w14:textId="77777777" w:rsidTr="00DE7430">
        <w:tc>
          <w:tcPr>
            <w:tcW w:w="3070" w:type="dxa"/>
            <w:vAlign w:val="center"/>
          </w:tcPr>
          <w:p w14:paraId="747C587C" w14:textId="77777777" w:rsidR="0096102C" w:rsidRDefault="0096102C" w:rsidP="00DE7430">
            <w:pPr>
              <w:pStyle w:val="tabulka-tucna"/>
            </w:pPr>
            <w:r>
              <w:t>Default</w:t>
            </w:r>
          </w:p>
        </w:tc>
        <w:tc>
          <w:tcPr>
            <w:tcW w:w="3071" w:type="dxa"/>
            <w:vAlign w:val="center"/>
          </w:tcPr>
          <w:p w14:paraId="615B8947" w14:textId="77777777" w:rsidR="0096102C" w:rsidRDefault="0096102C" w:rsidP="00DE7430">
            <w:pPr>
              <w:pStyle w:val="tabulka-tucna"/>
            </w:pPr>
            <w:r>
              <w:t>NÚKIB</w:t>
            </w:r>
          </w:p>
        </w:tc>
        <w:tc>
          <w:tcPr>
            <w:tcW w:w="3071" w:type="dxa"/>
            <w:vAlign w:val="center"/>
          </w:tcPr>
          <w:p w14:paraId="0FAE48EE" w14:textId="77777777" w:rsidR="0096102C" w:rsidRDefault="0096102C" w:rsidP="00DE7430">
            <w:pPr>
              <w:pStyle w:val="tabulka-tucna"/>
            </w:pPr>
            <w:r>
              <w:t>nastaveno</w:t>
            </w:r>
          </w:p>
        </w:tc>
      </w:tr>
      <w:tr w:rsidR="0096102C" w14:paraId="62F4370A" w14:textId="77777777" w:rsidTr="00DE7430">
        <w:tc>
          <w:tcPr>
            <w:tcW w:w="3070" w:type="dxa"/>
            <w:vAlign w:val="center"/>
          </w:tcPr>
          <w:p w14:paraId="5CD136E2" w14:textId="77777777" w:rsidR="0096102C" w:rsidRDefault="0096102C" w:rsidP="00DE7430">
            <w:pPr>
              <w:pStyle w:val="tabulka-normal"/>
            </w:pPr>
            <w:r>
              <w:t>---</w:t>
            </w:r>
          </w:p>
        </w:tc>
        <w:tc>
          <w:tcPr>
            <w:tcW w:w="3071" w:type="dxa"/>
            <w:vAlign w:val="center"/>
          </w:tcPr>
          <w:p w14:paraId="613369CB" w14:textId="77777777" w:rsidR="0096102C" w:rsidRDefault="0096102C" w:rsidP="00DE7430">
            <w:pPr>
              <w:pStyle w:val="tabulka-normal"/>
            </w:pPr>
            <w:r>
              <w:t>Povolit</w:t>
            </w:r>
          </w:p>
          <w:p w14:paraId="0C6E8DF4" w14:textId="77777777" w:rsidR="0096102C" w:rsidRDefault="0096102C" w:rsidP="00DE7430">
            <w:pPr>
              <w:pStyle w:val="tabulka-normal"/>
            </w:pPr>
            <w:r w:rsidRPr="003D1A75">
              <w:t>(Zadat titulek: Upozornění)</w:t>
            </w:r>
          </w:p>
        </w:tc>
        <w:tc>
          <w:tcPr>
            <w:tcW w:w="3071" w:type="dxa"/>
            <w:vAlign w:val="center"/>
          </w:tcPr>
          <w:p w14:paraId="08489120" w14:textId="77777777" w:rsidR="0096102C" w:rsidRPr="00EA4E46" w:rsidRDefault="0096102C" w:rsidP="00DE7430">
            <w:pPr>
              <w:pStyle w:val="tabulka-normal"/>
              <w:rPr>
                <w:i/>
              </w:rPr>
            </w:pPr>
            <w:r w:rsidRPr="006F2BEF">
              <w:rPr>
                <w:i/>
                <w:szCs w:val="20"/>
              </w:rPr>
              <w:t>Povoleno</w:t>
            </w:r>
            <w:r w:rsidRPr="006F2BEF">
              <w:rPr>
                <w:i/>
                <w:szCs w:val="20"/>
              </w:rPr>
              <w:br/>
              <w:t>(text: „Upozornění“)</w:t>
            </w:r>
          </w:p>
        </w:tc>
      </w:tr>
    </w:tbl>
    <w:p w14:paraId="4DF0603C" w14:textId="77777777" w:rsidR="0096102C"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6F6599CC" w14:textId="77777777" w:rsidTr="00DE7430">
        <w:tc>
          <w:tcPr>
            <w:tcW w:w="9212" w:type="dxa"/>
            <w:gridSpan w:val="3"/>
          </w:tcPr>
          <w:p w14:paraId="19A8C354" w14:textId="77777777" w:rsidR="0096102C" w:rsidRDefault="0096102C" w:rsidP="00DE7430">
            <w:pPr>
              <w:pStyle w:val="Tabulkanadpis"/>
            </w:pPr>
            <w:r>
              <w:t xml:space="preserve">(T24) Povolit instalaci zařízení s těmito identifikačními čísly zařízení </w:t>
            </w:r>
          </w:p>
          <w:p w14:paraId="7A5A25B5" w14:textId="77777777" w:rsidR="0096102C" w:rsidRDefault="0096102C" w:rsidP="00DE7430">
            <w:pPr>
              <w:pStyle w:val="Tabulkanadpis"/>
            </w:pPr>
            <w:r>
              <w:t>Allow installation of devices that match any of these device Ids</w:t>
            </w:r>
          </w:p>
        </w:tc>
      </w:tr>
      <w:tr w:rsidR="0096102C" w14:paraId="0068395B" w14:textId="77777777" w:rsidTr="00DE7430">
        <w:tc>
          <w:tcPr>
            <w:tcW w:w="3070" w:type="dxa"/>
            <w:vAlign w:val="center"/>
          </w:tcPr>
          <w:p w14:paraId="27CA097E" w14:textId="77777777" w:rsidR="0096102C" w:rsidRDefault="0096102C" w:rsidP="00DE7430">
            <w:pPr>
              <w:pStyle w:val="tabulka-tucna"/>
            </w:pPr>
            <w:r>
              <w:t>Default</w:t>
            </w:r>
          </w:p>
        </w:tc>
        <w:tc>
          <w:tcPr>
            <w:tcW w:w="3071" w:type="dxa"/>
            <w:vAlign w:val="center"/>
          </w:tcPr>
          <w:p w14:paraId="0CDAED49" w14:textId="77777777" w:rsidR="0096102C" w:rsidRDefault="0096102C" w:rsidP="00DE7430">
            <w:pPr>
              <w:pStyle w:val="tabulka-tucna"/>
            </w:pPr>
            <w:r>
              <w:t>NÚKIB</w:t>
            </w:r>
          </w:p>
        </w:tc>
        <w:tc>
          <w:tcPr>
            <w:tcW w:w="3071" w:type="dxa"/>
            <w:vAlign w:val="center"/>
          </w:tcPr>
          <w:p w14:paraId="45CDBA13" w14:textId="77777777" w:rsidR="0096102C" w:rsidRDefault="0096102C" w:rsidP="00DE7430">
            <w:pPr>
              <w:pStyle w:val="tabulka-tucna"/>
            </w:pPr>
            <w:r>
              <w:t>nastaveno</w:t>
            </w:r>
          </w:p>
        </w:tc>
      </w:tr>
      <w:tr w:rsidR="0096102C" w14:paraId="7F9AD221" w14:textId="77777777" w:rsidTr="00DE7430">
        <w:tc>
          <w:tcPr>
            <w:tcW w:w="3070" w:type="dxa"/>
            <w:vAlign w:val="center"/>
          </w:tcPr>
          <w:p w14:paraId="396D125B" w14:textId="77777777" w:rsidR="0096102C" w:rsidRDefault="0096102C" w:rsidP="00DE7430">
            <w:pPr>
              <w:pStyle w:val="tabulka-normal"/>
            </w:pPr>
            <w:r>
              <w:t>---</w:t>
            </w:r>
          </w:p>
        </w:tc>
        <w:tc>
          <w:tcPr>
            <w:tcW w:w="3071" w:type="dxa"/>
            <w:vAlign w:val="center"/>
          </w:tcPr>
          <w:p w14:paraId="2865ECAD" w14:textId="77777777" w:rsidR="0096102C" w:rsidRDefault="0096102C" w:rsidP="00DE7430">
            <w:pPr>
              <w:pStyle w:val="tabulka-normal"/>
            </w:pPr>
            <w:r>
              <w:t>Povoleno</w:t>
            </w:r>
            <w:r w:rsidRPr="003D1A75">
              <w:t xml:space="preserve"> / </w:t>
            </w:r>
            <w:r>
              <w:t>Zakázáno</w:t>
            </w:r>
          </w:p>
          <w:p w14:paraId="693572E0" w14:textId="77777777" w:rsidR="0096102C" w:rsidRDefault="0096102C" w:rsidP="00DE7430">
            <w:pPr>
              <w:pStyle w:val="tabulka-normal"/>
            </w:pPr>
            <w:r w:rsidRPr="005E220D">
              <w:t>(v souladu s bezpečnostní politikou IS)</w:t>
            </w:r>
          </w:p>
        </w:tc>
        <w:tc>
          <w:tcPr>
            <w:tcW w:w="3071" w:type="dxa"/>
            <w:vAlign w:val="center"/>
          </w:tcPr>
          <w:p w14:paraId="4284E6E6" w14:textId="77777777" w:rsidR="0096102C" w:rsidRPr="00EA4E46" w:rsidRDefault="0096102C" w:rsidP="00DE7430">
            <w:pPr>
              <w:pStyle w:val="tabulka-normal"/>
              <w:rPr>
                <w:i/>
              </w:rPr>
            </w:pPr>
            <w:r w:rsidRPr="00EA4E46">
              <w:rPr>
                <w:i/>
              </w:rPr>
              <w:t>Zakázáno</w:t>
            </w:r>
          </w:p>
        </w:tc>
      </w:tr>
    </w:tbl>
    <w:p w14:paraId="717C2E40"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DDAB49B" w14:textId="77777777" w:rsidTr="00DE7430">
        <w:tc>
          <w:tcPr>
            <w:tcW w:w="9212" w:type="dxa"/>
            <w:gridSpan w:val="3"/>
          </w:tcPr>
          <w:p w14:paraId="44074D9A" w14:textId="77777777" w:rsidR="0096102C" w:rsidRDefault="0096102C" w:rsidP="00DE7430">
            <w:pPr>
              <w:pStyle w:val="Tabulkanadpis"/>
            </w:pPr>
            <w:r>
              <w:t>(T26) Zakázat instalaci vyměnitelných zařízení</w:t>
            </w:r>
          </w:p>
          <w:p w14:paraId="6738ECA0" w14:textId="77777777" w:rsidR="0096102C" w:rsidRDefault="0096102C" w:rsidP="00DE7430">
            <w:pPr>
              <w:pStyle w:val="Tabulkanadpis"/>
            </w:pPr>
            <w:r>
              <w:t>Prevent installation of removable devices</w:t>
            </w:r>
          </w:p>
        </w:tc>
      </w:tr>
      <w:tr w:rsidR="0096102C" w14:paraId="2B4B9BDE" w14:textId="77777777" w:rsidTr="00DE7430">
        <w:tc>
          <w:tcPr>
            <w:tcW w:w="3070" w:type="dxa"/>
            <w:vAlign w:val="center"/>
          </w:tcPr>
          <w:p w14:paraId="1A4F692A" w14:textId="77777777" w:rsidR="0096102C" w:rsidRDefault="0096102C" w:rsidP="00DE7430">
            <w:pPr>
              <w:pStyle w:val="tabulka-tucna"/>
            </w:pPr>
            <w:r>
              <w:t>Default</w:t>
            </w:r>
          </w:p>
        </w:tc>
        <w:tc>
          <w:tcPr>
            <w:tcW w:w="3071" w:type="dxa"/>
            <w:vAlign w:val="center"/>
          </w:tcPr>
          <w:p w14:paraId="73823557" w14:textId="77777777" w:rsidR="0096102C" w:rsidRDefault="0096102C" w:rsidP="00DE7430">
            <w:pPr>
              <w:pStyle w:val="tabulka-tucna"/>
            </w:pPr>
            <w:r>
              <w:t>NÚKIB</w:t>
            </w:r>
          </w:p>
        </w:tc>
        <w:tc>
          <w:tcPr>
            <w:tcW w:w="3071" w:type="dxa"/>
            <w:vAlign w:val="center"/>
          </w:tcPr>
          <w:p w14:paraId="65453693" w14:textId="77777777" w:rsidR="0096102C" w:rsidRDefault="0096102C" w:rsidP="00DE7430">
            <w:pPr>
              <w:pStyle w:val="tabulka-tucna"/>
            </w:pPr>
            <w:r>
              <w:t>nastaveno</w:t>
            </w:r>
          </w:p>
        </w:tc>
      </w:tr>
      <w:tr w:rsidR="0096102C" w14:paraId="266E1FAA" w14:textId="77777777" w:rsidTr="00DE7430">
        <w:tc>
          <w:tcPr>
            <w:tcW w:w="3070" w:type="dxa"/>
            <w:vAlign w:val="center"/>
          </w:tcPr>
          <w:p w14:paraId="0EA74DCC" w14:textId="77777777" w:rsidR="0096102C" w:rsidRDefault="0096102C" w:rsidP="00DE7430">
            <w:pPr>
              <w:pStyle w:val="tabulka-normal"/>
            </w:pPr>
            <w:r>
              <w:t>---</w:t>
            </w:r>
          </w:p>
        </w:tc>
        <w:tc>
          <w:tcPr>
            <w:tcW w:w="3071" w:type="dxa"/>
            <w:vAlign w:val="center"/>
          </w:tcPr>
          <w:p w14:paraId="43603CC9" w14:textId="77777777" w:rsidR="0096102C" w:rsidRDefault="0096102C" w:rsidP="00DE7430">
            <w:pPr>
              <w:pStyle w:val="tabulka-normal"/>
            </w:pPr>
            <w:r>
              <w:t>Povoleno</w:t>
            </w:r>
            <w:r w:rsidRPr="003D1A75">
              <w:t xml:space="preserve"> / </w:t>
            </w:r>
            <w:r>
              <w:t>Zakázáno</w:t>
            </w:r>
          </w:p>
          <w:p w14:paraId="5E08D544" w14:textId="77777777" w:rsidR="0096102C" w:rsidRDefault="0096102C" w:rsidP="00DE7430">
            <w:pPr>
              <w:pStyle w:val="tabulka-normal"/>
            </w:pPr>
            <w:r w:rsidRPr="005E220D">
              <w:t>(v souladu s bezpečnostní politikou IS)</w:t>
            </w:r>
          </w:p>
        </w:tc>
        <w:tc>
          <w:tcPr>
            <w:tcW w:w="3071" w:type="dxa"/>
            <w:vAlign w:val="center"/>
          </w:tcPr>
          <w:p w14:paraId="13EA8146" w14:textId="77777777" w:rsidR="0096102C" w:rsidRPr="00EA4E46" w:rsidRDefault="0096102C" w:rsidP="00DE7430">
            <w:pPr>
              <w:pStyle w:val="tabulka-normal"/>
              <w:rPr>
                <w:i/>
              </w:rPr>
            </w:pPr>
            <w:r w:rsidRPr="006F2BEF">
              <w:rPr>
                <w:i/>
                <w:szCs w:val="20"/>
              </w:rPr>
              <w:t>Povoleno</w:t>
            </w:r>
          </w:p>
        </w:tc>
      </w:tr>
    </w:tbl>
    <w:p w14:paraId="69C1904D" w14:textId="77777777" w:rsidR="0096102C" w:rsidRDefault="0096102C" w:rsidP="0096102C">
      <w:pPr>
        <w:pStyle w:val="Normln-oddeleni-tabulky"/>
      </w:pPr>
    </w:p>
    <w:p w14:paraId="41C9C81E"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25D1259D" w14:textId="77777777" w:rsidTr="00DE7430">
        <w:tc>
          <w:tcPr>
            <w:tcW w:w="9212" w:type="dxa"/>
            <w:gridSpan w:val="3"/>
          </w:tcPr>
          <w:p w14:paraId="750F012F" w14:textId="77777777" w:rsidR="0096102C" w:rsidRDefault="0096102C" w:rsidP="00DE7430">
            <w:pPr>
              <w:pStyle w:val="Tabulkanadpis"/>
            </w:pPr>
            <w:r>
              <w:lastRenderedPageBreak/>
              <w:t>(T27) Zakázat instalaci zařízení nepopsaných v jiných nastaveních zásad</w:t>
            </w:r>
          </w:p>
          <w:p w14:paraId="5BAD638E" w14:textId="77777777" w:rsidR="0096102C" w:rsidRDefault="0096102C" w:rsidP="00DE7430">
            <w:pPr>
              <w:pStyle w:val="Tabulkanadpis"/>
            </w:pPr>
            <w:r>
              <w:t>Prevent installation of devices not described by other policy settings</w:t>
            </w:r>
          </w:p>
        </w:tc>
      </w:tr>
      <w:tr w:rsidR="0096102C" w14:paraId="2B912BA2" w14:textId="77777777" w:rsidTr="00DE7430">
        <w:tc>
          <w:tcPr>
            <w:tcW w:w="3070" w:type="dxa"/>
            <w:vAlign w:val="center"/>
          </w:tcPr>
          <w:p w14:paraId="639CC882" w14:textId="77777777" w:rsidR="0096102C" w:rsidRDefault="0096102C" w:rsidP="00DE7430">
            <w:pPr>
              <w:pStyle w:val="tabulka-tucna"/>
            </w:pPr>
            <w:r>
              <w:t>Default</w:t>
            </w:r>
          </w:p>
        </w:tc>
        <w:tc>
          <w:tcPr>
            <w:tcW w:w="3071" w:type="dxa"/>
            <w:vAlign w:val="center"/>
          </w:tcPr>
          <w:p w14:paraId="10C50037" w14:textId="77777777" w:rsidR="0096102C" w:rsidRDefault="0096102C" w:rsidP="00DE7430">
            <w:pPr>
              <w:pStyle w:val="tabulka-tucna"/>
            </w:pPr>
            <w:r>
              <w:t>NÚKIB</w:t>
            </w:r>
          </w:p>
        </w:tc>
        <w:tc>
          <w:tcPr>
            <w:tcW w:w="3071" w:type="dxa"/>
            <w:vAlign w:val="center"/>
          </w:tcPr>
          <w:p w14:paraId="70A6016A" w14:textId="77777777" w:rsidR="0096102C" w:rsidRDefault="0096102C" w:rsidP="00DE7430">
            <w:pPr>
              <w:pStyle w:val="tabulka-tucna"/>
            </w:pPr>
            <w:r>
              <w:t>nastaveno</w:t>
            </w:r>
          </w:p>
        </w:tc>
      </w:tr>
      <w:tr w:rsidR="0096102C" w14:paraId="79741897" w14:textId="77777777" w:rsidTr="00DE7430">
        <w:tc>
          <w:tcPr>
            <w:tcW w:w="3070" w:type="dxa"/>
            <w:vAlign w:val="center"/>
          </w:tcPr>
          <w:p w14:paraId="7B439D85" w14:textId="77777777" w:rsidR="0096102C" w:rsidRDefault="0096102C" w:rsidP="00DE7430">
            <w:pPr>
              <w:pStyle w:val="tabulka-normal"/>
            </w:pPr>
            <w:r>
              <w:t>---</w:t>
            </w:r>
          </w:p>
        </w:tc>
        <w:tc>
          <w:tcPr>
            <w:tcW w:w="3071" w:type="dxa"/>
            <w:vAlign w:val="center"/>
          </w:tcPr>
          <w:p w14:paraId="6BFEF5F1" w14:textId="77777777" w:rsidR="0096102C" w:rsidRDefault="0096102C" w:rsidP="00DE7430">
            <w:pPr>
              <w:pStyle w:val="tabulka-normal"/>
            </w:pPr>
            <w:r>
              <w:t>Povoleno</w:t>
            </w:r>
            <w:r w:rsidRPr="003D1A75">
              <w:t xml:space="preserve"> / </w:t>
            </w:r>
            <w:r>
              <w:t>Zakázáno</w:t>
            </w:r>
          </w:p>
          <w:p w14:paraId="2F2E1DDB" w14:textId="77777777" w:rsidR="0096102C" w:rsidRDefault="0096102C" w:rsidP="00DE7430">
            <w:pPr>
              <w:pStyle w:val="tabulka-normal"/>
            </w:pPr>
            <w:r w:rsidRPr="005E220D">
              <w:t>(v souladu s bezpečnostní politikou IS)</w:t>
            </w:r>
          </w:p>
        </w:tc>
        <w:tc>
          <w:tcPr>
            <w:tcW w:w="3071" w:type="dxa"/>
            <w:vAlign w:val="center"/>
          </w:tcPr>
          <w:p w14:paraId="173C256A" w14:textId="77777777" w:rsidR="0096102C" w:rsidRPr="00EA4E46" w:rsidRDefault="0096102C" w:rsidP="00DE7430">
            <w:pPr>
              <w:pStyle w:val="tabulka-normal"/>
              <w:rPr>
                <w:i/>
              </w:rPr>
            </w:pPr>
            <w:r w:rsidRPr="006F2BEF">
              <w:rPr>
                <w:i/>
                <w:szCs w:val="20"/>
              </w:rPr>
              <w:t>Povoleno</w:t>
            </w:r>
          </w:p>
        </w:tc>
      </w:tr>
    </w:tbl>
    <w:p w14:paraId="75E044D3" w14:textId="77777777" w:rsidR="0096102C" w:rsidRPr="00864C12" w:rsidRDefault="0096102C" w:rsidP="0096102C">
      <w:pPr>
        <w:pStyle w:val="Normln-oddeleni-tabulky"/>
      </w:pPr>
    </w:p>
    <w:p w14:paraId="37BD491D" w14:textId="77777777" w:rsidR="0096102C" w:rsidRDefault="0096102C" w:rsidP="0096102C">
      <w:pPr>
        <w:pStyle w:val="Normln-clanek"/>
      </w:pPr>
    </w:p>
    <w:p w14:paraId="73AABE1D" w14:textId="77777777" w:rsidR="0096102C" w:rsidRDefault="0096102C" w:rsidP="0096102C">
      <w:pPr>
        <w:pStyle w:val="Normln-nadpis"/>
      </w:pPr>
      <w:bookmarkStart w:id="326" w:name="_Toc507629"/>
      <w:bookmarkStart w:id="327" w:name="_Toc209018201"/>
      <w:r>
        <w:t>Systém / Přístup k vyměnitelnému úložišti</w:t>
      </w:r>
      <w:bookmarkEnd w:id="326"/>
      <w:bookmarkEnd w:id="327"/>
    </w:p>
    <w:p w14:paraId="784C63E8" w14:textId="77777777" w:rsidR="0096102C" w:rsidRPr="00FB5ACD" w:rsidRDefault="0096102C" w:rsidP="0096102C">
      <w:pPr>
        <w:pStyle w:val="Normln-nadpis"/>
      </w:pPr>
      <w:r>
        <w:t xml:space="preserve">      </w:t>
      </w:r>
      <w:bookmarkStart w:id="328" w:name="_Toc507630"/>
      <w:bookmarkStart w:id="329" w:name="_Toc209018202"/>
      <w:r>
        <w:t>System / Removable Storage Access</w:t>
      </w:r>
      <w:bookmarkEnd w:id="328"/>
      <w:bookmarkEnd w:id="329"/>
    </w:p>
    <w:p w14:paraId="25A1A169"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68C285A" w14:textId="77777777" w:rsidTr="00DE7430">
        <w:tc>
          <w:tcPr>
            <w:tcW w:w="9212" w:type="dxa"/>
            <w:gridSpan w:val="3"/>
          </w:tcPr>
          <w:p w14:paraId="44BA02CD" w14:textId="77777777" w:rsidR="0096102C" w:rsidRDefault="0096102C" w:rsidP="00DE7430">
            <w:pPr>
              <w:pStyle w:val="Tabulkanadpis"/>
            </w:pPr>
            <w:r>
              <w:t>(T29) Disk CD a DVD: Odepřít oprávnění ke spouštění</w:t>
            </w:r>
            <w:r>
              <w:tab/>
            </w:r>
          </w:p>
          <w:p w14:paraId="2F0A3B28" w14:textId="77777777" w:rsidR="0096102C" w:rsidRDefault="0096102C" w:rsidP="00DE7430">
            <w:pPr>
              <w:pStyle w:val="Tabulkanadpis"/>
            </w:pPr>
            <w:r>
              <w:t>CD and DVD: Deny execute access</w:t>
            </w:r>
          </w:p>
        </w:tc>
      </w:tr>
      <w:tr w:rsidR="0096102C" w14:paraId="64D581A4" w14:textId="77777777" w:rsidTr="00DE7430">
        <w:tc>
          <w:tcPr>
            <w:tcW w:w="3070" w:type="dxa"/>
            <w:vAlign w:val="center"/>
          </w:tcPr>
          <w:p w14:paraId="39F4CEBA" w14:textId="77777777" w:rsidR="0096102C" w:rsidRDefault="0096102C" w:rsidP="00DE7430">
            <w:pPr>
              <w:pStyle w:val="tabulka-tucna"/>
            </w:pPr>
            <w:r>
              <w:t>Default</w:t>
            </w:r>
          </w:p>
        </w:tc>
        <w:tc>
          <w:tcPr>
            <w:tcW w:w="3071" w:type="dxa"/>
            <w:vAlign w:val="center"/>
          </w:tcPr>
          <w:p w14:paraId="7FAB7ABA" w14:textId="77777777" w:rsidR="0096102C" w:rsidRDefault="0096102C" w:rsidP="00DE7430">
            <w:pPr>
              <w:pStyle w:val="tabulka-tucna"/>
            </w:pPr>
            <w:r>
              <w:t>NÚKIB</w:t>
            </w:r>
          </w:p>
        </w:tc>
        <w:tc>
          <w:tcPr>
            <w:tcW w:w="3071" w:type="dxa"/>
            <w:vAlign w:val="center"/>
          </w:tcPr>
          <w:p w14:paraId="70902482" w14:textId="77777777" w:rsidR="0096102C" w:rsidRDefault="0096102C" w:rsidP="00DE7430">
            <w:pPr>
              <w:pStyle w:val="tabulka-tucna"/>
            </w:pPr>
            <w:r>
              <w:t>nastaveno</w:t>
            </w:r>
          </w:p>
        </w:tc>
      </w:tr>
      <w:tr w:rsidR="0096102C" w14:paraId="13DAED8E" w14:textId="77777777" w:rsidTr="00DE7430">
        <w:tc>
          <w:tcPr>
            <w:tcW w:w="3070" w:type="dxa"/>
            <w:vAlign w:val="center"/>
          </w:tcPr>
          <w:p w14:paraId="6DDB5880" w14:textId="77777777" w:rsidR="0096102C" w:rsidRDefault="0096102C" w:rsidP="00DE7430">
            <w:pPr>
              <w:pStyle w:val="tabulka-normal"/>
            </w:pPr>
            <w:r>
              <w:t>---</w:t>
            </w:r>
          </w:p>
        </w:tc>
        <w:tc>
          <w:tcPr>
            <w:tcW w:w="3071" w:type="dxa"/>
            <w:vAlign w:val="center"/>
          </w:tcPr>
          <w:p w14:paraId="12DF243C" w14:textId="77777777" w:rsidR="0096102C" w:rsidRDefault="0096102C" w:rsidP="00DE7430">
            <w:pPr>
              <w:pStyle w:val="tabulka-normal"/>
            </w:pPr>
            <w:r w:rsidRPr="005E220D">
              <w:t>Povoleno</w:t>
            </w:r>
          </w:p>
        </w:tc>
        <w:tc>
          <w:tcPr>
            <w:tcW w:w="3071" w:type="dxa"/>
            <w:vAlign w:val="center"/>
          </w:tcPr>
          <w:p w14:paraId="157DBD7C" w14:textId="77777777" w:rsidR="0096102C" w:rsidRPr="00275C6C" w:rsidRDefault="0096102C" w:rsidP="00DE7430">
            <w:pPr>
              <w:pStyle w:val="tabulka-normal"/>
              <w:rPr>
                <w:i/>
              </w:rPr>
            </w:pPr>
            <w:r w:rsidRPr="006F2BEF">
              <w:rPr>
                <w:i/>
                <w:szCs w:val="20"/>
              </w:rPr>
              <w:t>Povoleno</w:t>
            </w:r>
          </w:p>
        </w:tc>
      </w:tr>
    </w:tbl>
    <w:p w14:paraId="50D81A35"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1B3D08B" w14:textId="77777777" w:rsidTr="00DE7430">
        <w:tc>
          <w:tcPr>
            <w:tcW w:w="9212" w:type="dxa"/>
            <w:gridSpan w:val="3"/>
          </w:tcPr>
          <w:p w14:paraId="0D7230E2" w14:textId="77777777" w:rsidR="0096102C" w:rsidRDefault="0096102C" w:rsidP="00DE7430">
            <w:pPr>
              <w:pStyle w:val="Tabulkanadpis"/>
            </w:pPr>
            <w:r>
              <w:t>(T30) Disk CD a DVD: Odepřít přístup ke čtení</w:t>
            </w:r>
          </w:p>
          <w:p w14:paraId="70CA0878" w14:textId="77777777" w:rsidR="0096102C" w:rsidRDefault="0096102C" w:rsidP="00DE7430">
            <w:pPr>
              <w:pStyle w:val="Tabulkanadpis"/>
            </w:pPr>
            <w:r>
              <w:t>CD and DVD: Deny read access</w:t>
            </w:r>
          </w:p>
        </w:tc>
      </w:tr>
      <w:tr w:rsidR="0096102C" w14:paraId="5378C6D1" w14:textId="77777777" w:rsidTr="00DE7430">
        <w:tc>
          <w:tcPr>
            <w:tcW w:w="3070" w:type="dxa"/>
            <w:vAlign w:val="center"/>
          </w:tcPr>
          <w:p w14:paraId="3A541C2B" w14:textId="77777777" w:rsidR="0096102C" w:rsidRDefault="0096102C" w:rsidP="00DE7430">
            <w:pPr>
              <w:pStyle w:val="tabulka-tucna"/>
            </w:pPr>
            <w:r>
              <w:t>Default</w:t>
            </w:r>
          </w:p>
        </w:tc>
        <w:tc>
          <w:tcPr>
            <w:tcW w:w="3071" w:type="dxa"/>
            <w:vAlign w:val="center"/>
          </w:tcPr>
          <w:p w14:paraId="47C975E3" w14:textId="77777777" w:rsidR="0096102C" w:rsidRDefault="0096102C" w:rsidP="00DE7430">
            <w:pPr>
              <w:pStyle w:val="tabulka-tucna"/>
            </w:pPr>
            <w:r>
              <w:t>NÚKIB</w:t>
            </w:r>
          </w:p>
        </w:tc>
        <w:tc>
          <w:tcPr>
            <w:tcW w:w="3071" w:type="dxa"/>
            <w:vAlign w:val="center"/>
          </w:tcPr>
          <w:p w14:paraId="16BC5E42" w14:textId="77777777" w:rsidR="0096102C" w:rsidRDefault="0096102C" w:rsidP="00DE7430">
            <w:pPr>
              <w:pStyle w:val="tabulka-tucna"/>
            </w:pPr>
            <w:r>
              <w:t>nastaveno</w:t>
            </w:r>
          </w:p>
        </w:tc>
      </w:tr>
      <w:tr w:rsidR="0096102C" w14:paraId="620E14A5" w14:textId="77777777" w:rsidTr="00DE7430">
        <w:tc>
          <w:tcPr>
            <w:tcW w:w="3070" w:type="dxa"/>
            <w:vAlign w:val="center"/>
          </w:tcPr>
          <w:p w14:paraId="5B702CA5" w14:textId="77777777" w:rsidR="0096102C" w:rsidRDefault="0096102C" w:rsidP="00DE7430">
            <w:pPr>
              <w:pStyle w:val="tabulka-normal"/>
            </w:pPr>
            <w:r>
              <w:t>---</w:t>
            </w:r>
          </w:p>
        </w:tc>
        <w:tc>
          <w:tcPr>
            <w:tcW w:w="3071" w:type="dxa"/>
            <w:vAlign w:val="center"/>
          </w:tcPr>
          <w:p w14:paraId="796DA548" w14:textId="77777777" w:rsidR="0096102C" w:rsidRDefault="0096102C" w:rsidP="00DE7430">
            <w:pPr>
              <w:pStyle w:val="tabulka-normal"/>
            </w:pPr>
            <w:r>
              <w:t>Povoleno</w:t>
            </w:r>
            <w:r w:rsidRPr="003D1A75">
              <w:t xml:space="preserve"> / </w:t>
            </w:r>
            <w:r>
              <w:t>Zakázáno</w:t>
            </w:r>
          </w:p>
          <w:p w14:paraId="7E6AB835" w14:textId="77777777" w:rsidR="0096102C" w:rsidRDefault="0096102C" w:rsidP="00DE7430">
            <w:pPr>
              <w:pStyle w:val="tabulka-normal"/>
            </w:pPr>
            <w:r w:rsidRPr="005E220D">
              <w:t>(v souladu s bezpečnostní politikou IS)</w:t>
            </w:r>
          </w:p>
        </w:tc>
        <w:tc>
          <w:tcPr>
            <w:tcW w:w="3071" w:type="dxa"/>
            <w:vAlign w:val="center"/>
          </w:tcPr>
          <w:p w14:paraId="5F29CF99"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513AE5A4" w14:textId="77777777" w:rsidR="0096102C"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0E5A806" w14:textId="77777777" w:rsidTr="00DE7430">
        <w:tc>
          <w:tcPr>
            <w:tcW w:w="9212" w:type="dxa"/>
            <w:gridSpan w:val="3"/>
          </w:tcPr>
          <w:p w14:paraId="5B88AD67" w14:textId="77777777" w:rsidR="0096102C" w:rsidRDefault="0096102C" w:rsidP="00DE7430">
            <w:pPr>
              <w:pStyle w:val="Tabulkanadpis"/>
              <w:tabs>
                <w:tab w:val="left" w:pos="1890"/>
              </w:tabs>
            </w:pPr>
            <w:r>
              <w:t>(T31) Disk CD a DVD: Odepřít přístup pro zápis</w:t>
            </w:r>
          </w:p>
          <w:p w14:paraId="257126AE" w14:textId="77777777" w:rsidR="0096102C" w:rsidRDefault="0096102C" w:rsidP="00DE7430">
            <w:pPr>
              <w:pStyle w:val="Tabulkanadpis"/>
              <w:tabs>
                <w:tab w:val="left" w:pos="1890"/>
              </w:tabs>
            </w:pPr>
            <w:r>
              <w:t>CD and DVD: Deny write access</w:t>
            </w:r>
          </w:p>
        </w:tc>
      </w:tr>
      <w:tr w:rsidR="0096102C" w14:paraId="58679DBF" w14:textId="77777777" w:rsidTr="00DE7430">
        <w:tc>
          <w:tcPr>
            <w:tcW w:w="3070" w:type="dxa"/>
            <w:vAlign w:val="center"/>
          </w:tcPr>
          <w:p w14:paraId="056B943F" w14:textId="77777777" w:rsidR="0096102C" w:rsidRDefault="0096102C" w:rsidP="00DE7430">
            <w:pPr>
              <w:pStyle w:val="tabulka-tucna"/>
            </w:pPr>
            <w:r>
              <w:t>Default</w:t>
            </w:r>
          </w:p>
        </w:tc>
        <w:tc>
          <w:tcPr>
            <w:tcW w:w="3071" w:type="dxa"/>
            <w:vAlign w:val="center"/>
          </w:tcPr>
          <w:p w14:paraId="0B22F2DB" w14:textId="77777777" w:rsidR="0096102C" w:rsidRDefault="0096102C" w:rsidP="00DE7430">
            <w:pPr>
              <w:pStyle w:val="tabulka-tucna"/>
            </w:pPr>
            <w:r>
              <w:t>NÚKIB</w:t>
            </w:r>
          </w:p>
        </w:tc>
        <w:tc>
          <w:tcPr>
            <w:tcW w:w="3071" w:type="dxa"/>
            <w:vAlign w:val="center"/>
          </w:tcPr>
          <w:p w14:paraId="56CB82D9" w14:textId="77777777" w:rsidR="0096102C" w:rsidRDefault="0096102C" w:rsidP="00DE7430">
            <w:pPr>
              <w:pStyle w:val="tabulka-tucna"/>
            </w:pPr>
            <w:r>
              <w:t>nastaveno</w:t>
            </w:r>
          </w:p>
        </w:tc>
      </w:tr>
      <w:tr w:rsidR="0096102C" w14:paraId="650306FE" w14:textId="77777777" w:rsidTr="00DE7430">
        <w:tc>
          <w:tcPr>
            <w:tcW w:w="3070" w:type="dxa"/>
            <w:vAlign w:val="center"/>
          </w:tcPr>
          <w:p w14:paraId="1A1B8F6A" w14:textId="77777777" w:rsidR="0096102C" w:rsidRDefault="0096102C" w:rsidP="00DE7430">
            <w:pPr>
              <w:pStyle w:val="tabulka-normal"/>
            </w:pPr>
            <w:r>
              <w:t>---</w:t>
            </w:r>
          </w:p>
        </w:tc>
        <w:tc>
          <w:tcPr>
            <w:tcW w:w="3071" w:type="dxa"/>
            <w:vAlign w:val="center"/>
          </w:tcPr>
          <w:p w14:paraId="2E59A5FB" w14:textId="77777777" w:rsidR="0096102C" w:rsidRDefault="0096102C" w:rsidP="00DE7430">
            <w:pPr>
              <w:pStyle w:val="tabulka-normal"/>
            </w:pPr>
            <w:r>
              <w:t>Povoleno</w:t>
            </w:r>
            <w:r w:rsidRPr="003D1A75">
              <w:t xml:space="preserve"> / </w:t>
            </w:r>
            <w:r>
              <w:t>Zakázáno</w:t>
            </w:r>
          </w:p>
          <w:p w14:paraId="40416B2B" w14:textId="77777777" w:rsidR="0096102C" w:rsidRDefault="0096102C" w:rsidP="00DE7430">
            <w:pPr>
              <w:pStyle w:val="tabulka-normal"/>
            </w:pPr>
            <w:r w:rsidRPr="005E220D">
              <w:t>(v souladu s bezpečnostní politikou IS)</w:t>
            </w:r>
          </w:p>
        </w:tc>
        <w:tc>
          <w:tcPr>
            <w:tcW w:w="3071" w:type="dxa"/>
            <w:vAlign w:val="center"/>
          </w:tcPr>
          <w:p w14:paraId="28B93A6C"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40301C3C"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B409752" w14:textId="77777777" w:rsidTr="00DE7430">
        <w:tc>
          <w:tcPr>
            <w:tcW w:w="9212" w:type="dxa"/>
            <w:gridSpan w:val="3"/>
          </w:tcPr>
          <w:p w14:paraId="10B7FB19" w14:textId="77777777" w:rsidR="0096102C" w:rsidRDefault="0096102C" w:rsidP="00DE7430">
            <w:pPr>
              <w:pStyle w:val="Tabulkanadpis"/>
            </w:pPr>
            <w:r>
              <w:t>(T34) Disketové jednotky: Odepřít oprávnění ke spouštění</w:t>
            </w:r>
          </w:p>
          <w:p w14:paraId="7D28A4A0" w14:textId="77777777" w:rsidR="0096102C" w:rsidRDefault="0096102C" w:rsidP="00DE7430">
            <w:pPr>
              <w:pStyle w:val="Tabulkanadpis"/>
            </w:pPr>
            <w:r>
              <w:t>Floppy Drives: Deny execute access</w:t>
            </w:r>
          </w:p>
        </w:tc>
      </w:tr>
      <w:tr w:rsidR="0096102C" w14:paraId="4C7D91C2" w14:textId="77777777" w:rsidTr="00DE7430">
        <w:tc>
          <w:tcPr>
            <w:tcW w:w="3070" w:type="dxa"/>
            <w:vAlign w:val="center"/>
          </w:tcPr>
          <w:p w14:paraId="17F9EEBF" w14:textId="77777777" w:rsidR="0096102C" w:rsidRDefault="0096102C" w:rsidP="00DE7430">
            <w:pPr>
              <w:pStyle w:val="tabulka-tucna"/>
            </w:pPr>
            <w:r>
              <w:t>Default</w:t>
            </w:r>
          </w:p>
        </w:tc>
        <w:tc>
          <w:tcPr>
            <w:tcW w:w="3071" w:type="dxa"/>
            <w:vAlign w:val="center"/>
          </w:tcPr>
          <w:p w14:paraId="6A48D393" w14:textId="77777777" w:rsidR="0096102C" w:rsidRDefault="0096102C" w:rsidP="00DE7430">
            <w:pPr>
              <w:pStyle w:val="tabulka-tucna"/>
            </w:pPr>
            <w:r>
              <w:t>NÚKIB</w:t>
            </w:r>
          </w:p>
        </w:tc>
        <w:tc>
          <w:tcPr>
            <w:tcW w:w="3071" w:type="dxa"/>
            <w:vAlign w:val="center"/>
          </w:tcPr>
          <w:p w14:paraId="06E9A578" w14:textId="77777777" w:rsidR="0096102C" w:rsidRDefault="0096102C" w:rsidP="00DE7430">
            <w:pPr>
              <w:pStyle w:val="tabulka-tucna"/>
            </w:pPr>
            <w:r>
              <w:t>nastaveno</w:t>
            </w:r>
          </w:p>
        </w:tc>
      </w:tr>
      <w:tr w:rsidR="0096102C" w14:paraId="678A8BEA" w14:textId="77777777" w:rsidTr="00DE7430">
        <w:tc>
          <w:tcPr>
            <w:tcW w:w="3070" w:type="dxa"/>
            <w:vAlign w:val="center"/>
          </w:tcPr>
          <w:p w14:paraId="084D9CEA" w14:textId="77777777" w:rsidR="0096102C" w:rsidRDefault="0096102C" w:rsidP="00DE7430">
            <w:pPr>
              <w:pStyle w:val="tabulka-normal"/>
            </w:pPr>
            <w:r>
              <w:t>---</w:t>
            </w:r>
          </w:p>
        </w:tc>
        <w:tc>
          <w:tcPr>
            <w:tcW w:w="3071" w:type="dxa"/>
            <w:vAlign w:val="center"/>
          </w:tcPr>
          <w:p w14:paraId="248983E4" w14:textId="77777777" w:rsidR="0096102C" w:rsidRDefault="0096102C" w:rsidP="00DE7430">
            <w:pPr>
              <w:pStyle w:val="tabulka-normal"/>
            </w:pPr>
            <w:r w:rsidRPr="005E220D">
              <w:t>Povoleno</w:t>
            </w:r>
          </w:p>
        </w:tc>
        <w:tc>
          <w:tcPr>
            <w:tcW w:w="3071" w:type="dxa"/>
            <w:vAlign w:val="center"/>
          </w:tcPr>
          <w:p w14:paraId="4A959539" w14:textId="77777777" w:rsidR="0096102C" w:rsidRPr="00275C6C" w:rsidRDefault="0096102C" w:rsidP="00DE7430">
            <w:pPr>
              <w:pStyle w:val="tabulka-normal"/>
              <w:rPr>
                <w:i/>
              </w:rPr>
            </w:pPr>
            <w:r w:rsidRPr="006F2BEF">
              <w:rPr>
                <w:i/>
                <w:szCs w:val="20"/>
              </w:rPr>
              <w:t>Povoleno</w:t>
            </w:r>
          </w:p>
        </w:tc>
      </w:tr>
    </w:tbl>
    <w:p w14:paraId="4926728A"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F0E2C5C" w14:textId="77777777" w:rsidTr="00DE7430">
        <w:tc>
          <w:tcPr>
            <w:tcW w:w="9212" w:type="dxa"/>
            <w:gridSpan w:val="3"/>
          </w:tcPr>
          <w:p w14:paraId="6304EC80" w14:textId="77777777" w:rsidR="0096102C" w:rsidRDefault="0096102C" w:rsidP="00DE7430">
            <w:pPr>
              <w:pStyle w:val="Tabulkanadpis"/>
            </w:pPr>
            <w:r>
              <w:t>(T35) Disketové jednotky: Odepřít přístup ke čtení</w:t>
            </w:r>
          </w:p>
          <w:p w14:paraId="4EF1D892" w14:textId="77777777" w:rsidR="0096102C" w:rsidRDefault="0096102C" w:rsidP="00DE7430">
            <w:pPr>
              <w:pStyle w:val="Tabulkanadpis"/>
            </w:pPr>
            <w:r>
              <w:t>Floppy Drives: Deny read access</w:t>
            </w:r>
          </w:p>
        </w:tc>
      </w:tr>
      <w:tr w:rsidR="0096102C" w14:paraId="655B2E49" w14:textId="77777777" w:rsidTr="00DE7430">
        <w:tc>
          <w:tcPr>
            <w:tcW w:w="3070" w:type="dxa"/>
            <w:vAlign w:val="center"/>
          </w:tcPr>
          <w:p w14:paraId="4DC89EA9" w14:textId="77777777" w:rsidR="0096102C" w:rsidRDefault="0096102C" w:rsidP="00DE7430">
            <w:pPr>
              <w:pStyle w:val="tabulka-tucna"/>
            </w:pPr>
            <w:r>
              <w:t>Default</w:t>
            </w:r>
          </w:p>
        </w:tc>
        <w:tc>
          <w:tcPr>
            <w:tcW w:w="3071" w:type="dxa"/>
            <w:vAlign w:val="center"/>
          </w:tcPr>
          <w:p w14:paraId="247BA00C" w14:textId="77777777" w:rsidR="0096102C" w:rsidRDefault="0096102C" w:rsidP="00DE7430">
            <w:pPr>
              <w:pStyle w:val="tabulka-tucna"/>
            </w:pPr>
            <w:r>
              <w:t>NÚKIB</w:t>
            </w:r>
          </w:p>
        </w:tc>
        <w:tc>
          <w:tcPr>
            <w:tcW w:w="3071" w:type="dxa"/>
            <w:vAlign w:val="center"/>
          </w:tcPr>
          <w:p w14:paraId="35B7C05B" w14:textId="77777777" w:rsidR="0096102C" w:rsidRDefault="0096102C" w:rsidP="00DE7430">
            <w:pPr>
              <w:pStyle w:val="tabulka-tucna"/>
            </w:pPr>
            <w:r>
              <w:t>nastaveno</w:t>
            </w:r>
          </w:p>
        </w:tc>
      </w:tr>
      <w:tr w:rsidR="0096102C" w14:paraId="34881AF6" w14:textId="77777777" w:rsidTr="00DE7430">
        <w:tc>
          <w:tcPr>
            <w:tcW w:w="3070" w:type="dxa"/>
            <w:vAlign w:val="center"/>
          </w:tcPr>
          <w:p w14:paraId="760B8E71" w14:textId="77777777" w:rsidR="0096102C" w:rsidRDefault="0096102C" w:rsidP="00DE7430">
            <w:pPr>
              <w:pStyle w:val="tabulka-normal"/>
            </w:pPr>
            <w:r>
              <w:t>---</w:t>
            </w:r>
          </w:p>
        </w:tc>
        <w:tc>
          <w:tcPr>
            <w:tcW w:w="3071" w:type="dxa"/>
            <w:vAlign w:val="center"/>
          </w:tcPr>
          <w:p w14:paraId="346482C8" w14:textId="77777777" w:rsidR="0096102C" w:rsidRDefault="0096102C" w:rsidP="00DE7430">
            <w:pPr>
              <w:pStyle w:val="tabulka-normal"/>
            </w:pPr>
            <w:r>
              <w:t>Povoleno</w:t>
            </w:r>
            <w:r w:rsidRPr="003D1A75">
              <w:t xml:space="preserve"> / </w:t>
            </w:r>
            <w:r>
              <w:t>Zakázáno</w:t>
            </w:r>
          </w:p>
          <w:p w14:paraId="0EFA04B5" w14:textId="77777777" w:rsidR="0096102C" w:rsidRDefault="0096102C" w:rsidP="00DE7430">
            <w:pPr>
              <w:pStyle w:val="tabulka-normal"/>
            </w:pPr>
            <w:r w:rsidRPr="005E220D">
              <w:t>(v souladu s bezpečnostní politikou IS)</w:t>
            </w:r>
          </w:p>
        </w:tc>
        <w:tc>
          <w:tcPr>
            <w:tcW w:w="3071" w:type="dxa"/>
            <w:vAlign w:val="center"/>
          </w:tcPr>
          <w:p w14:paraId="28934343" w14:textId="77777777" w:rsidR="0096102C" w:rsidRPr="00275C6C" w:rsidRDefault="0096102C" w:rsidP="00DE7430">
            <w:pPr>
              <w:pStyle w:val="tabulka-normal"/>
              <w:rPr>
                <w:i/>
              </w:rPr>
            </w:pPr>
            <w:r w:rsidRPr="006F2BEF">
              <w:rPr>
                <w:i/>
                <w:szCs w:val="20"/>
              </w:rPr>
              <w:t>Povoleno</w:t>
            </w:r>
          </w:p>
        </w:tc>
      </w:tr>
    </w:tbl>
    <w:p w14:paraId="647F1CFE"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DF260BB" w14:textId="77777777" w:rsidTr="00DE7430">
        <w:tc>
          <w:tcPr>
            <w:tcW w:w="9212" w:type="dxa"/>
            <w:gridSpan w:val="3"/>
          </w:tcPr>
          <w:p w14:paraId="7B881D01" w14:textId="77777777" w:rsidR="0096102C" w:rsidRDefault="0096102C" w:rsidP="00DE7430">
            <w:pPr>
              <w:pStyle w:val="Tabulkanadpis"/>
            </w:pPr>
            <w:r>
              <w:lastRenderedPageBreak/>
              <w:t>(T36) Disketové jednotky: Odepřít přístup pro zápis</w:t>
            </w:r>
          </w:p>
          <w:p w14:paraId="2FCD9C4F" w14:textId="77777777" w:rsidR="0096102C" w:rsidRDefault="0096102C" w:rsidP="00DE7430">
            <w:pPr>
              <w:pStyle w:val="Tabulkanadpis"/>
            </w:pPr>
            <w:r>
              <w:t>Floppy Drives: Deny write access</w:t>
            </w:r>
          </w:p>
        </w:tc>
      </w:tr>
      <w:tr w:rsidR="0096102C" w14:paraId="0C6951CF" w14:textId="77777777" w:rsidTr="00DE7430">
        <w:tc>
          <w:tcPr>
            <w:tcW w:w="3070" w:type="dxa"/>
            <w:vAlign w:val="center"/>
          </w:tcPr>
          <w:p w14:paraId="5675E490" w14:textId="77777777" w:rsidR="0096102C" w:rsidRDefault="0096102C" w:rsidP="00DE7430">
            <w:pPr>
              <w:pStyle w:val="tabulka-tucna"/>
            </w:pPr>
            <w:r>
              <w:t>Default</w:t>
            </w:r>
          </w:p>
        </w:tc>
        <w:tc>
          <w:tcPr>
            <w:tcW w:w="3071" w:type="dxa"/>
            <w:vAlign w:val="center"/>
          </w:tcPr>
          <w:p w14:paraId="03CE4142" w14:textId="77777777" w:rsidR="0096102C" w:rsidRDefault="0096102C" w:rsidP="00DE7430">
            <w:pPr>
              <w:pStyle w:val="tabulka-tucna"/>
            </w:pPr>
            <w:r>
              <w:t>NÚKIB</w:t>
            </w:r>
          </w:p>
        </w:tc>
        <w:tc>
          <w:tcPr>
            <w:tcW w:w="3071" w:type="dxa"/>
            <w:vAlign w:val="center"/>
          </w:tcPr>
          <w:p w14:paraId="1AAA2565" w14:textId="77777777" w:rsidR="0096102C" w:rsidRDefault="0096102C" w:rsidP="00DE7430">
            <w:pPr>
              <w:pStyle w:val="tabulka-tucna"/>
            </w:pPr>
            <w:r>
              <w:t>nastaveno</w:t>
            </w:r>
          </w:p>
        </w:tc>
      </w:tr>
      <w:tr w:rsidR="0096102C" w14:paraId="1E098888" w14:textId="77777777" w:rsidTr="00DE7430">
        <w:tc>
          <w:tcPr>
            <w:tcW w:w="3070" w:type="dxa"/>
            <w:vAlign w:val="center"/>
          </w:tcPr>
          <w:p w14:paraId="3F743BEE" w14:textId="77777777" w:rsidR="0096102C" w:rsidRDefault="0096102C" w:rsidP="00DE7430">
            <w:pPr>
              <w:pStyle w:val="tabulka-normal"/>
            </w:pPr>
            <w:r>
              <w:t>---</w:t>
            </w:r>
          </w:p>
        </w:tc>
        <w:tc>
          <w:tcPr>
            <w:tcW w:w="3071" w:type="dxa"/>
            <w:vAlign w:val="center"/>
          </w:tcPr>
          <w:p w14:paraId="692BE91C" w14:textId="77777777" w:rsidR="0096102C" w:rsidRDefault="0096102C" w:rsidP="00DE7430">
            <w:pPr>
              <w:pStyle w:val="tabulka-normal"/>
            </w:pPr>
            <w:r>
              <w:t>Povoleno</w:t>
            </w:r>
            <w:r w:rsidRPr="003D1A75">
              <w:t xml:space="preserve"> / </w:t>
            </w:r>
            <w:r>
              <w:t>Zakázáno</w:t>
            </w:r>
          </w:p>
          <w:p w14:paraId="549AB43B" w14:textId="77777777" w:rsidR="0096102C" w:rsidRDefault="0096102C" w:rsidP="00DE7430">
            <w:pPr>
              <w:pStyle w:val="tabulka-normal"/>
            </w:pPr>
            <w:r w:rsidRPr="005E220D">
              <w:t>(v souladu s bezpečnostní politikou IS)</w:t>
            </w:r>
          </w:p>
        </w:tc>
        <w:tc>
          <w:tcPr>
            <w:tcW w:w="3071" w:type="dxa"/>
            <w:vAlign w:val="center"/>
          </w:tcPr>
          <w:p w14:paraId="4E012C33" w14:textId="77777777" w:rsidR="0096102C" w:rsidRPr="00275C6C" w:rsidRDefault="0096102C" w:rsidP="00DE7430">
            <w:pPr>
              <w:pStyle w:val="tabulka-normal"/>
              <w:rPr>
                <w:i/>
              </w:rPr>
            </w:pPr>
            <w:r w:rsidRPr="006F2BEF">
              <w:rPr>
                <w:i/>
                <w:szCs w:val="20"/>
              </w:rPr>
              <w:t>Povoleno</w:t>
            </w:r>
          </w:p>
        </w:tc>
      </w:tr>
    </w:tbl>
    <w:p w14:paraId="6EC78160"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5D1C800" w14:textId="77777777" w:rsidTr="00DE7430">
        <w:tc>
          <w:tcPr>
            <w:tcW w:w="9212" w:type="dxa"/>
            <w:gridSpan w:val="3"/>
          </w:tcPr>
          <w:p w14:paraId="76BB3403" w14:textId="77777777" w:rsidR="0096102C" w:rsidRDefault="0096102C" w:rsidP="00DE7430">
            <w:pPr>
              <w:pStyle w:val="Tabulkanadpis"/>
            </w:pPr>
            <w:r>
              <w:t>(T37) Vyměnitelné disky: Odepřít oprávnění ke spouštění</w:t>
            </w:r>
          </w:p>
          <w:p w14:paraId="06C745EA" w14:textId="77777777" w:rsidR="0096102C" w:rsidRDefault="0096102C" w:rsidP="00DE7430">
            <w:pPr>
              <w:pStyle w:val="Tabulkanadpis"/>
            </w:pPr>
            <w:r>
              <w:t>Removable Disks: Deny execute access</w:t>
            </w:r>
          </w:p>
        </w:tc>
      </w:tr>
      <w:tr w:rsidR="0096102C" w14:paraId="51F3EE62" w14:textId="77777777" w:rsidTr="00DE7430">
        <w:tc>
          <w:tcPr>
            <w:tcW w:w="3070" w:type="dxa"/>
            <w:vAlign w:val="center"/>
          </w:tcPr>
          <w:p w14:paraId="7BF25EFE" w14:textId="77777777" w:rsidR="0096102C" w:rsidRDefault="0096102C" w:rsidP="00DE7430">
            <w:pPr>
              <w:pStyle w:val="tabulka-tucna"/>
            </w:pPr>
            <w:r>
              <w:t>Default</w:t>
            </w:r>
          </w:p>
        </w:tc>
        <w:tc>
          <w:tcPr>
            <w:tcW w:w="3071" w:type="dxa"/>
            <w:vAlign w:val="center"/>
          </w:tcPr>
          <w:p w14:paraId="1C3342EB" w14:textId="77777777" w:rsidR="0096102C" w:rsidRDefault="0096102C" w:rsidP="00DE7430">
            <w:pPr>
              <w:pStyle w:val="tabulka-tucna"/>
            </w:pPr>
            <w:r>
              <w:t>NÚKIB</w:t>
            </w:r>
          </w:p>
        </w:tc>
        <w:tc>
          <w:tcPr>
            <w:tcW w:w="3071" w:type="dxa"/>
            <w:vAlign w:val="center"/>
          </w:tcPr>
          <w:p w14:paraId="759AE299" w14:textId="77777777" w:rsidR="0096102C" w:rsidRDefault="0096102C" w:rsidP="00DE7430">
            <w:pPr>
              <w:pStyle w:val="tabulka-tucna"/>
            </w:pPr>
            <w:r>
              <w:t>nastaveno</w:t>
            </w:r>
          </w:p>
        </w:tc>
      </w:tr>
      <w:tr w:rsidR="0096102C" w14:paraId="265356B5" w14:textId="77777777" w:rsidTr="00DE7430">
        <w:tc>
          <w:tcPr>
            <w:tcW w:w="3070" w:type="dxa"/>
            <w:vAlign w:val="center"/>
          </w:tcPr>
          <w:p w14:paraId="160D0789" w14:textId="77777777" w:rsidR="0096102C" w:rsidRDefault="0096102C" w:rsidP="00DE7430">
            <w:pPr>
              <w:pStyle w:val="tabulka-normal"/>
            </w:pPr>
            <w:r>
              <w:t>---</w:t>
            </w:r>
          </w:p>
        </w:tc>
        <w:tc>
          <w:tcPr>
            <w:tcW w:w="3071" w:type="dxa"/>
            <w:vAlign w:val="center"/>
          </w:tcPr>
          <w:p w14:paraId="0CE6D5C2" w14:textId="77777777" w:rsidR="0096102C" w:rsidRDefault="0096102C" w:rsidP="00DE7430">
            <w:pPr>
              <w:pStyle w:val="tabulka-normal"/>
            </w:pPr>
            <w:r w:rsidRPr="005E220D">
              <w:t>Povoleno</w:t>
            </w:r>
          </w:p>
        </w:tc>
        <w:tc>
          <w:tcPr>
            <w:tcW w:w="3071" w:type="dxa"/>
            <w:vAlign w:val="center"/>
          </w:tcPr>
          <w:p w14:paraId="0EA335CB" w14:textId="77777777" w:rsidR="0096102C" w:rsidRPr="00275C6C" w:rsidRDefault="0096102C" w:rsidP="00DE7430">
            <w:pPr>
              <w:pStyle w:val="tabulka-normal"/>
              <w:rPr>
                <w:i/>
              </w:rPr>
            </w:pPr>
            <w:r w:rsidRPr="006F2BEF">
              <w:rPr>
                <w:i/>
                <w:szCs w:val="20"/>
              </w:rPr>
              <w:t>Povoleno</w:t>
            </w:r>
          </w:p>
        </w:tc>
      </w:tr>
    </w:tbl>
    <w:p w14:paraId="66322CCD"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27F1F45F" w14:textId="77777777" w:rsidTr="00DE7430">
        <w:tc>
          <w:tcPr>
            <w:tcW w:w="9212" w:type="dxa"/>
            <w:gridSpan w:val="3"/>
          </w:tcPr>
          <w:p w14:paraId="2DEDA684" w14:textId="77777777" w:rsidR="0096102C" w:rsidRDefault="0096102C" w:rsidP="00DE7430">
            <w:pPr>
              <w:pStyle w:val="Tabulkanadpis"/>
            </w:pPr>
            <w:r>
              <w:t>(T38) Vyměnitelné disky: Odepřít přístup ke čtení</w:t>
            </w:r>
          </w:p>
          <w:p w14:paraId="1119DAF7" w14:textId="77777777" w:rsidR="0096102C" w:rsidRDefault="0096102C" w:rsidP="00DE7430">
            <w:pPr>
              <w:pStyle w:val="Tabulkanadpis"/>
            </w:pPr>
            <w:r>
              <w:t>Removable Disks: Deny read access</w:t>
            </w:r>
          </w:p>
        </w:tc>
      </w:tr>
      <w:tr w:rsidR="0096102C" w14:paraId="26655FF4" w14:textId="77777777" w:rsidTr="00DE7430">
        <w:tc>
          <w:tcPr>
            <w:tcW w:w="3070" w:type="dxa"/>
            <w:vAlign w:val="center"/>
          </w:tcPr>
          <w:p w14:paraId="0838B4A9" w14:textId="77777777" w:rsidR="0096102C" w:rsidRDefault="0096102C" w:rsidP="00DE7430">
            <w:pPr>
              <w:pStyle w:val="tabulka-tucna"/>
            </w:pPr>
            <w:r>
              <w:t>Default</w:t>
            </w:r>
          </w:p>
        </w:tc>
        <w:tc>
          <w:tcPr>
            <w:tcW w:w="3071" w:type="dxa"/>
            <w:vAlign w:val="center"/>
          </w:tcPr>
          <w:p w14:paraId="02776A33" w14:textId="77777777" w:rsidR="0096102C" w:rsidRDefault="0096102C" w:rsidP="00DE7430">
            <w:pPr>
              <w:pStyle w:val="tabulka-tucna"/>
            </w:pPr>
            <w:r>
              <w:t>NÚKIB</w:t>
            </w:r>
          </w:p>
        </w:tc>
        <w:tc>
          <w:tcPr>
            <w:tcW w:w="3071" w:type="dxa"/>
            <w:vAlign w:val="center"/>
          </w:tcPr>
          <w:p w14:paraId="3A31DFD9" w14:textId="77777777" w:rsidR="0096102C" w:rsidRDefault="0096102C" w:rsidP="00DE7430">
            <w:pPr>
              <w:pStyle w:val="tabulka-tucna"/>
            </w:pPr>
            <w:r>
              <w:t>nastaveno</w:t>
            </w:r>
          </w:p>
        </w:tc>
      </w:tr>
      <w:tr w:rsidR="0096102C" w14:paraId="5D8BF4AC" w14:textId="77777777" w:rsidTr="00DE7430">
        <w:tc>
          <w:tcPr>
            <w:tcW w:w="3070" w:type="dxa"/>
            <w:vAlign w:val="center"/>
          </w:tcPr>
          <w:p w14:paraId="1A1ECF23" w14:textId="77777777" w:rsidR="0096102C" w:rsidRDefault="0096102C" w:rsidP="00DE7430">
            <w:pPr>
              <w:pStyle w:val="tabulka-normal"/>
            </w:pPr>
            <w:r>
              <w:t>---</w:t>
            </w:r>
          </w:p>
        </w:tc>
        <w:tc>
          <w:tcPr>
            <w:tcW w:w="3071" w:type="dxa"/>
            <w:vAlign w:val="center"/>
          </w:tcPr>
          <w:p w14:paraId="2AFD2DBC" w14:textId="77777777" w:rsidR="0096102C" w:rsidRDefault="0096102C" w:rsidP="00DE7430">
            <w:pPr>
              <w:pStyle w:val="tabulka-normal"/>
            </w:pPr>
            <w:r>
              <w:t>Povoleno</w:t>
            </w:r>
            <w:r w:rsidRPr="003D1A75">
              <w:t xml:space="preserve"> / </w:t>
            </w:r>
            <w:r>
              <w:t>Zakázáno</w:t>
            </w:r>
          </w:p>
          <w:p w14:paraId="4DD04BBB" w14:textId="77777777" w:rsidR="0096102C" w:rsidRDefault="0096102C" w:rsidP="00DE7430">
            <w:pPr>
              <w:pStyle w:val="tabulka-normal"/>
            </w:pPr>
            <w:r w:rsidRPr="005E220D">
              <w:t>(v souladu s bezpečnostní politikou IS)</w:t>
            </w:r>
          </w:p>
        </w:tc>
        <w:tc>
          <w:tcPr>
            <w:tcW w:w="3071" w:type="dxa"/>
            <w:vAlign w:val="center"/>
          </w:tcPr>
          <w:p w14:paraId="4AF614E2"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5D364AC4" w14:textId="77777777" w:rsidR="0096102C"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DA95AA8" w14:textId="77777777" w:rsidTr="00DE7430">
        <w:tc>
          <w:tcPr>
            <w:tcW w:w="9212" w:type="dxa"/>
            <w:gridSpan w:val="3"/>
          </w:tcPr>
          <w:p w14:paraId="06DF2AB5" w14:textId="77777777" w:rsidR="0096102C" w:rsidRDefault="0096102C" w:rsidP="00DE7430">
            <w:pPr>
              <w:pStyle w:val="Tabulkanadpis"/>
            </w:pPr>
            <w:r>
              <w:t>(T39) Vyměnitelné disky: Odepřít přístup pro zápis</w:t>
            </w:r>
          </w:p>
          <w:p w14:paraId="3A760BA4" w14:textId="77777777" w:rsidR="0096102C" w:rsidRDefault="0096102C" w:rsidP="00DE7430">
            <w:pPr>
              <w:pStyle w:val="Tabulkanadpis"/>
            </w:pPr>
            <w:r>
              <w:t>Removable Disks: Deny write access</w:t>
            </w:r>
          </w:p>
        </w:tc>
      </w:tr>
      <w:tr w:rsidR="0096102C" w14:paraId="6A3D7C99" w14:textId="77777777" w:rsidTr="00DE7430">
        <w:tc>
          <w:tcPr>
            <w:tcW w:w="3070" w:type="dxa"/>
            <w:vAlign w:val="center"/>
          </w:tcPr>
          <w:p w14:paraId="4507D531" w14:textId="77777777" w:rsidR="0096102C" w:rsidRDefault="0096102C" w:rsidP="00DE7430">
            <w:pPr>
              <w:pStyle w:val="tabulka-tucna"/>
            </w:pPr>
            <w:r>
              <w:t>Default</w:t>
            </w:r>
          </w:p>
        </w:tc>
        <w:tc>
          <w:tcPr>
            <w:tcW w:w="3071" w:type="dxa"/>
            <w:vAlign w:val="center"/>
          </w:tcPr>
          <w:p w14:paraId="588AA3CC" w14:textId="77777777" w:rsidR="0096102C" w:rsidRDefault="0096102C" w:rsidP="00DE7430">
            <w:pPr>
              <w:pStyle w:val="tabulka-tucna"/>
            </w:pPr>
            <w:r>
              <w:t>NÚKIB</w:t>
            </w:r>
          </w:p>
        </w:tc>
        <w:tc>
          <w:tcPr>
            <w:tcW w:w="3071" w:type="dxa"/>
            <w:vAlign w:val="center"/>
          </w:tcPr>
          <w:p w14:paraId="59BAB1A2" w14:textId="77777777" w:rsidR="0096102C" w:rsidRDefault="0096102C" w:rsidP="00DE7430">
            <w:pPr>
              <w:pStyle w:val="tabulka-tucna"/>
            </w:pPr>
            <w:r>
              <w:t>nastaveno</w:t>
            </w:r>
          </w:p>
        </w:tc>
      </w:tr>
      <w:tr w:rsidR="0096102C" w14:paraId="1B948041" w14:textId="77777777" w:rsidTr="00DE7430">
        <w:tc>
          <w:tcPr>
            <w:tcW w:w="3070" w:type="dxa"/>
            <w:vAlign w:val="center"/>
          </w:tcPr>
          <w:p w14:paraId="53E1F73C" w14:textId="77777777" w:rsidR="0096102C" w:rsidRDefault="0096102C" w:rsidP="00DE7430">
            <w:pPr>
              <w:pStyle w:val="tabulka-normal"/>
            </w:pPr>
            <w:r>
              <w:t>---</w:t>
            </w:r>
          </w:p>
        </w:tc>
        <w:tc>
          <w:tcPr>
            <w:tcW w:w="3071" w:type="dxa"/>
            <w:vAlign w:val="center"/>
          </w:tcPr>
          <w:p w14:paraId="1ED6AA17" w14:textId="77777777" w:rsidR="0096102C" w:rsidRDefault="0096102C" w:rsidP="00DE7430">
            <w:pPr>
              <w:pStyle w:val="tabulka-normal"/>
            </w:pPr>
            <w:r>
              <w:t>Povoleno</w:t>
            </w:r>
            <w:r w:rsidRPr="003D1A75">
              <w:t xml:space="preserve"> / </w:t>
            </w:r>
            <w:r>
              <w:t>Zakázáno</w:t>
            </w:r>
          </w:p>
          <w:p w14:paraId="2C480069" w14:textId="77777777" w:rsidR="0096102C" w:rsidRDefault="0096102C" w:rsidP="00DE7430">
            <w:pPr>
              <w:pStyle w:val="tabulka-normal"/>
            </w:pPr>
            <w:r w:rsidRPr="005E220D">
              <w:t>(v souladu s bezpečnostní politikou IS)</w:t>
            </w:r>
          </w:p>
        </w:tc>
        <w:tc>
          <w:tcPr>
            <w:tcW w:w="3071" w:type="dxa"/>
            <w:vAlign w:val="center"/>
          </w:tcPr>
          <w:p w14:paraId="61447DA1" w14:textId="77777777" w:rsidR="0096102C" w:rsidRPr="00275C6C" w:rsidRDefault="0096102C" w:rsidP="00DE7430">
            <w:pPr>
              <w:pStyle w:val="tabulka-normal"/>
              <w:rPr>
                <w:i/>
              </w:rPr>
            </w:pPr>
            <w:r w:rsidRPr="006F2BEF">
              <w:rPr>
                <w:i/>
                <w:szCs w:val="20"/>
              </w:rPr>
              <w:t>Povoleno</w:t>
            </w:r>
            <w:r>
              <w:rPr>
                <w:i/>
                <w:szCs w:val="20"/>
              </w:rPr>
              <w:t xml:space="preserve"> / Zakázáno</w:t>
            </w:r>
          </w:p>
        </w:tc>
      </w:tr>
    </w:tbl>
    <w:p w14:paraId="2B08ED45"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B74EEB5" w14:textId="77777777" w:rsidTr="00DE7430">
        <w:tc>
          <w:tcPr>
            <w:tcW w:w="9212" w:type="dxa"/>
            <w:gridSpan w:val="3"/>
          </w:tcPr>
          <w:p w14:paraId="108337A0" w14:textId="77777777" w:rsidR="0096102C" w:rsidRDefault="0096102C" w:rsidP="00DE7430">
            <w:pPr>
              <w:pStyle w:val="Tabulkanadpis"/>
            </w:pPr>
            <w:r>
              <w:t>(T40) Všechny třídy vyměnitelného úložiště: Odepřít veškerý přístup</w:t>
            </w:r>
            <w:r>
              <w:tab/>
            </w:r>
          </w:p>
          <w:p w14:paraId="14F9BA83" w14:textId="77777777" w:rsidR="0096102C" w:rsidRDefault="0096102C" w:rsidP="00DE7430">
            <w:pPr>
              <w:pStyle w:val="Tabulkanadpis"/>
            </w:pPr>
            <w:r>
              <w:t>All Removable Storage classes: Deny all access</w:t>
            </w:r>
          </w:p>
        </w:tc>
      </w:tr>
      <w:tr w:rsidR="0096102C" w14:paraId="6A729A36" w14:textId="77777777" w:rsidTr="00DE7430">
        <w:tc>
          <w:tcPr>
            <w:tcW w:w="3070" w:type="dxa"/>
            <w:vAlign w:val="center"/>
          </w:tcPr>
          <w:p w14:paraId="5FF67BA8" w14:textId="77777777" w:rsidR="0096102C" w:rsidRDefault="0096102C" w:rsidP="00DE7430">
            <w:pPr>
              <w:pStyle w:val="tabulka-tucna"/>
            </w:pPr>
            <w:r>
              <w:t>Default</w:t>
            </w:r>
          </w:p>
        </w:tc>
        <w:tc>
          <w:tcPr>
            <w:tcW w:w="3071" w:type="dxa"/>
            <w:vAlign w:val="center"/>
          </w:tcPr>
          <w:p w14:paraId="0DF2B713" w14:textId="77777777" w:rsidR="0096102C" w:rsidRDefault="0096102C" w:rsidP="00DE7430">
            <w:pPr>
              <w:pStyle w:val="tabulka-tucna"/>
            </w:pPr>
            <w:r>
              <w:t>NÚKIB</w:t>
            </w:r>
          </w:p>
        </w:tc>
        <w:tc>
          <w:tcPr>
            <w:tcW w:w="3071" w:type="dxa"/>
            <w:vAlign w:val="center"/>
          </w:tcPr>
          <w:p w14:paraId="3365FB9E" w14:textId="77777777" w:rsidR="0096102C" w:rsidRDefault="0096102C" w:rsidP="00DE7430">
            <w:pPr>
              <w:pStyle w:val="tabulka-tucna"/>
            </w:pPr>
            <w:r>
              <w:t>nastaveno</w:t>
            </w:r>
          </w:p>
        </w:tc>
      </w:tr>
      <w:tr w:rsidR="0096102C" w14:paraId="3C73B878" w14:textId="77777777" w:rsidTr="00DE7430">
        <w:tc>
          <w:tcPr>
            <w:tcW w:w="3070" w:type="dxa"/>
            <w:vAlign w:val="center"/>
          </w:tcPr>
          <w:p w14:paraId="49930433" w14:textId="77777777" w:rsidR="0096102C" w:rsidRDefault="0096102C" w:rsidP="00DE7430">
            <w:pPr>
              <w:pStyle w:val="tabulka-normal"/>
            </w:pPr>
            <w:r>
              <w:t>---</w:t>
            </w:r>
          </w:p>
        </w:tc>
        <w:tc>
          <w:tcPr>
            <w:tcW w:w="3071" w:type="dxa"/>
            <w:vAlign w:val="center"/>
          </w:tcPr>
          <w:p w14:paraId="2814F8AA" w14:textId="77777777" w:rsidR="0096102C" w:rsidRDefault="0096102C" w:rsidP="00DE7430">
            <w:pPr>
              <w:pStyle w:val="tabulka-normal"/>
            </w:pPr>
            <w:r>
              <w:t>Povoleno</w:t>
            </w:r>
            <w:r w:rsidRPr="003D1A75">
              <w:t xml:space="preserve"> / </w:t>
            </w:r>
            <w:r>
              <w:t>Zakázáno</w:t>
            </w:r>
          </w:p>
          <w:p w14:paraId="479446F5" w14:textId="77777777" w:rsidR="0096102C" w:rsidRDefault="0096102C" w:rsidP="00DE7430">
            <w:pPr>
              <w:pStyle w:val="tabulka-normal"/>
            </w:pPr>
            <w:r w:rsidRPr="005E220D">
              <w:t>(v souladu s bezpečnostní politikou IS)</w:t>
            </w:r>
          </w:p>
        </w:tc>
        <w:tc>
          <w:tcPr>
            <w:tcW w:w="3071" w:type="dxa"/>
            <w:vAlign w:val="center"/>
          </w:tcPr>
          <w:p w14:paraId="1E72FD7F" w14:textId="77777777" w:rsidR="0096102C" w:rsidRPr="00275C6C" w:rsidRDefault="0096102C" w:rsidP="00DE7430">
            <w:pPr>
              <w:pStyle w:val="tabulka-normal"/>
              <w:rPr>
                <w:i/>
              </w:rPr>
            </w:pPr>
            <w:r>
              <w:rPr>
                <w:i/>
                <w:szCs w:val="20"/>
              </w:rPr>
              <w:t>Zakázáno</w:t>
            </w:r>
          </w:p>
        </w:tc>
      </w:tr>
    </w:tbl>
    <w:p w14:paraId="3E78AA70"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897CEA8" w14:textId="77777777" w:rsidTr="00DE7430">
        <w:tc>
          <w:tcPr>
            <w:tcW w:w="9212" w:type="dxa"/>
            <w:gridSpan w:val="3"/>
          </w:tcPr>
          <w:p w14:paraId="362F522C" w14:textId="77777777" w:rsidR="0096102C" w:rsidRDefault="0096102C" w:rsidP="00DE7430">
            <w:pPr>
              <w:pStyle w:val="Tabulkanadpis"/>
            </w:pPr>
            <w:r>
              <w:t>(T42) Páskové jednotky: Odepřít oprávnění ke spouštění</w:t>
            </w:r>
          </w:p>
          <w:p w14:paraId="50702066" w14:textId="77777777" w:rsidR="0096102C" w:rsidRDefault="0096102C" w:rsidP="00DE7430">
            <w:pPr>
              <w:pStyle w:val="Tabulkanadpis"/>
            </w:pPr>
            <w:r>
              <w:t>Tape Drives: Deny execute access</w:t>
            </w:r>
          </w:p>
        </w:tc>
      </w:tr>
      <w:tr w:rsidR="0096102C" w14:paraId="69B1ED59" w14:textId="77777777" w:rsidTr="00DE7430">
        <w:tc>
          <w:tcPr>
            <w:tcW w:w="3070" w:type="dxa"/>
            <w:vAlign w:val="center"/>
          </w:tcPr>
          <w:p w14:paraId="72DFE88E" w14:textId="77777777" w:rsidR="0096102C" w:rsidRDefault="0096102C" w:rsidP="00DE7430">
            <w:pPr>
              <w:pStyle w:val="tabulka-tucna"/>
            </w:pPr>
            <w:r>
              <w:t>Default</w:t>
            </w:r>
          </w:p>
        </w:tc>
        <w:tc>
          <w:tcPr>
            <w:tcW w:w="3071" w:type="dxa"/>
            <w:vAlign w:val="center"/>
          </w:tcPr>
          <w:p w14:paraId="12E99496" w14:textId="77777777" w:rsidR="0096102C" w:rsidRDefault="0096102C" w:rsidP="00DE7430">
            <w:pPr>
              <w:pStyle w:val="tabulka-tucna"/>
            </w:pPr>
            <w:r>
              <w:t>NÚKIB</w:t>
            </w:r>
          </w:p>
        </w:tc>
        <w:tc>
          <w:tcPr>
            <w:tcW w:w="3071" w:type="dxa"/>
            <w:vAlign w:val="center"/>
          </w:tcPr>
          <w:p w14:paraId="25F601DB" w14:textId="77777777" w:rsidR="0096102C" w:rsidRDefault="0096102C" w:rsidP="00DE7430">
            <w:pPr>
              <w:pStyle w:val="tabulka-tucna"/>
            </w:pPr>
            <w:r>
              <w:t>nastaveno</w:t>
            </w:r>
          </w:p>
        </w:tc>
      </w:tr>
      <w:tr w:rsidR="0096102C" w14:paraId="02FE7FC5" w14:textId="77777777" w:rsidTr="00DE7430">
        <w:tc>
          <w:tcPr>
            <w:tcW w:w="3070" w:type="dxa"/>
            <w:vAlign w:val="center"/>
          </w:tcPr>
          <w:p w14:paraId="69EB5169" w14:textId="77777777" w:rsidR="0096102C" w:rsidRDefault="0096102C" w:rsidP="00DE7430">
            <w:pPr>
              <w:pStyle w:val="tabulka-normal"/>
            </w:pPr>
            <w:r>
              <w:t>---</w:t>
            </w:r>
          </w:p>
        </w:tc>
        <w:tc>
          <w:tcPr>
            <w:tcW w:w="3071" w:type="dxa"/>
            <w:vAlign w:val="center"/>
          </w:tcPr>
          <w:p w14:paraId="039F206F" w14:textId="77777777" w:rsidR="0096102C" w:rsidRDefault="0096102C" w:rsidP="00DE7430">
            <w:pPr>
              <w:pStyle w:val="tabulka-normal"/>
            </w:pPr>
            <w:r w:rsidRPr="006C0BA1">
              <w:t>Povoleno</w:t>
            </w:r>
          </w:p>
        </w:tc>
        <w:tc>
          <w:tcPr>
            <w:tcW w:w="3071" w:type="dxa"/>
            <w:vAlign w:val="center"/>
          </w:tcPr>
          <w:p w14:paraId="0AABFC66" w14:textId="77777777" w:rsidR="0096102C" w:rsidRPr="00275C6C" w:rsidRDefault="0096102C" w:rsidP="00DE7430">
            <w:pPr>
              <w:pStyle w:val="tabulka-normal"/>
              <w:rPr>
                <w:i/>
              </w:rPr>
            </w:pPr>
            <w:r w:rsidRPr="006F2BEF">
              <w:rPr>
                <w:i/>
                <w:szCs w:val="20"/>
              </w:rPr>
              <w:t>Povoleno</w:t>
            </w:r>
          </w:p>
        </w:tc>
      </w:tr>
    </w:tbl>
    <w:p w14:paraId="78784A35" w14:textId="77777777" w:rsidR="0096102C" w:rsidRDefault="0096102C" w:rsidP="0096102C">
      <w:pPr>
        <w:pStyle w:val="Normln-oddeleni-tabulky"/>
      </w:pPr>
    </w:p>
    <w:p w14:paraId="39C3C273"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79AF0D2E" w14:textId="77777777" w:rsidTr="00DE7430">
        <w:tc>
          <w:tcPr>
            <w:tcW w:w="9212" w:type="dxa"/>
            <w:gridSpan w:val="3"/>
          </w:tcPr>
          <w:p w14:paraId="2607959D" w14:textId="77777777" w:rsidR="0096102C" w:rsidRDefault="0096102C" w:rsidP="00DE7430">
            <w:pPr>
              <w:pStyle w:val="Tabulkanadpis"/>
            </w:pPr>
            <w:r>
              <w:lastRenderedPageBreak/>
              <w:t>(T43) Páskové jednotky: Odepřít přístup ke čtení</w:t>
            </w:r>
          </w:p>
          <w:p w14:paraId="0C0367BA" w14:textId="77777777" w:rsidR="0096102C" w:rsidRDefault="0096102C" w:rsidP="00DE7430">
            <w:pPr>
              <w:pStyle w:val="Tabulkanadpis"/>
            </w:pPr>
            <w:r>
              <w:t>Tape Drives: Deny read access</w:t>
            </w:r>
          </w:p>
        </w:tc>
      </w:tr>
      <w:tr w:rsidR="0096102C" w14:paraId="02D27B09" w14:textId="77777777" w:rsidTr="00DE7430">
        <w:tc>
          <w:tcPr>
            <w:tcW w:w="3070" w:type="dxa"/>
            <w:vAlign w:val="center"/>
          </w:tcPr>
          <w:p w14:paraId="4B9989E8" w14:textId="77777777" w:rsidR="0096102C" w:rsidRDefault="0096102C" w:rsidP="00DE7430">
            <w:pPr>
              <w:pStyle w:val="tabulka-tucna"/>
            </w:pPr>
            <w:r>
              <w:t>Default</w:t>
            </w:r>
          </w:p>
        </w:tc>
        <w:tc>
          <w:tcPr>
            <w:tcW w:w="3071" w:type="dxa"/>
            <w:vAlign w:val="center"/>
          </w:tcPr>
          <w:p w14:paraId="5C4C6E35" w14:textId="77777777" w:rsidR="0096102C" w:rsidRDefault="0096102C" w:rsidP="00DE7430">
            <w:pPr>
              <w:pStyle w:val="tabulka-tucna"/>
            </w:pPr>
            <w:r>
              <w:t>NÚKIB</w:t>
            </w:r>
          </w:p>
        </w:tc>
        <w:tc>
          <w:tcPr>
            <w:tcW w:w="3071" w:type="dxa"/>
            <w:vAlign w:val="center"/>
          </w:tcPr>
          <w:p w14:paraId="7B2CDACA" w14:textId="77777777" w:rsidR="0096102C" w:rsidRDefault="0096102C" w:rsidP="00DE7430">
            <w:pPr>
              <w:pStyle w:val="tabulka-tucna"/>
            </w:pPr>
            <w:r>
              <w:t>nastaveno</w:t>
            </w:r>
          </w:p>
        </w:tc>
      </w:tr>
      <w:tr w:rsidR="0096102C" w14:paraId="2F6CAC72" w14:textId="77777777" w:rsidTr="00DE7430">
        <w:tc>
          <w:tcPr>
            <w:tcW w:w="3070" w:type="dxa"/>
            <w:vAlign w:val="center"/>
          </w:tcPr>
          <w:p w14:paraId="5FC6C14A" w14:textId="77777777" w:rsidR="0096102C" w:rsidRDefault="0096102C" w:rsidP="00DE7430">
            <w:pPr>
              <w:pStyle w:val="tabulka-normal"/>
            </w:pPr>
            <w:r>
              <w:t>---</w:t>
            </w:r>
          </w:p>
        </w:tc>
        <w:tc>
          <w:tcPr>
            <w:tcW w:w="3071" w:type="dxa"/>
            <w:vAlign w:val="center"/>
          </w:tcPr>
          <w:p w14:paraId="66F2167D" w14:textId="77777777" w:rsidR="0096102C" w:rsidRDefault="0096102C" w:rsidP="00DE7430">
            <w:pPr>
              <w:pStyle w:val="tabulka-normal"/>
            </w:pPr>
            <w:r>
              <w:t>Povoleno</w:t>
            </w:r>
            <w:r w:rsidRPr="003D1A75">
              <w:t xml:space="preserve"> / </w:t>
            </w:r>
            <w:r>
              <w:t>Zakázáno</w:t>
            </w:r>
          </w:p>
          <w:p w14:paraId="7055ABC0" w14:textId="77777777" w:rsidR="0096102C" w:rsidRDefault="0096102C" w:rsidP="00DE7430">
            <w:pPr>
              <w:pStyle w:val="tabulka-normal"/>
            </w:pPr>
            <w:r w:rsidRPr="005E220D">
              <w:t>(v souladu s bezpečnostní politikou IS)</w:t>
            </w:r>
          </w:p>
        </w:tc>
        <w:tc>
          <w:tcPr>
            <w:tcW w:w="3071" w:type="dxa"/>
            <w:vAlign w:val="center"/>
          </w:tcPr>
          <w:p w14:paraId="21AAC5A2" w14:textId="77777777" w:rsidR="0096102C" w:rsidRPr="00275C6C" w:rsidRDefault="0096102C" w:rsidP="00DE7430">
            <w:pPr>
              <w:pStyle w:val="tabulka-normal"/>
              <w:rPr>
                <w:i/>
              </w:rPr>
            </w:pPr>
            <w:r w:rsidRPr="006F2BEF">
              <w:rPr>
                <w:i/>
                <w:szCs w:val="20"/>
              </w:rPr>
              <w:t>Povoleno</w:t>
            </w:r>
          </w:p>
        </w:tc>
      </w:tr>
    </w:tbl>
    <w:p w14:paraId="77206E0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6A37933E" w14:textId="77777777" w:rsidTr="00DE7430">
        <w:tc>
          <w:tcPr>
            <w:tcW w:w="9212" w:type="dxa"/>
            <w:gridSpan w:val="3"/>
          </w:tcPr>
          <w:p w14:paraId="3229C980" w14:textId="77777777" w:rsidR="0096102C" w:rsidRDefault="0096102C" w:rsidP="00DE7430">
            <w:pPr>
              <w:pStyle w:val="Tabulkanadpis"/>
            </w:pPr>
            <w:r>
              <w:t>(T44) Páskové jednotky: Odepřít přístup pro zápis</w:t>
            </w:r>
          </w:p>
          <w:p w14:paraId="08240DF1" w14:textId="77777777" w:rsidR="0096102C" w:rsidRDefault="0096102C" w:rsidP="00DE7430">
            <w:pPr>
              <w:pStyle w:val="Tabulkanadpis"/>
            </w:pPr>
            <w:r>
              <w:t>Tape Drives: Deny write access</w:t>
            </w:r>
          </w:p>
        </w:tc>
      </w:tr>
      <w:tr w:rsidR="0096102C" w14:paraId="4BDC49CC" w14:textId="77777777" w:rsidTr="00DE7430">
        <w:tc>
          <w:tcPr>
            <w:tcW w:w="3070" w:type="dxa"/>
            <w:vAlign w:val="center"/>
          </w:tcPr>
          <w:p w14:paraId="7118904E" w14:textId="77777777" w:rsidR="0096102C" w:rsidRDefault="0096102C" w:rsidP="00DE7430">
            <w:pPr>
              <w:pStyle w:val="tabulka-tucna"/>
            </w:pPr>
            <w:r>
              <w:t>Default</w:t>
            </w:r>
          </w:p>
        </w:tc>
        <w:tc>
          <w:tcPr>
            <w:tcW w:w="3071" w:type="dxa"/>
            <w:vAlign w:val="center"/>
          </w:tcPr>
          <w:p w14:paraId="5664F7EC" w14:textId="77777777" w:rsidR="0096102C" w:rsidRDefault="0096102C" w:rsidP="00DE7430">
            <w:pPr>
              <w:pStyle w:val="tabulka-tucna"/>
            </w:pPr>
            <w:r>
              <w:t>NÚKIB</w:t>
            </w:r>
          </w:p>
        </w:tc>
        <w:tc>
          <w:tcPr>
            <w:tcW w:w="3071" w:type="dxa"/>
            <w:vAlign w:val="center"/>
          </w:tcPr>
          <w:p w14:paraId="7A87EEAD" w14:textId="77777777" w:rsidR="0096102C" w:rsidRDefault="0096102C" w:rsidP="00DE7430">
            <w:pPr>
              <w:pStyle w:val="tabulka-tucna"/>
            </w:pPr>
            <w:r>
              <w:t>nastaveno</w:t>
            </w:r>
          </w:p>
        </w:tc>
      </w:tr>
      <w:tr w:rsidR="0096102C" w14:paraId="4F9ACF4E" w14:textId="77777777" w:rsidTr="00DE7430">
        <w:tc>
          <w:tcPr>
            <w:tcW w:w="3070" w:type="dxa"/>
            <w:vAlign w:val="center"/>
          </w:tcPr>
          <w:p w14:paraId="5D080720" w14:textId="77777777" w:rsidR="0096102C" w:rsidRDefault="0096102C" w:rsidP="00DE7430">
            <w:pPr>
              <w:pStyle w:val="tabulka-normal"/>
            </w:pPr>
            <w:r>
              <w:t>---</w:t>
            </w:r>
          </w:p>
        </w:tc>
        <w:tc>
          <w:tcPr>
            <w:tcW w:w="3071" w:type="dxa"/>
            <w:vAlign w:val="center"/>
          </w:tcPr>
          <w:p w14:paraId="180645AC" w14:textId="77777777" w:rsidR="0096102C" w:rsidRDefault="0096102C" w:rsidP="00DE7430">
            <w:pPr>
              <w:pStyle w:val="tabulka-normal"/>
            </w:pPr>
            <w:r>
              <w:t>Povoleno</w:t>
            </w:r>
            <w:r w:rsidRPr="003D1A75">
              <w:t xml:space="preserve"> / </w:t>
            </w:r>
            <w:r>
              <w:t>Zakázáno</w:t>
            </w:r>
          </w:p>
          <w:p w14:paraId="43AB924E" w14:textId="77777777" w:rsidR="0096102C" w:rsidRDefault="0096102C" w:rsidP="00DE7430">
            <w:pPr>
              <w:pStyle w:val="tabulka-normal"/>
            </w:pPr>
            <w:r w:rsidRPr="005E220D">
              <w:t>(v souladu s bezpečnostní politikou IS)</w:t>
            </w:r>
          </w:p>
        </w:tc>
        <w:tc>
          <w:tcPr>
            <w:tcW w:w="3071" w:type="dxa"/>
            <w:vAlign w:val="center"/>
          </w:tcPr>
          <w:p w14:paraId="2818845E" w14:textId="77777777" w:rsidR="0096102C" w:rsidRPr="00275C6C" w:rsidRDefault="0096102C" w:rsidP="00DE7430">
            <w:pPr>
              <w:pStyle w:val="tabulka-normal"/>
              <w:rPr>
                <w:i/>
              </w:rPr>
            </w:pPr>
            <w:r w:rsidRPr="006F2BEF">
              <w:rPr>
                <w:i/>
                <w:szCs w:val="20"/>
              </w:rPr>
              <w:t>Povoleno</w:t>
            </w:r>
          </w:p>
        </w:tc>
      </w:tr>
    </w:tbl>
    <w:p w14:paraId="010FD648"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03B14E0" w14:textId="77777777" w:rsidTr="00DE7430">
        <w:tc>
          <w:tcPr>
            <w:tcW w:w="9212" w:type="dxa"/>
            <w:gridSpan w:val="3"/>
          </w:tcPr>
          <w:p w14:paraId="579C2DB2" w14:textId="77777777" w:rsidR="0096102C" w:rsidRDefault="0096102C" w:rsidP="00DE7430">
            <w:pPr>
              <w:pStyle w:val="Tabulkanadpis"/>
            </w:pPr>
            <w:r>
              <w:t>(T45) Zařízení WPD: Odepřít přístup ke čtení</w:t>
            </w:r>
          </w:p>
          <w:p w14:paraId="1D91DF95" w14:textId="77777777" w:rsidR="0096102C" w:rsidRDefault="0096102C" w:rsidP="00DE7430">
            <w:pPr>
              <w:pStyle w:val="Tabulkanadpis"/>
            </w:pPr>
            <w:r>
              <w:t>WPD Devices: Deny read access</w:t>
            </w:r>
          </w:p>
        </w:tc>
      </w:tr>
      <w:tr w:rsidR="0096102C" w14:paraId="48E77CF6" w14:textId="77777777" w:rsidTr="00DE7430">
        <w:tc>
          <w:tcPr>
            <w:tcW w:w="3070" w:type="dxa"/>
            <w:vAlign w:val="center"/>
          </w:tcPr>
          <w:p w14:paraId="759C7C43" w14:textId="77777777" w:rsidR="0096102C" w:rsidRDefault="0096102C" w:rsidP="00DE7430">
            <w:pPr>
              <w:pStyle w:val="tabulka-tucna"/>
            </w:pPr>
            <w:r>
              <w:t>Default</w:t>
            </w:r>
          </w:p>
        </w:tc>
        <w:tc>
          <w:tcPr>
            <w:tcW w:w="3071" w:type="dxa"/>
            <w:vAlign w:val="center"/>
          </w:tcPr>
          <w:p w14:paraId="0F57FA99" w14:textId="77777777" w:rsidR="0096102C" w:rsidRDefault="0096102C" w:rsidP="00DE7430">
            <w:pPr>
              <w:pStyle w:val="tabulka-tucna"/>
            </w:pPr>
            <w:r>
              <w:t>NÚKIB</w:t>
            </w:r>
          </w:p>
        </w:tc>
        <w:tc>
          <w:tcPr>
            <w:tcW w:w="3071" w:type="dxa"/>
            <w:vAlign w:val="center"/>
          </w:tcPr>
          <w:p w14:paraId="3D3582CB" w14:textId="77777777" w:rsidR="0096102C" w:rsidRDefault="0096102C" w:rsidP="00DE7430">
            <w:pPr>
              <w:pStyle w:val="tabulka-tucna"/>
            </w:pPr>
            <w:r>
              <w:t>nastaveno</w:t>
            </w:r>
          </w:p>
        </w:tc>
      </w:tr>
      <w:tr w:rsidR="0096102C" w14:paraId="2F711FFD" w14:textId="77777777" w:rsidTr="00DE7430">
        <w:tc>
          <w:tcPr>
            <w:tcW w:w="3070" w:type="dxa"/>
            <w:vAlign w:val="center"/>
          </w:tcPr>
          <w:p w14:paraId="73B1D3B0" w14:textId="77777777" w:rsidR="0096102C" w:rsidRDefault="0096102C" w:rsidP="00DE7430">
            <w:pPr>
              <w:pStyle w:val="tabulka-normal"/>
            </w:pPr>
            <w:r>
              <w:t>---</w:t>
            </w:r>
          </w:p>
        </w:tc>
        <w:tc>
          <w:tcPr>
            <w:tcW w:w="3071" w:type="dxa"/>
            <w:vAlign w:val="center"/>
          </w:tcPr>
          <w:p w14:paraId="0812FD7A" w14:textId="77777777" w:rsidR="0096102C" w:rsidRDefault="0096102C" w:rsidP="00DE7430">
            <w:pPr>
              <w:pStyle w:val="tabulka-normal"/>
            </w:pPr>
            <w:r w:rsidRPr="006C0BA1">
              <w:t>Povoleno</w:t>
            </w:r>
          </w:p>
        </w:tc>
        <w:tc>
          <w:tcPr>
            <w:tcW w:w="3071" w:type="dxa"/>
            <w:vAlign w:val="center"/>
          </w:tcPr>
          <w:p w14:paraId="5B92F295" w14:textId="77777777" w:rsidR="0096102C" w:rsidRPr="00275C6C" w:rsidRDefault="0096102C" w:rsidP="00DE7430">
            <w:pPr>
              <w:pStyle w:val="tabulka-normal"/>
              <w:rPr>
                <w:i/>
              </w:rPr>
            </w:pPr>
            <w:r w:rsidRPr="006F2BEF">
              <w:rPr>
                <w:i/>
                <w:szCs w:val="20"/>
              </w:rPr>
              <w:t>Povoleno</w:t>
            </w:r>
          </w:p>
        </w:tc>
      </w:tr>
    </w:tbl>
    <w:p w14:paraId="21E4E8EE"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C87ACA6" w14:textId="77777777" w:rsidTr="00DE7430">
        <w:tc>
          <w:tcPr>
            <w:tcW w:w="9212" w:type="dxa"/>
            <w:gridSpan w:val="3"/>
          </w:tcPr>
          <w:p w14:paraId="65C8B8E4" w14:textId="77777777" w:rsidR="0096102C" w:rsidRDefault="0096102C" w:rsidP="00DE7430">
            <w:pPr>
              <w:pStyle w:val="Tabulkanadpis"/>
            </w:pPr>
            <w:r>
              <w:t>(T46) Zařízení WPD: Odepřít přístup pro zápis</w:t>
            </w:r>
          </w:p>
          <w:p w14:paraId="6069F923" w14:textId="77777777" w:rsidR="0096102C" w:rsidRDefault="0096102C" w:rsidP="00DE7430">
            <w:pPr>
              <w:pStyle w:val="Tabulkanadpis"/>
            </w:pPr>
            <w:r>
              <w:t>WPD Devices: Deny write access</w:t>
            </w:r>
          </w:p>
        </w:tc>
      </w:tr>
      <w:tr w:rsidR="0096102C" w14:paraId="3C7023C3" w14:textId="77777777" w:rsidTr="00DE7430">
        <w:tc>
          <w:tcPr>
            <w:tcW w:w="3070" w:type="dxa"/>
            <w:vAlign w:val="center"/>
          </w:tcPr>
          <w:p w14:paraId="5BF73C96" w14:textId="77777777" w:rsidR="0096102C" w:rsidRDefault="0096102C" w:rsidP="00DE7430">
            <w:pPr>
              <w:pStyle w:val="tabulka-tucna"/>
            </w:pPr>
            <w:r>
              <w:t>Default</w:t>
            </w:r>
          </w:p>
        </w:tc>
        <w:tc>
          <w:tcPr>
            <w:tcW w:w="3071" w:type="dxa"/>
            <w:vAlign w:val="center"/>
          </w:tcPr>
          <w:p w14:paraId="36DC2FFE" w14:textId="77777777" w:rsidR="0096102C" w:rsidRDefault="0096102C" w:rsidP="00DE7430">
            <w:pPr>
              <w:pStyle w:val="tabulka-tucna"/>
            </w:pPr>
            <w:r>
              <w:t>NÚKIB</w:t>
            </w:r>
          </w:p>
        </w:tc>
        <w:tc>
          <w:tcPr>
            <w:tcW w:w="3071" w:type="dxa"/>
            <w:vAlign w:val="center"/>
          </w:tcPr>
          <w:p w14:paraId="3829F386" w14:textId="77777777" w:rsidR="0096102C" w:rsidRDefault="0096102C" w:rsidP="00DE7430">
            <w:pPr>
              <w:pStyle w:val="tabulka-tucna"/>
            </w:pPr>
            <w:r>
              <w:t>nastaveno</w:t>
            </w:r>
          </w:p>
        </w:tc>
      </w:tr>
      <w:tr w:rsidR="0096102C" w14:paraId="65B120D3" w14:textId="77777777" w:rsidTr="00DE7430">
        <w:tc>
          <w:tcPr>
            <w:tcW w:w="3070" w:type="dxa"/>
            <w:vAlign w:val="center"/>
          </w:tcPr>
          <w:p w14:paraId="3518BFA4" w14:textId="77777777" w:rsidR="0096102C" w:rsidRDefault="0096102C" w:rsidP="00DE7430">
            <w:pPr>
              <w:pStyle w:val="tabulka-normal"/>
            </w:pPr>
            <w:r>
              <w:t>---</w:t>
            </w:r>
          </w:p>
        </w:tc>
        <w:tc>
          <w:tcPr>
            <w:tcW w:w="3071" w:type="dxa"/>
            <w:vAlign w:val="center"/>
          </w:tcPr>
          <w:p w14:paraId="117CBB37" w14:textId="77777777" w:rsidR="0096102C" w:rsidRDefault="0096102C" w:rsidP="00DE7430">
            <w:pPr>
              <w:pStyle w:val="tabulka-normal"/>
            </w:pPr>
            <w:r w:rsidRPr="006C0BA1">
              <w:t>Povoleno</w:t>
            </w:r>
          </w:p>
        </w:tc>
        <w:tc>
          <w:tcPr>
            <w:tcW w:w="3071" w:type="dxa"/>
            <w:vAlign w:val="center"/>
          </w:tcPr>
          <w:p w14:paraId="7926EF24" w14:textId="77777777" w:rsidR="0096102C" w:rsidRPr="00275C6C" w:rsidRDefault="0096102C" w:rsidP="00DE7430">
            <w:pPr>
              <w:pStyle w:val="tabulka-normal"/>
              <w:rPr>
                <w:i/>
              </w:rPr>
            </w:pPr>
            <w:r w:rsidRPr="006F2BEF">
              <w:rPr>
                <w:i/>
                <w:szCs w:val="20"/>
              </w:rPr>
              <w:t>Povoleno</w:t>
            </w:r>
          </w:p>
        </w:tc>
      </w:tr>
    </w:tbl>
    <w:p w14:paraId="57453C75" w14:textId="77777777" w:rsidR="0096102C" w:rsidRDefault="0096102C" w:rsidP="0096102C">
      <w:pPr>
        <w:pStyle w:val="Normln-oddeleni-tabulky"/>
      </w:pPr>
    </w:p>
    <w:p w14:paraId="162D2D5F" w14:textId="77777777" w:rsidR="0096102C" w:rsidRDefault="0096102C" w:rsidP="0096102C">
      <w:pPr>
        <w:pStyle w:val="Normln-clanek"/>
      </w:pPr>
    </w:p>
    <w:p w14:paraId="5E325952" w14:textId="77777777" w:rsidR="0096102C" w:rsidRDefault="0096102C" w:rsidP="0096102C">
      <w:pPr>
        <w:pStyle w:val="Normln-nadpis"/>
      </w:pPr>
      <w:bookmarkStart w:id="330" w:name="_Toc209018203"/>
      <w:r>
        <w:t>Ruční nastavení restrikcí pro USB zařízení typu Mass Storage</w:t>
      </w:r>
      <w:bookmarkEnd w:id="330"/>
    </w:p>
    <w:p w14:paraId="4C998763" w14:textId="77777777" w:rsidR="0096102C" w:rsidRDefault="0096102C" w:rsidP="00922A56">
      <w:pPr>
        <w:pStyle w:val="Normln-odstavec-slovan"/>
      </w:pPr>
      <w:r>
        <w:t>Při aplikaci uvedeného postupu se použije freewarová utilita USBDeview od společnosti NirSoft (testováno s verzí USBDeview v2.75). Tato utilita poskytuje přehled o instalovaných a připojených USB zařízeních, včetně podrobných informací o jednotlivých zařízeních, jejich instalaci a posledním připojení.</w:t>
      </w:r>
    </w:p>
    <w:p w14:paraId="38EBD0AF" w14:textId="77777777" w:rsidR="0096102C" w:rsidRDefault="0096102C" w:rsidP="00922A56">
      <w:pPr>
        <w:pStyle w:val="Normln-odstavec-slovan"/>
      </w:pPr>
      <w:r>
        <w:t>Uvedené nastavení operačních systémů rodiny MS Windows umožňuje připojovat do informačního systému pouze zaregistrované USB nosiče. Tento postup byl otestován i pro případ, že se jedná o zařízení stejného typu, včetně verze firmware.</w:t>
      </w:r>
    </w:p>
    <w:p w14:paraId="49B19CBF" w14:textId="77777777" w:rsidR="0096102C" w:rsidRDefault="0096102C" w:rsidP="00922A56">
      <w:pPr>
        <w:pStyle w:val="Normln-odstavec-slovan"/>
      </w:pPr>
      <w:r>
        <w:t>Postup nastavení:</w:t>
      </w:r>
    </w:p>
    <w:p w14:paraId="3DD716B1" w14:textId="77777777" w:rsidR="0096102C" w:rsidRDefault="0096102C" w:rsidP="00922A56">
      <w:pPr>
        <w:pStyle w:val="Normln-odstavec-odrka"/>
      </w:pPr>
      <w:r>
        <w:t>zkontrolovat, že zásada (T26) Zakázat instalaci vyměnitelných zařízení je nastavena na hodnotu „Není nakonfigurováno“ nebo „Zakázáno“.</w:t>
      </w:r>
    </w:p>
    <w:p w14:paraId="7F8E4CD4" w14:textId="77777777" w:rsidR="0096102C" w:rsidRDefault="0096102C" w:rsidP="00922A56">
      <w:pPr>
        <w:pStyle w:val="Normln-odstavec-odrka"/>
      </w:pPr>
      <w:r>
        <w:t>odpojit všechny USB zařízení typu Mass Storage od USB portů,</w:t>
      </w:r>
    </w:p>
    <w:p w14:paraId="11265AA1" w14:textId="77777777" w:rsidR="0096102C" w:rsidRDefault="0096102C" w:rsidP="00922A56">
      <w:pPr>
        <w:pStyle w:val="Normln-odstavec-odrka"/>
      </w:pPr>
      <w:r>
        <w:t>odinstalovat všechny ovladače Mass Storage zařízení. Pro odinstalaci použít freewarovou utilitu USBDeview - pravým tlačítkem myši kliknout na příslušné zařízení a v menu vybrat volbu Uninstall Selected Devices.</w:t>
      </w:r>
    </w:p>
    <w:p w14:paraId="076F7E7A" w14:textId="77777777" w:rsidR="0096102C" w:rsidRDefault="0096102C" w:rsidP="00922A56">
      <w:pPr>
        <w:pStyle w:val="Normln-odstavec-odrka"/>
      </w:pPr>
      <w:r>
        <w:lastRenderedPageBreak/>
        <w:t>postupně připojit všechny evidované nosiče k USB portům (všechny, které mají být v informačním systému povoleny). Vždy počkat až proběhne instalace ovladače (nosič se načte v Průzkumníku systému Windows).</w:t>
      </w:r>
    </w:p>
    <w:p w14:paraId="5B53B355" w14:textId="77777777" w:rsidR="0096102C" w:rsidRDefault="0096102C" w:rsidP="00922A56">
      <w:pPr>
        <w:pStyle w:val="Normln-odstavec-odrka"/>
      </w:pPr>
      <w:r>
        <w:t>zásadu (T26) Zakázat instalaci vyměnitelných zařízení nastavit na hodnotu „Povoleno“.</w:t>
      </w:r>
    </w:p>
    <w:p w14:paraId="3513B9BE" w14:textId="77777777" w:rsidR="0096102C" w:rsidRDefault="0096102C" w:rsidP="0096102C">
      <w:pPr>
        <w:pStyle w:val="Normln-clanek"/>
      </w:pPr>
    </w:p>
    <w:p w14:paraId="50C97D26" w14:textId="77777777" w:rsidR="0096102C" w:rsidRDefault="0096102C" w:rsidP="0096102C">
      <w:pPr>
        <w:pStyle w:val="Normln-nadpis"/>
      </w:pPr>
      <w:bookmarkStart w:id="331" w:name="_Toc209018204"/>
      <w:r>
        <w:t>Automatické nastavení restrikcí pro USB zařízení typu Mass Storage</w:t>
      </w:r>
      <w:bookmarkEnd w:id="331"/>
    </w:p>
    <w:p w14:paraId="5CD2ED73" w14:textId="77777777" w:rsidR="0096102C" w:rsidRDefault="0096102C" w:rsidP="00922A56">
      <w:pPr>
        <w:pStyle w:val="Normln-odstavec-slovan"/>
      </w:pPr>
      <w:r>
        <w:t>Nástroj AuTo4SeSe umožňuje nastavení restrikcí pro USB zařízení typu Mass Storage.</w:t>
      </w:r>
    </w:p>
    <w:p w14:paraId="22EC3C08" w14:textId="77777777" w:rsidR="0096102C" w:rsidRDefault="0096102C" w:rsidP="00922A56">
      <w:pPr>
        <w:pStyle w:val="Normln-odstavec-slovan"/>
      </w:pPr>
      <w:r>
        <w:t>Nástroj zajistí automatické odinstalování dříve použitých USB zařízení typu Mass Storage a pak umožní postupnou instalaci nových.</w:t>
      </w:r>
    </w:p>
    <w:p w14:paraId="5BC7BDEB" w14:textId="77777777" w:rsidR="0096102C" w:rsidRDefault="0096102C" w:rsidP="00922A56">
      <w:pPr>
        <w:pStyle w:val="Normln-odstavec-slovan"/>
      </w:pPr>
      <w:r>
        <w:t>Nástroj umožňuje i přidávání nových USB zařízení typu Mass Storage bez odinstalování již nainstalovaných.</w:t>
      </w:r>
    </w:p>
    <w:p w14:paraId="18CDD75C" w14:textId="77777777" w:rsidR="0096102C" w:rsidRDefault="0096102C" w:rsidP="0096102C">
      <w:pPr>
        <w:pStyle w:val="Normln-clanek"/>
      </w:pPr>
    </w:p>
    <w:p w14:paraId="2BCBA8FC" w14:textId="77777777" w:rsidR="0096102C" w:rsidRDefault="0096102C" w:rsidP="0096102C">
      <w:pPr>
        <w:pStyle w:val="Normln-nadpis"/>
      </w:pPr>
      <w:bookmarkStart w:id="332" w:name="_Toc507631"/>
      <w:bookmarkStart w:id="333" w:name="_Toc209018205"/>
      <w:r>
        <w:t>Systém / Obnovení</w:t>
      </w:r>
      <w:bookmarkEnd w:id="332"/>
      <w:bookmarkEnd w:id="333"/>
    </w:p>
    <w:p w14:paraId="3F1E86BE" w14:textId="77777777" w:rsidR="0096102C" w:rsidRPr="00FB5ACD" w:rsidRDefault="0096102C" w:rsidP="0096102C">
      <w:pPr>
        <w:pStyle w:val="Normln-nadpis"/>
      </w:pPr>
      <w:r>
        <w:t xml:space="preserve">      </w:t>
      </w:r>
      <w:bookmarkStart w:id="334" w:name="_Toc507632"/>
      <w:bookmarkStart w:id="335" w:name="_Toc209018206"/>
      <w:r>
        <w:t>System / Recovery</w:t>
      </w:r>
      <w:bookmarkEnd w:id="334"/>
      <w:bookmarkEnd w:id="335"/>
    </w:p>
    <w:p w14:paraId="1123ED89"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BCC139B" w14:textId="77777777" w:rsidTr="00DE7430">
        <w:tc>
          <w:tcPr>
            <w:tcW w:w="9212" w:type="dxa"/>
            <w:gridSpan w:val="3"/>
          </w:tcPr>
          <w:p w14:paraId="2A5C5153" w14:textId="77777777" w:rsidR="0096102C" w:rsidRDefault="0096102C" w:rsidP="00DE7430">
            <w:pPr>
              <w:pStyle w:val="Tabulkanadpis"/>
            </w:pPr>
            <w:r>
              <w:t>(T47) Povolit obnovení systému do výchozího stavu</w:t>
            </w:r>
          </w:p>
          <w:p w14:paraId="32A8AB9A" w14:textId="77777777" w:rsidR="0096102C" w:rsidRDefault="0096102C" w:rsidP="00DE7430">
            <w:pPr>
              <w:pStyle w:val="Tabulkanadpis"/>
            </w:pPr>
            <w:r>
              <w:t>Allow restore of systém to default state</w:t>
            </w:r>
          </w:p>
        </w:tc>
      </w:tr>
      <w:tr w:rsidR="0096102C" w14:paraId="0BDC2C61" w14:textId="77777777" w:rsidTr="00DE7430">
        <w:tc>
          <w:tcPr>
            <w:tcW w:w="3070" w:type="dxa"/>
            <w:vAlign w:val="center"/>
          </w:tcPr>
          <w:p w14:paraId="2F18E0ED" w14:textId="77777777" w:rsidR="0096102C" w:rsidRDefault="0096102C" w:rsidP="00DE7430">
            <w:pPr>
              <w:pStyle w:val="tabulka-tucna"/>
            </w:pPr>
            <w:r>
              <w:t>Default</w:t>
            </w:r>
          </w:p>
        </w:tc>
        <w:tc>
          <w:tcPr>
            <w:tcW w:w="3071" w:type="dxa"/>
            <w:vAlign w:val="center"/>
          </w:tcPr>
          <w:p w14:paraId="68799FBD" w14:textId="77777777" w:rsidR="0096102C" w:rsidRDefault="0096102C" w:rsidP="00DE7430">
            <w:pPr>
              <w:pStyle w:val="tabulka-tucna"/>
            </w:pPr>
            <w:r>
              <w:t>NÚKIB</w:t>
            </w:r>
          </w:p>
        </w:tc>
        <w:tc>
          <w:tcPr>
            <w:tcW w:w="3071" w:type="dxa"/>
            <w:vAlign w:val="center"/>
          </w:tcPr>
          <w:p w14:paraId="1CF205FB" w14:textId="77777777" w:rsidR="0096102C" w:rsidRDefault="0096102C" w:rsidP="00DE7430">
            <w:pPr>
              <w:pStyle w:val="tabulka-tucna"/>
            </w:pPr>
            <w:r>
              <w:t>nastaveno</w:t>
            </w:r>
          </w:p>
        </w:tc>
      </w:tr>
      <w:tr w:rsidR="0096102C" w14:paraId="760F166F" w14:textId="77777777" w:rsidTr="00DE7430">
        <w:tc>
          <w:tcPr>
            <w:tcW w:w="3070" w:type="dxa"/>
            <w:vAlign w:val="center"/>
          </w:tcPr>
          <w:p w14:paraId="189F2F93" w14:textId="77777777" w:rsidR="0096102C" w:rsidRDefault="0096102C" w:rsidP="00DE7430">
            <w:pPr>
              <w:pStyle w:val="tabulka-normal"/>
            </w:pPr>
            <w:r>
              <w:t>---</w:t>
            </w:r>
          </w:p>
        </w:tc>
        <w:tc>
          <w:tcPr>
            <w:tcW w:w="3071" w:type="dxa"/>
            <w:vAlign w:val="center"/>
          </w:tcPr>
          <w:p w14:paraId="2DF0E5EE" w14:textId="77777777" w:rsidR="0096102C" w:rsidRDefault="0096102C" w:rsidP="00DE7430">
            <w:pPr>
              <w:pStyle w:val="tabulka-normal"/>
            </w:pPr>
            <w:r w:rsidRPr="006C0BA1">
              <w:t>Zakázáno</w:t>
            </w:r>
          </w:p>
        </w:tc>
        <w:tc>
          <w:tcPr>
            <w:tcW w:w="3071" w:type="dxa"/>
            <w:vAlign w:val="center"/>
          </w:tcPr>
          <w:p w14:paraId="0DB1B8E6" w14:textId="77777777" w:rsidR="0096102C" w:rsidRPr="00EA4E46" w:rsidRDefault="0096102C" w:rsidP="00DE7430">
            <w:pPr>
              <w:pStyle w:val="tabulka-normal"/>
              <w:rPr>
                <w:i/>
              </w:rPr>
            </w:pPr>
            <w:r w:rsidRPr="00EA4E46">
              <w:rPr>
                <w:i/>
              </w:rPr>
              <w:t>Zakázáno</w:t>
            </w:r>
          </w:p>
        </w:tc>
      </w:tr>
    </w:tbl>
    <w:p w14:paraId="3BDC9A15" w14:textId="77777777" w:rsidR="0096102C" w:rsidRDefault="0096102C" w:rsidP="0096102C">
      <w:pPr>
        <w:pStyle w:val="Normln-oddeleni-tabulky"/>
      </w:pPr>
    </w:p>
    <w:p w14:paraId="190FF7EA" w14:textId="77777777" w:rsidR="0096102C" w:rsidRDefault="0096102C" w:rsidP="0096102C">
      <w:pPr>
        <w:pStyle w:val="Normln-clanek"/>
      </w:pPr>
    </w:p>
    <w:p w14:paraId="14A68F26" w14:textId="77777777" w:rsidR="0096102C" w:rsidRDefault="0096102C" w:rsidP="0096102C">
      <w:pPr>
        <w:pStyle w:val="Normln-nadpis"/>
      </w:pPr>
      <w:bookmarkStart w:id="336" w:name="_Toc507633"/>
      <w:bookmarkStart w:id="337" w:name="_Toc209018207"/>
      <w:r>
        <w:t>Systém / Obnovení systému</w:t>
      </w:r>
      <w:bookmarkEnd w:id="336"/>
      <w:bookmarkEnd w:id="337"/>
    </w:p>
    <w:p w14:paraId="54CE4EB0" w14:textId="77777777" w:rsidR="0096102C" w:rsidRPr="00FB5ACD" w:rsidRDefault="0096102C" w:rsidP="0096102C">
      <w:pPr>
        <w:pStyle w:val="Normln-nadpis"/>
      </w:pPr>
      <w:r>
        <w:t xml:space="preserve">      </w:t>
      </w:r>
      <w:bookmarkStart w:id="338" w:name="_Toc507634"/>
      <w:bookmarkStart w:id="339" w:name="_Toc209018208"/>
      <w:r>
        <w:t>System / System Restore</w:t>
      </w:r>
      <w:bookmarkEnd w:id="338"/>
      <w:bookmarkEnd w:id="339"/>
    </w:p>
    <w:p w14:paraId="09ADA46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EE3AA3E" w14:textId="77777777" w:rsidTr="00DE7430">
        <w:tc>
          <w:tcPr>
            <w:tcW w:w="9212" w:type="dxa"/>
            <w:gridSpan w:val="3"/>
          </w:tcPr>
          <w:p w14:paraId="65881366" w14:textId="77777777" w:rsidR="0096102C" w:rsidRDefault="0096102C" w:rsidP="00DE7430">
            <w:pPr>
              <w:pStyle w:val="Tabulkanadpis"/>
            </w:pPr>
            <w:r>
              <w:t>(T48) Vypnout konfiguraci</w:t>
            </w:r>
          </w:p>
          <w:p w14:paraId="305D1B0E" w14:textId="77777777" w:rsidR="0096102C" w:rsidRDefault="0096102C" w:rsidP="00DE7430">
            <w:pPr>
              <w:pStyle w:val="Tabulkanadpis"/>
            </w:pPr>
            <w:r>
              <w:t>Turn off Configuration</w:t>
            </w:r>
          </w:p>
        </w:tc>
      </w:tr>
      <w:tr w:rsidR="0096102C" w14:paraId="7571D73C" w14:textId="77777777" w:rsidTr="00DE7430">
        <w:tc>
          <w:tcPr>
            <w:tcW w:w="3070" w:type="dxa"/>
            <w:vAlign w:val="center"/>
          </w:tcPr>
          <w:p w14:paraId="7F071BA2" w14:textId="77777777" w:rsidR="0096102C" w:rsidRDefault="0096102C" w:rsidP="00DE7430">
            <w:pPr>
              <w:pStyle w:val="tabulka-tucna"/>
            </w:pPr>
            <w:r>
              <w:t>Default</w:t>
            </w:r>
          </w:p>
        </w:tc>
        <w:tc>
          <w:tcPr>
            <w:tcW w:w="3071" w:type="dxa"/>
            <w:vAlign w:val="center"/>
          </w:tcPr>
          <w:p w14:paraId="4EBC13A8" w14:textId="77777777" w:rsidR="0096102C" w:rsidRDefault="0096102C" w:rsidP="00DE7430">
            <w:pPr>
              <w:pStyle w:val="tabulka-tucna"/>
            </w:pPr>
            <w:r>
              <w:t>NÚKIB</w:t>
            </w:r>
          </w:p>
        </w:tc>
        <w:tc>
          <w:tcPr>
            <w:tcW w:w="3071" w:type="dxa"/>
            <w:vAlign w:val="center"/>
          </w:tcPr>
          <w:p w14:paraId="204AECF9" w14:textId="77777777" w:rsidR="0096102C" w:rsidRDefault="0096102C" w:rsidP="00DE7430">
            <w:pPr>
              <w:pStyle w:val="tabulka-tucna"/>
            </w:pPr>
            <w:r>
              <w:t>nastaveno</w:t>
            </w:r>
          </w:p>
        </w:tc>
      </w:tr>
      <w:tr w:rsidR="0096102C" w14:paraId="1F773778" w14:textId="77777777" w:rsidTr="00DE7430">
        <w:tc>
          <w:tcPr>
            <w:tcW w:w="3070" w:type="dxa"/>
            <w:vAlign w:val="center"/>
          </w:tcPr>
          <w:p w14:paraId="2B5AFD47" w14:textId="77777777" w:rsidR="0096102C" w:rsidRDefault="0096102C" w:rsidP="00DE7430">
            <w:pPr>
              <w:pStyle w:val="tabulka-normal"/>
            </w:pPr>
            <w:r>
              <w:t>---</w:t>
            </w:r>
          </w:p>
        </w:tc>
        <w:tc>
          <w:tcPr>
            <w:tcW w:w="3071" w:type="dxa"/>
            <w:vAlign w:val="center"/>
          </w:tcPr>
          <w:p w14:paraId="5CB35699" w14:textId="77777777" w:rsidR="0096102C" w:rsidRDefault="0096102C" w:rsidP="00DE7430">
            <w:pPr>
              <w:pStyle w:val="tabulka-normal"/>
            </w:pPr>
            <w:r w:rsidRPr="006C0BA1">
              <w:t>Povoleno</w:t>
            </w:r>
          </w:p>
        </w:tc>
        <w:tc>
          <w:tcPr>
            <w:tcW w:w="3071" w:type="dxa"/>
            <w:vAlign w:val="center"/>
          </w:tcPr>
          <w:p w14:paraId="670E0232" w14:textId="77777777" w:rsidR="0096102C" w:rsidRPr="00EA4E46" w:rsidRDefault="0096102C" w:rsidP="00DE7430">
            <w:pPr>
              <w:pStyle w:val="tabulka-normal"/>
              <w:rPr>
                <w:i/>
              </w:rPr>
            </w:pPr>
            <w:r w:rsidRPr="00EA4E46">
              <w:rPr>
                <w:i/>
              </w:rPr>
              <w:t>Povoleno</w:t>
            </w:r>
          </w:p>
        </w:tc>
      </w:tr>
    </w:tbl>
    <w:p w14:paraId="3B97C15F"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38D0D04" w14:textId="77777777" w:rsidTr="00DE7430">
        <w:tc>
          <w:tcPr>
            <w:tcW w:w="9212" w:type="dxa"/>
            <w:gridSpan w:val="3"/>
          </w:tcPr>
          <w:p w14:paraId="47E23DFE" w14:textId="77777777" w:rsidR="0096102C" w:rsidRDefault="0096102C" w:rsidP="00DE7430">
            <w:pPr>
              <w:pStyle w:val="Tabulkanadpis"/>
            </w:pPr>
            <w:r>
              <w:t>(T49) Vypnout nástroj Obnovení systému</w:t>
            </w:r>
          </w:p>
          <w:p w14:paraId="4D710301" w14:textId="77777777" w:rsidR="0096102C" w:rsidRDefault="0096102C" w:rsidP="00DE7430">
            <w:pPr>
              <w:pStyle w:val="Tabulkanadpis"/>
            </w:pPr>
            <w:r>
              <w:t>Turn off System Restore</w:t>
            </w:r>
          </w:p>
        </w:tc>
      </w:tr>
      <w:tr w:rsidR="0096102C" w14:paraId="25E7C1F8" w14:textId="77777777" w:rsidTr="00DE7430">
        <w:tc>
          <w:tcPr>
            <w:tcW w:w="3070" w:type="dxa"/>
            <w:vAlign w:val="center"/>
          </w:tcPr>
          <w:p w14:paraId="55390926" w14:textId="77777777" w:rsidR="0096102C" w:rsidRDefault="0096102C" w:rsidP="00DE7430">
            <w:pPr>
              <w:pStyle w:val="tabulka-tucna"/>
            </w:pPr>
            <w:r>
              <w:t>Default</w:t>
            </w:r>
          </w:p>
        </w:tc>
        <w:tc>
          <w:tcPr>
            <w:tcW w:w="3071" w:type="dxa"/>
            <w:vAlign w:val="center"/>
          </w:tcPr>
          <w:p w14:paraId="0820E793" w14:textId="77777777" w:rsidR="0096102C" w:rsidRDefault="0096102C" w:rsidP="00DE7430">
            <w:pPr>
              <w:pStyle w:val="tabulka-tucna"/>
            </w:pPr>
            <w:r>
              <w:t>NÚKIB</w:t>
            </w:r>
          </w:p>
        </w:tc>
        <w:tc>
          <w:tcPr>
            <w:tcW w:w="3071" w:type="dxa"/>
            <w:vAlign w:val="center"/>
          </w:tcPr>
          <w:p w14:paraId="7160B409" w14:textId="77777777" w:rsidR="0096102C" w:rsidRDefault="0096102C" w:rsidP="00DE7430">
            <w:pPr>
              <w:pStyle w:val="tabulka-tucna"/>
            </w:pPr>
            <w:r>
              <w:t>nastaveno</w:t>
            </w:r>
          </w:p>
        </w:tc>
      </w:tr>
      <w:tr w:rsidR="0096102C" w14:paraId="246077D4" w14:textId="77777777" w:rsidTr="00DE7430">
        <w:tc>
          <w:tcPr>
            <w:tcW w:w="3070" w:type="dxa"/>
            <w:vAlign w:val="center"/>
          </w:tcPr>
          <w:p w14:paraId="470914F2" w14:textId="77777777" w:rsidR="0096102C" w:rsidRDefault="0096102C" w:rsidP="00DE7430">
            <w:pPr>
              <w:pStyle w:val="tabulka-normal"/>
            </w:pPr>
            <w:r>
              <w:t>---</w:t>
            </w:r>
          </w:p>
        </w:tc>
        <w:tc>
          <w:tcPr>
            <w:tcW w:w="3071" w:type="dxa"/>
            <w:vAlign w:val="center"/>
          </w:tcPr>
          <w:p w14:paraId="42755730" w14:textId="77777777" w:rsidR="0096102C" w:rsidRDefault="0096102C" w:rsidP="00DE7430">
            <w:pPr>
              <w:pStyle w:val="tabulka-normal"/>
            </w:pPr>
            <w:r w:rsidRPr="006C0BA1">
              <w:t>Povoleno</w:t>
            </w:r>
          </w:p>
        </w:tc>
        <w:tc>
          <w:tcPr>
            <w:tcW w:w="3071" w:type="dxa"/>
            <w:vAlign w:val="center"/>
          </w:tcPr>
          <w:p w14:paraId="2A9EAD06" w14:textId="77777777" w:rsidR="0096102C" w:rsidRPr="00275C6C" w:rsidRDefault="0096102C" w:rsidP="00DE7430">
            <w:pPr>
              <w:pStyle w:val="tabulka-normal"/>
              <w:rPr>
                <w:i/>
              </w:rPr>
            </w:pPr>
            <w:r w:rsidRPr="00EA4E46">
              <w:rPr>
                <w:i/>
              </w:rPr>
              <w:t>Povoleno</w:t>
            </w:r>
          </w:p>
        </w:tc>
      </w:tr>
    </w:tbl>
    <w:p w14:paraId="23E1BFC8" w14:textId="34D903B2" w:rsidR="006D3FED" w:rsidRDefault="006D3FED" w:rsidP="0096102C">
      <w:pPr>
        <w:pStyle w:val="Normln-oddeleni-tabulky"/>
      </w:pPr>
    </w:p>
    <w:p w14:paraId="046F9411" w14:textId="77777777" w:rsidR="006D3FED" w:rsidRDefault="006D3FED">
      <w:pPr>
        <w:spacing w:before="0" w:after="200"/>
        <w:jc w:val="left"/>
        <w:rPr>
          <w:sz w:val="16"/>
        </w:rPr>
      </w:pPr>
      <w:r>
        <w:br w:type="page"/>
      </w:r>
    </w:p>
    <w:p w14:paraId="2687253D" w14:textId="77777777" w:rsidR="0096102C" w:rsidRDefault="0096102C" w:rsidP="0096102C">
      <w:pPr>
        <w:pStyle w:val="Normln-clanek"/>
      </w:pPr>
    </w:p>
    <w:p w14:paraId="29AC56E0" w14:textId="77777777" w:rsidR="0096102C" w:rsidRDefault="0096102C" w:rsidP="0096102C">
      <w:pPr>
        <w:pStyle w:val="Normln-nadpis"/>
      </w:pPr>
      <w:bookmarkStart w:id="340" w:name="_Toc507635"/>
      <w:bookmarkStart w:id="341" w:name="_Toc209018209"/>
      <w:r>
        <w:t>Ovládací panely / Přizpůsobení</w:t>
      </w:r>
      <w:bookmarkEnd w:id="340"/>
      <w:bookmarkEnd w:id="341"/>
    </w:p>
    <w:p w14:paraId="538D8E50" w14:textId="77777777" w:rsidR="0096102C" w:rsidRPr="00FB5ACD" w:rsidRDefault="0096102C" w:rsidP="0096102C">
      <w:pPr>
        <w:pStyle w:val="Normln-nadpis"/>
      </w:pPr>
      <w:r>
        <w:t xml:space="preserve">        </w:t>
      </w:r>
      <w:bookmarkStart w:id="342" w:name="_Toc507636"/>
      <w:bookmarkStart w:id="343" w:name="_Toc209018210"/>
      <w:r>
        <w:t>Control Panel / Personalization</w:t>
      </w:r>
      <w:bookmarkEnd w:id="342"/>
      <w:bookmarkEnd w:id="343"/>
    </w:p>
    <w:p w14:paraId="78998314"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74E84FDF" w14:textId="77777777" w:rsidTr="00DE7430">
        <w:tc>
          <w:tcPr>
            <w:tcW w:w="9212" w:type="dxa"/>
            <w:gridSpan w:val="3"/>
          </w:tcPr>
          <w:p w14:paraId="3446854F" w14:textId="77777777" w:rsidR="0096102C" w:rsidRDefault="0096102C" w:rsidP="00DE7430">
            <w:pPr>
              <w:pStyle w:val="Tabulkanadpis"/>
            </w:pPr>
            <w:r>
              <w:t>(T50) Nezobrazovat zamykací obrazovku</w:t>
            </w:r>
            <w:r>
              <w:tab/>
            </w:r>
          </w:p>
          <w:p w14:paraId="10750909" w14:textId="77777777" w:rsidR="0096102C" w:rsidRDefault="0096102C" w:rsidP="00DE7430">
            <w:pPr>
              <w:pStyle w:val="Tabulkanadpis"/>
            </w:pPr>
            <w:r>
              <w:t>Do not display the lock screen</w:t>
            </w:r>
          </w:p>
        </w:tc>
      </w:tr>
      <w:tr w:rsidR="0096102C" w14:paraId="52D4464C" w14:textId="77777777" w:rsidTr="00DE7430">
        <w:tc>
          <w:tcPr>
            <w:tcW w:w="3070" w:type="dxa"/>
            <w:vAlign w:val="center"/>
          </w:tcPr>
          <w:p w14:paraId="0F4D014C" w14:textId="77777777" w:rsidR="0096102C" w:rsidRDefault="0096102C" w:rsidP="00DE7430">
            <w:pPr>
              <w:pStyle w:val="tabulka-tucna"/>
            </w:pPr>
            <w:r>
              <w:t>Default</w:t>
            </w:r>
          </w:p>
        </w:tc>
        <w:tc>
          <w:tcPr>
            <w:tcW w:w="3071" w:type="dxa"/>
            <w:vAlign w:val="center"/>
          </w:tcPr>
          <w:p w14:paraId="183767A6" w14:textId="77777777" w:rsidR="0096102C" w:rsidRDefault="0096102C" w:rsidP="00DE7430">
            <w:pPr>
              <w:pStyle w:val="tabulka-tucna"/>
            </w:pPr>
            <w:r>
              <w:t>NÚKIB</w:t>
            </w:r>
          </w:p>
        </w:tc>
        <w:tc>
          <w:tcPr>
            <w:tcW w:w="3071" w:type="dxa"/>
            <w:vAlign w:val="center"/>
          </w:tcPr>
          <w:p w14:paraId="20901722" w14:textId="77777777" w:rsidR="0096102C" w:rsidRDefault="0096102C" w:rsidP="00DE7430">
            <w:pPr>
              <w:pStyle w:val="tabulka-tucna"/>
            </w:pPr>
            <w:r>
              <w:t>nastaveno</w:t>
            </w:r>
          </w:p>
        </w:tc>
      </w:tr>
      <w:tr w:rsidR="0096102C" w14:paraId="1F88A4C2" w14:textId="77777777" w:rsidTr="00DE7430">
        <w:tc>
          <w:tcPr>
            <w:tcW w:w="3070" w:type="dxa"/>
            <w:vAlign w:val="center"/>
          </w:tcPr>
          <w:p w14:paraId="3499AE5F" w14:textId="77777777" w:rsidR="0096102C" w:rsidRDefault="0096102C" w:rsidP="00DE7430">
            <w:pPr>
              <w:pStyle w:val="tabulka-normal"/>
            </w:pPr>
            <w:r>
              <w:t>---</w:t>
            </w:r>
          </w:p>
        </w:tc>
        <w:tc>
          <w:tcPr>
            <w:tcW w:w="3071" w:type="dxa"/>
            <w:vAlign w:val="center"/>
          </w:tcPr>
          <w:p w14:paraId="06C34769" w14:textId="77777777" w:rsidR="0096102C" w:rsidRDefault="0096102C" w:rsidP="00DE7430">
            <w:pPr>
              <w:pStyle w:val="tabulka-normal"/>
            </w:pPr>
            <w:r w:rsidRPr="006C0BA1">
              <w:t>Povoleno</w:t>
            </w:r>
          </w:p>
        </w:tc>
        <w:tc>
          <w:tcPr>
            <w:tcW w:w="3071" w:type="dxa"/>
            <w:vAlign w:val="center"/>
          </w:tcPr>
          <w:p w14:paraId="0C9732E8" w14:textId="77777777" w:rsidR="0096102C" w:rsidRPr="00EA4E46" w:rsidRDefault="0096102C" w:rsidP="00DE7430">
            <w:pPr>
              <w:pStyle w:val="tabulka-normal"/>
              <w:rPr>
                <w:i/>
              </w:rPr>
            </w:pPr>
            <w:r w:rsidRPr="00EA4E46">
              <w:rPr>
                <w:i/>
              </w:rPr>
              <w:t>Povoleno</w:t>
            </w:r>
          </w:p>
        </w:tc>
      </w:tr>
    </w:tbl>
    <w:p w14:paraId="58255BF9" w14:textId="77777777" w:rsidR="0096102C" w:rsidRDefault="0096102C" w:rsidP="0096102C">
      <w:pPr>
        <w:pStyle w:val="Normln-oddeleni-tabulky"/>
      </w:pPr>
    </w:p>
    <w:p w14:paraId="2C4653D2"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697AA1DD" w14:textId="77777777" w:rsidTr="00DE7430">
        <w:tc>
          <w:tcPr>
            <w:tcW w:w="9212" w:type="dxa"/>
            <w:gridSpan w:val="3"/>
          </w:tcPr>
          <w:p w14:paraId="210A7C81" w14:textId="77777777" w:rsidR="0096102C" w:rsidRDefault="0096102C" w:rsidP="00DE7430">
            <w:pPr>
              <w:pStyle w:val="Tabulkanadpis"/>
            </w:pPr>
            <w:r>
              <w:t>(T51) Bránit povolení kamery na zamykací obrazovce</w:t>
            </w:r>
          </w:p>
          <w:p w14:paraId="2A5712D8" w14:textId="77777777" w:rsidR="0096102C" w:rsidRDefault="0096102C" w:rsidP="00DE7430">
            <w:pPr>
              <w:pStyle w:val="Tabulkanadpis"/>
            </w:pPr>
            <w:r>
              <w:t>Prevent enabling lock screen camera</w:t>
            </w:r>
          </w:p>
        </w:tc>
      </w:tr>
      <w:tr w:rsidR="0096102C" w14:paraId="450E736B" w14:textId="77777777" w:rsidTr="00DE7430">
        <w:tc>
          <w:tcPr>
            <w:tcW w:w="3070" w:type="dxa"/>
            <w:vAlign w:val="center"/>
          </w:tcPr>
          <w:p w14:paraId="20A07A5F" w14:textId="77777777" w:rsidR="0096102C" w:rsidRDefault="0096102C" w:rsidP="00DE7430">
            <w:pPr>
              <w:pStyle w:val="tabulka-tucna"/>
            </w:pPr>
            <w:r>
              <w:t>Default</w:t>
            </w:r>
          </w:p>
        </w:tc>
        <w:tc>
          <w:tcPr>
            <w:tcW w:w="3071" w:type="dxa"/>
            <w:vAlign w:val="center"/>
          </w:tcPr>
          <w:p w14:paraId="4783553E" w14:textId="77777777" w:rsidR="0096102C" w:rsidRDefault="0096102C" w:rsidP="00DE7430">
            <w:pPr>
              <w:pStyle w:val="tabulka-tucna"/>
            </w:pPr>
            <w:r>
              <w:t>NÚKIB</w:t>
            </w:r>
          </w:p>
        </w:tc>
        <w:tc>
          <w:tcPr>
            <w:tcW w:w="3071" w:type="dxa"/>
            <w:vAlign w:val="center"/>
          </w:tcPr>
          <w:p w14:paraId="146A1759" w14:textId="77777777" w:rsidR="0096102C" w:rsidRDefault="0096102C" w:rsidP="00DE7430">
            <w:pPr>
              <w:pStyle w:val="tabulka-tucna"/>
            </w:pPr>
            <w:r>
              <w:t>nastaveno</w:t>
            </w:r>
          </w:p>
        </w:tc>
      </w:tr>
      <w:tr w:rsidR="0096102C" w14:paraId="4187F1B9" w14:textId="77777777" w:rsidTr="00DE7430">
        <w:tc>
          <w:tcPr>
            <w:tcW w:w="3070" w:type="dxa"/>
            <w:vAlign w:val="center"/>
          </w:tcPr>
          <w:p w14:paraId="566EB1A7" w14:textId="77777777" w:rsidR="0096102C" w:rsidRDefault="0096102C" w:rsidP="00DE7430">
            <w:pPr>
              <w:pStyle w:val="tabulka-normal"/>
            </w:pPr>
            <w:r>
              <w:t>---</w:t>
            </w:r>
          </w:p>
        </w:tc>
        <w:tc>
          <w:tcPr>
            <w:tcW w:w="3071" w:type="dxa"/>
            <w:vAlign w:val="center"/>
          </w:tcPr>
          <w:p w14:paraId="6FA22F14" w14:textId="77777777" w:rsidR="0096102C" w:rsidRDefault="0096102C" w:rsidP="00DE7430">
            <w:pPr>
              <w:pStyle w:val="tabulka-normal"/>
            </w:pPr>
            <w:r w:rsidRPr="006C0BA1">
              <w:t>Povoleno</w:t>
            </w:r>
          </w:p>
        </w:tc>
        <w:tc>
          <w:tcPr>
            <w:tcW w:w="3071" w:type="dxa"/>
            <w:vAlign w:val="center"/>
          </w:tcPr>
          <w:p w14:paraId="3BF5032F" w14:textId="77777777" w:rsidR="0096102C" w:rsidRPr="00EA4E46" w:rsidRDefault="0096102C" w:rsidP="00DE7430">
            <w:pPr>
              <w:pStyle w:val="tabulka-normal"/>
              <w:rPr>
                <w:i/>
              </w:rPr>
            </w:pPr>
            <w:r w:rsidRPr="00EA4E46">
              <w:rPr>
                <w:i/>
              </w:rPr>
              <w:t>Povoleno</w:t>
            </w:r>
          </w:p>
        </w:tc>
      </w:tr>
    </w:tbl>
    <w:p w14:paraId="17512345" w14:textId="77777777" w:rsidR="0096102C" w:rsidRDefault="0096102C" w:rsidP="0096102C">
      <w:pPr>
        <w:pStyle w:val="Normln-oddeleni-tabulky"/>
      </w:pPr>
    </w:p>
    <w:p w14:paraId="1EC2D879"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11F8795D" w14:textId="77777777" w:rsidTr="00DE7430">
        <w:tc>
          <w:tcPr>
            <w:tcW w:w="9212" w:type="dxa"/>
            <w:gridSpan w:val="3"/>
          </w:tcPr>
          <w:p w14:paraId="33F75B98" w14:textId="77777777" w:rsidR="0096102C" w:rsidRDefault="0096102C" w:rsidP="00DE7430">
            <w:pPr>
              <w:pStyle w:val="Tabulkanadpis"/>
            </w:pPr>
            <w:r>
              <w:t>(T52) Bránit povolení prezentace na zamykací obrazovce</w:t>
            </w:r>
          </w:p>
          <w:p w14:paraId="3381B48E" w14:textId="77777777" w:rsidR="0096102C" w:rsidRDefault="0096102C" w:rsidP="00DE7430">
            <w:pPr>
              <w:pStyle w:val="Tabulkanadpis"/>
            </w:pPr>
            <w:r>
              <w:t>Prevent enabling lock screen slide show</w:t>
            </w:r>
          </w:p>
        </w:tc>
      </w:tr>
      <w:tr w:rsidR="0096102C" w14:paraId="3AE0A547" w14:textId="77777777" w:rsidTr="00DE7430">
        <w:tc>
          <w:tcPr>
            <w:tcW w:w="3070" w:type="dxa"/>
            <w:vAlign w:val="center"/>
          </w:tcPr>
          <w:p w14:paraId="0454AD18" w14:textId="77777777" w:rsidR="0096102C" w:rsidRDefault="0096102C" w:rsidP="00DE7430">
            <w:pPr>
              <w:pStyle w:val="tabulka-tucna"/>
            </w:pPr>
            <w:r>
              <w:t>Default</w:t>
            </w:r>
          </w:p>
        </w:tc>
        <w:tc>
          <w:tcPr>
            <w:tcW w:w="3071" w:type="dxa"/>
            <w:vAlign w:val="center"/>
          </w:tcPr>
          <w:p w14:paraId="3F81300F" w14:textId="77777777" w:rsidR="0096102C" w:rsidRDefault="0096102C" w:rsidP="00DE7430">
            <w:pPr>
              <w:pStyle w:val="tabulka-tucna"/>
            </w:pPr>
            <w:r>
              <w:t>NÚKIB</w:t>
            </w:r>
          </w:p>
        </w:tc>
        <w:tc>
          <w:tcPr>
            <w:tcW w:w="3071" w:type="dxa"/>
            <w:vAlign w:val="center"/>
          </w:tcPr>
          <w:p w14:paraId="5A1D8E15" w14:textId="77777777" w:rsidR="0096102C" w:rsidRDefault="0096102C" w:rsidP="00DE7430">
            <w:pPr>
              <w:pStyle w:val="tabulka-tucna"/>
            </w:pPr>
            <w:r>
              <w:t>nastaveno</w:t>
            </w:r>
          </w:p>
        </w:tc>
      </w:tr>
      <w:tr w:rsidR="0096102C" w14:paraId="2F632087" w14:textId="77777777" w:rsidTr="00DE7430">
        <w:tc>
          <w:tcPr>
            <w:tcW w:w="3070" w:type="dxa"/>
            <w:vAlign w:val="center"/>
          </w:tcPr>
          <w:p w14:paraId="573172FA" w14:textId="77777777" w:rsidR="0096102C" w:rsidRDefault="0096102C" w:rsidP="00DE7430">
            <w:pPr>
              <w:pStyle w:val="tabulka-normal"/>
            </w:pPr>
            <w:r>
              <w:t>---</w:t>
            </w:r>
          </w:p>
        </w:tc>
        <w:tc>
          <w:tcPr>
            <w:tcW w:w="3071" w:type="dxa"/>
            <w:vAlign w:val="center"/>
          </w:tcPr>
          <w:p w14:paraId="1F14C706" w14:textId="77777777" w:rsidR="0096102C" w:rsidRDefault="0096102C" w:rsidP="00DE7430">
            <w:pPr>
              <w:pStyle w:val="tabulka-normal"/>
            </w:pPr>
            <w:r w:rsidRPr="006C0BA1">
              <w:t>Povoleno</w:t>
            </w:r>
          </w:p>
        </w:tc>
        <w:tc>
          <w:tcPr>
            <w:tcW w:w="3071" w:type="dxa"/>
            <w:vAlign w:val="center"/>
          </w:tcPr>
          <w:p w14:paraId="7B2401B9" w14:textId="77777777" w:rsidR="0096102C" w:rsidRPr="00EA4E46" w:rsidRDefault="0096102C" w:rsidP="00DE7430">
            <w:pPr>
              <w:pStyle w:val="tabulka-normal"/>
              <w:rPr>
                <w:i/>
              </w:rPr>
            </w:pPr>
            <w:r w:rsidRPr="00EA4E46">
              <w:rPr>
                <w:i/>
              </w:rPr>
              <w:t>Povoleno</w:t>
            </w:r>
          </w:p>
        </w:tc>
      </w:tr>
    </w:tbl>
    <w:p w14:paraId="08E39A83" w14:textId="77777777" w:rsidR="0096102C" w:rsidRDefault="0096102C" w:rsidP="0096102C">
      <w:pPr>
        <w:pStyle w:val="Normln-oddeleni-tabulky"/>
      </w:pPr>
    </w:p>
    <w:p w14:paraId="1EAB414C" w14:textId="77777777" w:rsidR="0096102C" w:rsidRDefault="0096102C" w:rsidP="0096102C">
      <w:pPr>
        <w:pStyle w:val="Normln-nadpis-cast"/>
      </w:pPr>
      <w:bookmarkStart w:id="344" w:name="_Toc525028869"/>
      <w:bookmarkStart w:id="345" w:name="_Toc209018211"/>
      <w:r>
        <w:t>Část šestá</w:t>
      </w:r>
      <w:bookmarkEnd w:id="344"/>
      <w:bookmarkEnd w:id="345"/>
    </w:p>
    <w:p w14:paraId="2AF4D2CF" w14:textId="77777777" w:rsidR="0096102C" w:rsidRDefault="0096102C" w:rsidP="0096102C">
      <w:pPr>
        <w:pStyle w:val="Normln-nadpis-cast"/>
      </w:pPr>
      <w:bookmarkStart w:id="346" w:name="_Toc525028870"/>
      <w:bookmarkStart w:id="347" w:name="_Toc209018212"/>
      <w:r>
        <w:t>Š</w:t>
      </w:r>
      <w:r w:rsidRPr="00374567">
        <w:t xml:space="preserve">ablony pro správu – konfigurace </w:t>
      </w:r>
      <w:r>
        <w:t>uživatele</w:t>
      </w:r>
      <w:bookmarkEnd w:id="346"/>
      <w:bookmarkEnd w:id="347"/>
    </w:p>
    <w:p w14:paraId="0D480CA5" w14:textId="77777777" w:rsidR="0096102C" w:rsidRDefault="0096102C" w:rsidP="0096102C">
      <w:pPr>
        <w:pStyle w:val="Normln-nadpis14"/>
      </w:pPr>
      <w:r w:rsidRPr="00EC6CF6">
        <w:t xml:space="preserve">Místní počítač – zásady / </w:t>
      </w:r>
      <w:r w:rsidRPr="006C0BA1">
        <w:t>Konfigurace uživatele / Šablony pro správu</w:t>
      </w:r>
    </w:p>
    <w:p w14:paraId="2019C752" w14:textId="77777777" w:rsidR="0096102C" w:rsidRDefault="0096102C" w:rsidP="0096102C">
      <w:pPr>
        <w:pStyle w:val="Normln-clanek"/>
      </w:pPr>
    </w:p>
    <w:p w14:paraId="1800632B" w14:textId="77777777" w:rsidR="0096102C" w:rsidRDefault="0096102C" w:rsidP="0096102C">
      <w:pPr>
        <w:pStyle w:val="Normln-nadpis"/>
      </w:pPr>
      <w:bookmarkStart w:id="348" w:name="_Toc507637"/>
      <w:bookmarkStart w:id="349" w:name="_Toc209018213"/>
      <w:r>
        <w:t>Ovládací panely / Přizpůsobení</w:t>
      </w:r>
      <w:bookmarkEnd w:id="348"/>
      <w:bookmarkEnd w:id="349"/>
    </w:p>
    <w:p w14:paraId="61E91BF2" w14:textId="77777777" w:rsidR="0096102C" w:rsidRPr="00FB5ACD" w:rsidRDefault="0096102C" w:rsidP="0096102C">
      <w:pPr>
        <w:pStyle w:val="Normln-nadpis"/>
      </w:pPr>
      <w:r>
        <w:t xml:space="preserve">      </w:t>
      </w:r>
      <w:bookmarkStart w:id="350" w:name="_Toc507638"/>
      <w:bookmarkStart w:id="351" w:name="_Toc209018214"/>
      <w:r>
        <w:t>Control Panel / Personalization</w:t>
      </w:r>
      <w:bookmarkEnd w:id="350"/>
      <w:bookmarkEnd w:id="351"/>
    </w:p>
    <w:p w14:paraId="46E1FD03"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4509F5F" w14:textId="77777777" w:rsidTr="00DE7430">
        <w:tc>
          <w:tcPr>
            <w:tcW w:w="9212" w:type="dxa"/>
            <w:gridSpan w:val="3"/>
          </w:tcPr>
          <w:p w14:paraId="66B43DB8" w14:textId="77777777" w:rsidR="0096102C" w:rsidRDefault="0096102C" w:rsidP="00DE7430">
            <w:pPr>
              <w:pStyle w:val="Tabulkanadpis"/>
            </w:pPr>
            <w:r>
              <w:t>(T53) Povolit šetřič obrazovky</w:t>
            </w:r>
          </w:p>
          <w:p w14:paraId="2BB0AFAF" w14:textId="77777777" w:rsidR="0096102C" w:rsidRDefault="0096102C" w:rsidP="00DE7430">
            <w:pPr>
              <w:pStyle w:val="Tabulkanadpis"/>
            </w:pPr>
            <w:r>
              <w:t>Enable screen saver</w:t>
            </w:r>
          </w:p>
        </w:tc>
      </w:tr>
      <w:tr w:rsidR="0096102C" w14:paraId="4C51BC8D" w14:textId="77777777" w:rsidTr="00DE7430">
        <w:tc>
          <w:tcPr>
            <w:tcW w:w="3070" w:type="dxa"/>
            <w:vAlign w:val="center"/>
          </w:tcPr>
          <w:p w14:paraId="13FECE57" w14:textId="77777777" w:rsidR="0096102C" w:rsidRDefault="0096102C" w:rsidP="00DE7430">
            <w:pPr>
              <w:pStyle w:val="tabulka-tucna"/>
            </w:pPr>
            <w:r>
              <w:t>Default</w:t>
            </w:r>
          </w:p>
        </w:tc>
        <w:tc>
          <w:tcPr>
            <w:tcW w:w="3071" w:type="dxa"/>
            <w:vAlign w:val="center"/>
          </w:tcPr>
          <w:p w14:paraId="313E9661" w14:textId="77777777" w:rsidR="0096102C" w:rsidRDefault="0096102C" w:rsidP="00DE7430">
            <w:pPr>
              <w:pStyle w:val="tabulka-tucna"/>
            </w:pPr>
            <w:r>
              <w:t>NÚKIB</w:t>
            </w:r>
          </w:p>
        </w:tc>
        <w:tc>
          <w:tcPr>
            <w:tcW w:w="3071" w:type="dxa"/>
            <w:vAlign w:val="center"/>
          </w:tcPr>
          <w:p w14:paraId="491BD89C" w14:textId="77777777" w:rsidR="0096102C" w:rsidRDefault="0096102C" w:rsidP="00DE7430">
            <w:pPr>
              <w:pStyle w:val="tabulka-tucna"/>
            </w:pPr>
            <w:r>
              <w:t>nastaveno</w:t>
            </w:r>
          </w:p>
        </w:tc>
      </w:tr>
      <w:tr w:rsidR="0096102C" w14:paraId="1FED5BF7" w14:textId="77777777" w:rsidTr="00DE7430">
        <w:tc>
          <w:tcPr>
            <w:tcW w:w="3070" w:type="dxa"/>
            <w:vAlign w:val="center"/>
          </w:tcPr>
          <w:p w14:paraId="76BB4BEE" w14:textId="77777777" w:rsidR="0096102C" w:rsidRDefault="0096102C" w:rsidP="00DE7430">
            <w:pPr>
              <w:pStyle w:val="tabulka-normal"/>
            </w:pPr>
            <w:r>
              <w:t>---</w:t>
            </w:r>
          </w:p>
        </w:tc>
        <w:tc>
          <w:tcPr>
            <w:tcW w:w="3071" w:type="dxa"/>
            <w:vAlign w:val="center"/>
          </w:tcPr>
          <w:p w14:paraId="0A5CDA15" w14:textId="77777777" w:rsidR="0096102C" w:rsidRDefault="0096102C" w:rsidP="00DE7430">
            <w:pPr>
              <w:pStyle w:val="tabulka-normal"/>
            </w:pPr>
            <w:r w:rsidRPr="001D0BE2">
              <w:t>Povoleno</w:t>
            </w:r>
          </w:p>
        </w:tc>
        <w:tc>
          <w:tcPr>
            <w:tcW w:w="3071" w:type="dxa"/>
            <w:vAlign w:val="center"/>
          </w:tcPr>
          <w:p w14:paraId="27270B68" w14:textId="77777777" w:rsidR="0096102C" w:rsidRPr="00FB7970" w:rsidRDefault="0096102C" w:rsidP="00DE7430">
            <w:pPr>
              <w:pStyle w:val="tabulka-normal"/>
              <w:rPr>
                <w:i/>
              </w:rPr>
            </w:pPr>
            <w:r w:rsidRPr="00FB7970">
              <w:rPr>
                <w:i/>
              </w:rPr>
              <w:t>Povoleno</w:t>
            </w:r>
          </w:p>
        </w:tc>
      </w:tr>
    </w:tbl>
    <w:p w14:paraId="6FEDDBA2"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519C1CA0" w14:textId="77777777" w:rsidTr="00DE7430">
        <w:tc>
          <w:tcPr>
            <w:tcW w:w="9212" w:type="dxa"/>
            <w:gridSpan w:val="3"/>
          </w:tcPr>
          <w:p w14:paraId="130FCBF1" w14:textId="77777777" w:rsidR="0096102C" w:rsidRDefault="0096102C" w:rsidP="00DE7430">
            <w:pPr>
              <w:pStyle w:val="Tabulkanadpis"/>
            </w:pPr>
            <w:r>
              <w:t>(T54) Zabránit změnám šetřiče obrazovky</w:t>
            </w:r>
          </w:p>
          <w:p w14:paraId="600F9A37" w14:textId="77777777" w:rsidR="0096102C" w:rsidRDefault="0096102C" w:rsidP="00DE7430">
            <w:pPr>
              <w:pStyle w:val="Tabulkanadpis"/>
            </w:pPr>
            <w:r>
              <w:t>Prevent changing screen saver</w:t>
            </w:r>
          </w:p>
        </w:tc>
      </w:tr>
      <w:tr w:rsidR="0096102C" w14:paraId="5B9EFAC2" w14:textId="77777777" w:rsidTr="00DE7430">
        <w:tc>
          <w:tcPr>
            <w:tcW w:w="3070" w:type="dxa"/>
            <w:vAlign w:val="center"/>
          </w:tcPr>
          <w:p w14:paraId="6D030E7F" w14:textId="77777777" w:rsidR="0096102C" w:rsidRDefault="0096102C" w:rsidP="00DE7430">
            <w:pPr>
              <w:pStyle w:val="tabulka-tucna"/>
            </w:pPr>
            <w:r>
              <w:t>Default</w:t>
            </w:r>
          </w:p>
        </w:tc>
        <w:tc>
          <w:tcPr>
            <w:tcW w:w="3071" w:type="dxa"/>
            <w:vAlign w:val="center"/>
          </w:tcPr>
          <w:p w14:paraId="29501F51" w14:textId="77777777" w:rsidR="0096102C" w:rsidRDefault="0096102C" w:rsidP="00DE7430">
            <w:pPr>
              <w:pStyle w:val="tabulka-tucna"/>
            </w:pPr>
            <w:r>
              <w:t>NÚKIB</w:t>
            </w:r>
          </w:p>
        </w:tc>
        <w:tc>
          <w:tcPr>
            <w:tcW w:w="3071" w:type="dxa"/>
            <w:vAlign w:val="center"/>
          </w:tcPr>
          <w:p w14:paraId="01CE1F9A" w14:textId="77777777" w:rsidR="0096102C" w:rsidRDefault="0096102C" w:rsidP="00DE7430">
            <w:pPr>
              <w:pStyle w:val="tabulka-tucna"/>
            </w:pPr>
            <w:r>
              <w:t>nastaveno</w:t>
            </w:r>
          </w:p>
        </w:tc>
      </w:tr>
      <w:tr w:rsidR="0096102C" w14:paraId="63014D0D" w14:textId="77777777" w:rsidTr="00DE7430">
        <w:tc>
          <w:tcPr>
            <w:tcW w:w="3070" w:type="dxa"/>
            <w:vAlign w:val="center"/>
          </w:tcPr>
          <w:p w14:paraId="7D06DDEF" w14:textId="77777777" w:rsidR="0096102C" w:rsidRDefault="0096102C" w:rsidP="00DE7430">
            <w:pPr>
              <w:pStyle w:val="tabulka-normal"/>
            </w:pPr>
            <w:r>
              <w:t>---</w:t>
            </w:r>
          </w:p>
        </w:tc>
        <w:tc>
          <w:tcPr>
            <w:tcW w:w="3071" w:type="dxa"/>
            <w:vAlign w:val="center"/>
          </w:tcPr>
          <w:p w14:paraId="0B7D1B87" w14:textId="77777777" w:rsidR="0096102C" w:rsidRDefault="0096102C" w:rsidP="00DE7430">
            <w:pPr>
              <w:pStyle w:val="tabulka-normal"/>
            </w:pPr>
            <w:r w:rsidRPr="001D0BE2">
              <w:t>Povoleno</w:t>
            </w:r>
          </w:p>
        </w:tc>
        <w:tc>
          <w:tcPr>
            <w:tcW w:w="3071" w:type="dxa"/>
            <w:vAlign w:val="center"/>
          </w:tcPr>
          <w:p w14:paraId="5995CDB4" w14:textId="77777777" w:rsidR="0096102C" w:rsidRPr="00FB7970" w:rsidRDefault="0096102C" w:rsidP="00DE7430">
            <w:pPr>
              <w:pStyle w:val="tabulka-normal"/>
              <w:rPr>
                <w:i/>
              </w:rPr>
            </w:pPr>
            <w:r w:rsidRPr="00FB7970">
              <w:rPr>
                <w:i/>
              </w:rPr>
              <w:t>Povoleno</w:t>
            </w:r>
          </w:p>
        </w:tc>
      </w:tr>
    </w:tbl>
    <w:p w14:paraId="43F5E3AF" w14:textId="77777777" w:rsidR="0096102C" w:rsidRDefault="0096102C" w:rsidP="0096102C">
      <w:pPr>
        <w:pStyle w:val="Normln-oddeleni-tabulky"/>
      </w:pPr>
    </w:p>
    <w:p w14:paraId="4B2C82FF" w14:textId="77777777" w:rsidR="0096102C" w:rsidRDefault="0096102C" w:rsidP="0096102C">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96102C" w14:paraId="6109BB98" w14:textId="77777777" w:rsidTr="00DE7430">
        <w:tc>
          <w:tcPr>
            <w:tcW w:w="9212" w:type="dxa"/>
            <w:gridSpan w:val="3"/>
          </w:tcPr>
          <w:p w14:paraId="05AA42FD" w14:textId="77777777" w:rsidR="0096102C" w:rsidRDefault="0096102C" w:rsidP="00DE7430">
            <w:pPr>
              <w:pStyle w:val="Tabulkanadpis"/>
            </w:pPr>
            <w:r>
              <w:lastRenderedPageBreak/>
              <w:t>(T55) Chránit šetřič obrazovky heslem</w:t>
            </w:r>
          </w:p>
          <w:p w14:paraId="6FD888EC" w14:textId="77777777" w:rsidR="0096102C" w:rsidRDefault="0096102C" w:rsidP="00DE7430">
            <w:pPr>
              <w:pStyle w:val="Tabulkanadpis"/>
            </w:pPr>
            <w:r>
              <w:t>Password protect the screen saver</w:t>
            </w:r>
          </w:p>
        </w:tc>
      </w:tr>
      <w:tr w:rsidR="0096102C" w14:paraId="6E8AAEEA" w14:textId="77777777" w:rsidTr="00DE7430">
        <w:tc>
          <w:tcPr>
            <w:tcW w:w="3070" w:type="dxa"/>
            <w:vAlign w:val="center"/>
          </w:tcPr>
          <w:p w14:paraId="4D6EABC8" w14:textId="77777777" w:rsidR="0096102C" w:rsidRDefault="0096102C" w:rsidP="00DE7430">
            <w:pPr>
              <w:pStyle w:val="tabulka-tucna"/>
            </w:pPr>
            <w:r>
              <w:t>Default</w:t>
            </w:r>
          </w:p>
        </w:tc>
        <w:tc>
          <w:tcPr>
            <w:tcW w:w="3071" w:type="dxa"/>
            <w:vAlign w:val="center"/>
          </w:tcPr>
          <w:p w14:paraId="29C0F146" w14:textId="77777777" w:rsidR="0096102C" w:rsidRDefault="0096102C" w:rsidP="00DE7430">
            <w:pPr>
              <w:pStyle w:val="tabulka-tucna"/>
            </w:pPr>
            <w:r>
              <w:t>NÚKIB</w:t>
            </w:r>
          </w:p>
        </w:tc>
        <w:tc>
          <w:tcPr>
            <w:tcW w:w="3071" w:type="dxa"/>
            <w:vAlign w:val="center"/>
          </w:tcPr>
          <w:p w14:paraId="69F4C732" w14:textId="77777777" w:rsidR="0096102C" w:rsidRDefault="0096102C" w:rsidP="00DE7430">
            <w:pPr>
              <w:pStyle w:val="tabulka-tucna"/>
            </w:pPr>
            <w:r>
              <w:t>nastaveno</w:t>
            </w:r>
          </w:p>
        </w:tc>
      </w:tr>
      <w:tr w:rsidR="0096102C" w14:paraId="2BE4F714" w14:textId="77777777" w:rsidTr="00DE7430">
        <w:tc>
          <w:tcPr>
            <w:tcW w:w="3070" w:type="dxa"/>
            <w:vAlign w:val="center"/>
          </w:tcPr>
          <w:p w14:paraId="59653A79" w14:textId="77777777" w:rsidR="0096102C" w:rsidRDefault="0096102C" w:rsidP="00DE7430">
            <w:pPr>
              <w:pStyle w:val="tabulka-normal"/>
            </w:pPr>
            <w:r>
              <w:t>---</w:t>
            </w:r>
          </w:p>
        </w:tc>
        <w:tc>
          <w:tcPr>
            <w:tcW w:w="3071" w:type="dxa"/>
            <w:vAlign w:val="center"/>
          </w:tcPr>
          <w:p w14:paraId="1B810A5A" w14:textId="77777777" w:rsidR="0096102C" w:rsidRDefault="0096102C" w:rsidP="00DE7430">
            <w:pPr>
              <w:pStyle w:val="tabulka-normal"/>
            </w:pPr>
            <w:r w:rsidRPr="001D0BE2">
              <w:t>Povoleno</w:t>
            </w:r>
          </w:p>
        </w:tc>
        <w:tc>
          <w:tcPr>
            <w:tcW w:w="3071" w:type="dxa"/>
            <w:vAlign w:val="center"/>
          </w:tcPr>
          <w:p w14:paraId="4076E2BB" w14:textId="77777777" w:rsidR="0096102C" w:rsidRPr="00FB7970" w:rsidRDefault="0096102C" w:rsidP="00DE7430">
            <w:pPr>
              <w:pStyle w:val="tabulka-normal"/>
              <w:rPr>
                <w:i/>
              </w:rPr>
            </w:pPr>
            <w:r w:rsidRPr="00FB7970">
              <w:rPr>
                <w:i/>
              </w:rPr>
              <w:t>Povoleno</w:t>
            </w:r>
          </w:p>
        </w:tc>
      </w:tr>
    </w:tbl>
    <w:p w14:paraId="09E77743" w14:textId="77777777" w:rsidR="0096102C" w:rsidRDefault="0096102C" w:rsidP="0096102C">
      <w:pPr>
        <w:pStyle w:val="Normln-oddeleni-tabulky"/>
      </w:pPr>
    </w:p>
    <w:p w14:paraId="0FD6F346"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03F730AE" w14:textId="77777777" w:rsidTr="00DE7430">
        <w:tc>
          <w:tcPr>
            <w:tcW w:w="9212" w:type="dxa"/>
            <w:gridSpan w:val="3"/>
          </w:tcPr>
          <w:p w14:paraId="443F852B" w14:textId="77777777" w:rsidR="0096102C" w:rsidRDefault="0096102C" w:rsidP="00DE7430">
            <w:pPr>
              <w:pStyle w:val="Tabulkanadpis"/>
            </w:pPr>
            <w:r>
              <w:t>(T56) Časový limit šetřiče obrazovky</w:t>
            </w:r>
          </w:p>
          <w:p w14:paraId="53E49A10" w14:textId="77777777" w:rsidR="0096102C" w:rsidRDefault="0096102C" w:rsidP="00DE7430">
            <w:pPr>
              <w:pStyle w:val="Tabulkanadpis"/>
            </w:pPr>
            <w:r>
              <w:t>Screen saver timeout</w:t>
            </w:r>
          </w:p>
        </w:tc>
      </w:tr>
      <w:tr w:rsidR="0096102C" w14:paraId="2C53193E" w14:textId="77777777" w:rsidTr="00DE7430">
        <w:tc>
          <w:tcPr>
            <w:tcW w:w="3070" w:type="dxa"/>
            <w:vAlign w:val="center"/>
          </w:tcPr>
          <w:p w14:paraId="3D134706" w14:textId="77777777" w:rsidR="0096102C" w:rsidRDefault="0096102C" w:rsidP="00DE7430">
            <w:pPr>
              <w:pStyle w:val="tabulka-tucna"/>
            </w:pPr>
            <w:r>
              <w:t>Default</w:t>
            </w:r>
          </w:p>
        </w:tc>
        <w:tc>
          <w:tcPr>
            <w:tcW w:w="3071" w:type="dxa"/>
            <w:vAlign w:val="center"/>
          </w:tcPr>
          <w:p w14:paraId="2798736B" w14:textId="77777777" w:rsidR="0096102C" w:rsidRDefault="0096102C" w:rsidP="00DE7430">
            <w:pPr>
              <w:pStyle w:val="tabulka-tucna"/>
            </w:pPr>
            <w:r>
              <w:t>NÚKIB</w:t>
            </w:r>
          </w:p>
        </w:tc>
        <w:tc>
          <w:tcPr>
            <w:tcW w:w="3071" w:type="dxa"/>
            <w:vAlign w:val="center"/>
          </w:tcPr>
          <w:p w14:paraId="1E90993A" w14:textId="77777777" w:rsidR="0096102C" w:rsidRDefault="0096102C" w:rsidP="00DE7430">
            <w:pPr>
              <w:pStyle w:val="tabulka-tucna"/>
            </w:pPr>
            <w:r>
              <w:t>nastaveno</w:t>
            </w:r>
          </w:p>
        </w:tc>
      </w:tr>
      <w:tr w:rsidR="0096102C" w14:paraId="3DBD3B15" w14:textId="77777777" w:rsidTr="00DE7430">
        <w:tc>
          <w:tcPr>
            <w:tcW w:w="3070" w:type="dxa"/>
            <w:vAlign w:val="center"/>
          </w:tcPr>
          <w:p w14:paraId="0AFC2AD4" w14:textId="77777777" w:rsidR="0096102C" w:rsidRDefault="0096102C" w:rsidP="00DE7430">
            <w:pPr>
              <w:pStyle w:val="tabulka-normal"/>
            </w:pPr>
            <w:r>
              <w:t>--- (0)</w:t>
            </w:r>
          </w:p>
        </w:tc>
        <w:tc>
          <w:tcPr>
            <w:tcW w:w="3071" w:type="dxa"/>
            <w:vAlign w:val="center"/>
          </w:tcPr>
          <w:p w14:paraId="0703CF8D" w14:textId="77777777" w:rsidR="0096102C" w:rsidRDefault="0096102C" w:rsidP="00DE7430">
            <w:pPr>
              <w:pStyle w:val="tabulka-normal"/>
            </w:pPr>
            <w:r w:rsidRPr="001D0BE2">
              <w:t>Povoleno 900 (15 min)</w:t>
            </w:r>
          </w:p>
        </w:tc>
        <w:tc>
          <w:tcPr>
            <w:tcW w:w="3071" w:type="dxa"/>
            <w:vAlign w:val="center"/>
          </w:tcPr>
          <w:p w14:paraId="383E011B" w14:textId="77777777" w:rsidR="0096102C" w:rsidRPr="00FB7970" w:rsidRDefault="0096102C" w:rsidP="00DE7430">
            <w:pPr>
              <w:pStyle w:val="tabulka-normal"/>
              <w:rPr>
                <w:i/>
              </w:rPr>
            </w:pPr>
            <w:r w:rsidRPr="00FB7970">
              <w:rPr>
                <w:i/>
              </w:rPr>
              <w:t>Povoleno 900</w:t>
            </w:r>
          </w:p>
        </w:tc>
      </w:tr>
    </w:tbl>
    <w:p w14:paraId="1F90590A"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47F38A07" w14:textId="77777777" w:rsidTr="00DE7430">
        <w:tc>
          <w:tcPr>
            <w:tcW w:w="9212" w:type="dxa"/>
            <w:gridSpan w:val="3"/>
          </w:tcPr>
          <w:p w14:paraId="7FB4A840" w14:textId="77777777" w:rsidR="0096102C" w:rsidRDefault="0096102C" w:rsidP="00DE7430">
            <w:pPr>
              <w:pStyle w:val="Tabulkanadpis"/>
            </w:pPr>
            <w:r>
              <w:t>(T57) Vynutit konkrétní šetřič obrazovky</w:t>
            </w:r>
          </w:p>
          <w:p w14:paraId="50A7945D" w14:textId="77777777" w:rsidR="0096102C" w:rsidRDefault="0096102C" w:rsidP="00DE7430">
            <w:pPr>
              <w:pStyle w:val="Tabulkanadpis"/>
            </w:pPr>
            <w:r>
              <w:t>Force specific screen saver</w:t>
            </w:r>
          </w:p>
        </w:tc>
      </w:tr>
      <w:tr w:rsidR="0096102C" w14:paraId="21FDEC9D" w14:textId="77777777" w:rsidTr="00DE7430">
        <w:tc>
          <w:tcPr>
            <w:tcW w:w="3070" w:type="dxa"/>
            <w:vAlign w:val="center"/>
          </w:tcPr>
          <w:p w14:paraId="65030B01" w14:textId="77777777" w:rsidR="0096102C" w:rsidRDefault="0096102C" w:rsidP="00DE7430">
            <w:pPr>
              <w:pStyle w:val="tabulka-tucna"/>
            </w:pPr>
            <w:r>
              <w:t>Default</w:t>
            </w:r>
          </w:p>
        </w:tc>
        <w:tc>
          <w:tcPr>
            <w:tcW w:w="3071" w:type="dxa"/>
            <w:vAlign w:val="center"/>
          </w:tcPr>
          <w:p w14:paraId="40CA04BF" w14:textId="77777777" w:rsidR="0096102C" w:rsidRDefault="0096102C" w:rsidP="00DE7430">
            <w:pPr>
              <w:pStyle w:val="tabulka-tucna"/>
            </w:pPr>
            <w:r>
              <w:t>NÚKIB</w:t>
            </w:r>
          </w:p>
        </w:tc>
        <w:tc>
          <w:tcPr>
            <w:tcW w:w="3071" w:type="dxa"/>
            <w:vAlign w:val="center"/>
          </w:tcPr>
          <w:p w14:paraId="2124F5FF" w14:textId="77777777" w:rsidR="0096102C" w:rsidRDefault="0096102C" w:rsidP="00DE7430">
            <w:pPr>
              <w:pStyle w:val="tabulka-tucna"/>
            </w:pPr>
            <w:r>
              <w:t>nastaveno</w:t>
            </w:r>
          </w:p>
        </w:tc>
      </w:tr>
      <w:tr w:rsidR="0096102C" w14:paraId="2C56912B" w14:textId="77777777" w:rsidTr="00DE7430">
        <w:tc>
          <w:tcPr>
            <w:tcW w:w="3070" w:type="dxa"/>
            <w:vAlign w:val="center"/>
          </w:tcPr>
          <w:p w14:paraId="256B069F" w14:textId="77777777" w:rsidR="0096102C" w:rsidRDefault="0096102C" w:rsidP="00DE7430">
            <w:pPr>
              <w:pStyle w:val="tabulka-normal"/>
            </w:pPr>
            <w:r>
              <w:t>---</w:t>
            </w:r>
          </w:p>
        </w:tc>
        <w:tc>
          <w:tcPr>
            <w:tcW w:w="3071" w:type="dxa"/>
            <w:vAlign w:val="center"/>
          </w:tcPr>
          <w:p w14:paraId="15E9D576" w14:textId="77777777" w:rsidR="0096102C" w:rsidRDefault="0096102C" w:rsidP="00DE7430">
            <w:pPr>
              <w:pStyle w:val="tabulka-normal"/>
            </w:pPr>
            <w:r w:rsidRPr="001D0BE2">
              <w:t>Povoleno</w:t>
            </w:r>
          </w:p>
          <w:p w14:paraId="46AEBF39" w14:textId="77777777" w:rsidR="0096102C" w:rsidRDefault="0096102C" w:rsidP="00DE7430">
            <w:pPr>
              <w:pStyle w:val="tabulka-normal"/>
            </w:pPr>
            <w:r w:rsidRPr="001D0BE2">
              <w:t>(Mystify.scr</w:t>
            </w:r>
            <w:r>
              <w:t>)</w:t>
            </w:r>
          </w:p>
        </w:tc>
        <w:tc>
          <w:tcPr>
            <w:tcW w:w="3071" w:type="dxa"/>
            <w:vAlign w:val="center"/>
          </w:tcPr>
          <w:p w14:paraId="38EABFC1" w14:textId="77777777" w:rsidR="0096102C" w:rsidRPr="00FB7970" w:rsidRDefault="0096102C" w:rsidP="00DE7430">
            <w:pPr>
              <w:pStyle w:val="tabulka-normal"/>
              <w:rPr>
                <w:i/>
              </w:rPr>
            </w:pPr>
            <w:r w:rsidRPr="00FB7970">
              <w:rPr>
                <w:i/>
              </w:rPr>
              <w:t>Povoleno</w:t>
            </w:r>
          </w:p>
          <w:p w14:paraId="20CB24FC" w14:textId="77777777" w:rsidR="0096102C" w:rsidRPr="00FB7970" w:rsidRDefault="0096102C" w:rsidP="00DE7430">
            <w:pPr>
              <w:pStyle w:val="tabulka-normal"/>
              <w:rPr>
                <w:i/>
              </w:rPr>
            </w:pPr>
            <w:r w:rsidRPr="00FB7970">
              <w:rPr>
                <w:i/>
              </w:rPr>
              <w:t>(Mystify.scr)</w:t>
            </w:r>
          </w:p>
        </w:tc>
      </w:tr>
    </w:tbl>
    <w:p w14:paraId="100BEC40" w14:textId="77777777" w:rsidR="0096102C" w:rsidRDefault="0096102C" w:rsidP="0096102C">
      <w:pPr>
        <w:pStyle w:val="Normln-oddeleni-tabulky"/>
      </w:pPr>
    </w:p>
    <w:p w14:paraId="34730D9F" w14:textId="77777777" w:rsidR="0096102C" w:rsidRDefault="0096102C" w:rsidP="0096102C">
      <w:pPr>
        <w:pStyle w:val="Normln-clanek"/>
      </w:pPr>
    </w:p>
    <w:p w14:paraId="3CDE5358" w14:textId="77777777" w:rsidR="0096102C" w:rsidRDefault="0096102C" w:rsidP="0096102C">
      <w:pPr>
        <w:pStyle w:val="Normln-nadpis"/>
      </w:pPr>
      <w:bookmarkStart w:id="352" w:name="_Toc507639"/>
      <w:bookmarkStart w:id="353" w:name="_Toc209018215"/>
      <w:r>
        <w:t>Součásti systému Windows / Průzkumník Windows /</w:t>
      </w:r>
      <w:bookmarkEnd w:id="352"/>
      <w:bookmarkEnd w:id="353"/>
    </w:p>
    <w:p w14:paraId="383034DB" w14:textId="77777777" w:rsidR="0096102C" w:rsidRPr="00FB5ACD" w:rsidRDefault="0096102C" w:rsidP="0096102C">
      <w:pPr>
        <w:pStyle w:val="Normln-nadpis"/>
      </w:pPr>
      <w:r>
        <w:t xml:space="preserve">      </w:t>
      </w:r>
      <w:bookmarkStart w:id="354" w:name="_Toc507640"/>
      <w:bookmarkStart w:id="355" w:name="_Toc209018216"/>
      <w:r>
        <w:t>Windows Components / File Explorer</w:t>
      </w:r>
      <w:bookmarkEnd w:id="354"/>
      <w:bookmarkEnd w:id="355"/>
    </w:p>
    <w:p w14:paraId="2C687FE4" w14:textId="77777777" w:rsidR="0096102C" w:rsidRPr="00864C12" w:rsidRDefault="0096102C" w:rsidP="0096102C">
      <w:pPr>
        <w:pStyle w:val="Normln-oddeleni-tabulky"/>
      </w:pPr>
    </w:p>
    <w:tbl>
      <w:tblPr>
        <w:tblStyle w:val="Mkatabulky"/>
        <w:tblW w:w="0" w:type="auto"/>
        <w:tblLook w:val="04A0" w:firstRow="1" w:lastRow="0" w:firstColumn="1" w:lastColumn="0" w:noHBand="0" w:noVBand="1"/>
      </w:tblPr>
      <w:tblGrid>
        <w:gridCol w:w="3070"/>
        <w:gridCol w:w="3071"/>
        <w:gridCol w:w="3071"/>
      </w:tblGrid>
      <w:tr w:rsidR="0096102C" w14:paraId="329CDE9F" w14:textId="77777777" w:rsidTr="00DE7430">
        <w:tc>
          <w:tcPr>
            <w:tcW w:w="9212" w:type="dxa"/>
            <w:gridSpan w:val="3"/>
          </w:tcPr>
          <w:p w14:paraId="3FFF087F" w14:textId="77777777" w:rsidR="0096102C" w:rsidRDefault="0096102C" w:rsidP="00DE7430">
            <w:pPr>
              <w:pStyle w:val="Tabulkanadpis"/>
            </w:pPr>
            <w:r>
              <w:t xml:space="preserve">(T58) Nepřesouvat odstraněné soubory do koše </w:t>
            </w:r>
          </w:p>
          <w:p w14:paraId="35F5D298" w14:textId="77777777" w:rsidR="0096102C" w:rsidRDefault="0096102C" w:rsidP="00DE7430">
            <w:pPr>
              <w:pStyle w:val="Tabulkanadpis"/>
            </w:pPr>
            <w:r>
              <w:t>Do not move deleted files to the Recycle Bin</w:t>
            </w:r>
          </w:p>
        </w:tc>
      </w:tr>
      <w:tr w:rsidR="0096102C" w14:paraId="1A1797B1" w14:textId="77777777" w:rsidTr="00DE7430">
        <w:tc>
          <w:tcPr>
            <w:tcW w:w="3070" w:type="dxa"/>
            <w:vAlign w:val="center"/>
          </w:tcPr>
          <w:p w14:paraId="47154597" w14:textId="77777777" w:rsidR="0096102C" w:rsidRDefault="0096102C" w:rsidP="00DE7430">
            <w:pPr>
              <w:pStyle w:val="tabulka-tucna"/>
            </w:pPr>
            <w:r>
              <w:t>Default</w:t>
            </w:r>
          </w:p>
        </w:tc>
        <w:tc>
          <w:tcPr>
            <w:tcW w:w="3071" w:type="dxa"/>
            <w:vAlign w:val="center"/>
          </w:tcPr>
          <w:p w14:paraId="161B84CE" w14:textId="77777777" w:rsidR="0096102C" w:rsidRDefault="0096102C" w:rsidP="00DE7430">
            <w:pPr>
              <w:pStyle w:val="tabulka-tucna"/>
            </w:pPr>
            <w:r>
              <w:t>NÚKIB</w:t>
            </w:r>
          </w:p>
        </w:tc>
        <w:tc>
          <w:tcPr>
            <w:tcW w:w="3071" w:type="dxa"/>
            <w:vAlign w:val="center"/>
          </w:tcPr>
          <w:p w14:paraId="38C2893C" w14:textId="77777777" w:rsidR="0096102C" w:rsidRDefault="0096102C" w:rsidP="00DE7430">
            <w:pPr>
              <w:pStyle w:val="tabulka-tucna"/>
            </w:pPr>
            <w:r>
              <w:t>nastaveno</w:t>
            </w:r>
          </w:p>
        </w:tc>
      </w:tr>
      <w:tr w:rsidR="0096102C" w14:paraId="66093E6B" w14:textId="77777777" w:rsidTr="00DE7430">
        <w:tc>
          <w:tcPr>
            <w:tcW w:w="3070" w:type="dxa"/>
            <w:vAlign w:val="center"/>
          </w:tcPr>
          <w:p w14:paraId="1623336D" w14:textId="77777777" w:rsidR="0096102C" w:rsidRDefault="0096102C" w:rsidP="00DE7430">
            <w:pPr>
              <w:pStyle w:val="tabulka-normal"/>
            </w:pPr>
            <w:r>
              <w:t>---</w:t>
            </w:r>
          </w:p>
        </w:tc>
        <w:tc>
          <w:tcPr>
            <w:tcW w:w="3071" w:type="dxa"/>
            <w:vAlign w:val="center"/>
          </w:tcPr>
          <w:p w14:paraId="5F789312" w14:textId="77777777" w:rsidR="0096102C" w:rsidRDefault="0096102C" w:rsidP="00DE7430">
            <w:pPr>
              <w:pStyle w:val="tabulka-normal"/>
            </w:pPr>
            <w:r w:rsidRPr="001D0BE2">
              <w:t>Povoleno</w:t>
            </w:r>
          </w:p>
        </w:tc>
        <w:tc>
          <w:tcPr>
            <w:tcW w:w="3071" w:type="dxa"/>
            <w:vAlign w:val="center"/>
          </w:tcPr>
          <w:p w14:paraId="2FAEF567" w14:textId="77777777" w:rsidR="0096102C" w:rsidRPr="00FB7970" w:rsidRDefault="0096102C" w:rsidP="00DE7430">
            <w:pPr>
              <w:pStyle w:val="tabulka-normal"/>
              <w:rPr>
                <w:i/>
              </w:rPr>
            </w:pPr>
            <w:r w:rsidRPr="00FB7970">
              <w:rPr>
                <w:i/>
              </w:rPr>
              <w:t>Povoleno</w:t>
            </w:r>
          </w:p>
        </w:tc>
      </w:tr>
    </w:tbl>
    <w:p w14:paraId="0BAC6C16" w14:textId="77777777" w:rsidR="0096102C" w:rsidRDefault="0096102C" w:rsidP="0096102C">
      <w:pPr>
        <w:pStyle w:val="Normln-oddeleni-tabulky"/>
      </w:pPr>
    </w:p>
    <w:p w14:paraId="70BB39F7" w14:textId="77777777" w:rsidR="0096102C" w:rsidRDefault="0096102C" w:rsidP="0096102C">
      <w:pPr>
        <w:pStyle w:val="Normln-nadpis-cast"/>
      </w:pPr>
      <w:bookmarkStart w:id="356" w:name="_Toc525028871"/>
      <w:bookmarkStart w:id="357" w:name="_Toc209018217"/>
      <w:r>
        <w:t>Část sedmá</w:t>
      </w:r>
      <w:bookmarkEnd w:id="356"/>
      <w:bookmarkEnd w:id="357"/>
    </w:p>
    <w:p w14:paraId="59ABBEDA" w14:textId="77777777" w:rsidR="0096102C" w:rsidRDefault="0096102C" w:rsidP="0096102C">
      <w:pPr>
        <w:pStyle w:val="Normln-nadpis-cast"/>
      </w:pPr>
      <w:bookmarkStart w:id="358" w:name="_Toc525028872"/>
      <w:bookmarkStart w:id="359" w:name="_Toc209018218"/>
      <w:r>
        <w:t>A</w:t>
      </w:r>
      <w:r w:rsidRPr="001D0BE2">
        <w:t>ktivace OS Windows 10 bez připojení k Internetu</w:t>
      </w:r>
      <w:bookmarkEnd w:id="358"/>
      <w:bookmarkEnd w:id="359"/>
    </w:p>
    <w:p w14:paraId="2CC5906E" w14:textId="77777777" w:rsidR="0096102C" w:rsidRDefault="0096102C" w:rsidP="0096102C">
      <w:pPr>
        <w:pStyle w:val="Normln-clanek"/>
      </w:pPr>
    </w:p>
    <w:p w14:paraId="3242A0A2" w14:textId="77777777" w:rsidR="0096102C" w:rsidRDefault="0096102C" w:rsidP="0096102C">
      <w:pPr>
        <w:pStyle w:val="Normln-nadpis"/>
      </w:pPr>
      <w:bookmarkStart w:id="360" w:name="_Toc507641"/>
      <w:bookmarkStart w:id="361" w:name="_Toc209018219"/>
      <w:r w:rsidRPr="001D0BE2">
        <w:t>Postup aktivace</w:t>
      </w:r>
      <w:bookmarkEnd w:id="360"/>
      <w:bookmarkEnd w:id="361"/>
    </w:p>
    <w:p w14:paraId="41192411" w14:textId="77777777" w:rsidR="0096102C" w:rsidRDefault="0096102C" w:rsidP="00922A56">
      <w:pPr>
        <w:pStyle w:val="Normln-odstavec-slovan"/>
      </w:pPr>
      <w:r>
        <w:t>Pod účtem administrátora spustit příkazový řádek s administrátorským právem.</w:t>
      </w:r>
    </w:p>
    <w:p w14:paraId="7C89895F" w14:textId="77777777" w:rsidR="0096102C" w:rsidRDefault="0096102C" w:rsidP="00922A56">
      <w:pPr>
        <w:pStyle w:val="Normln-odstavec-slovan"/>
      </w:pPr>
      <w:r>
        <w:t>Přesunout se do podadresáře C:\Windows\System32.</w:t>
      </w:r>
    </w:p>
    <w:p w14:paraId="4368029D" w14:textId="77777777" w:rsidR="0096102C" w:rsidRDefault="0096102C" w:rsidP="00922A56">
      <w:pPr>
        <w:pStyle w:val="Normln-odstavec-slovan"/>
      </w:pPr>
      <w:r>
        <w:t xml:space="preserve">Spustit příkaz </w:t>
      </w:r>
      <w:r w:rsidRPr="001D0BE2">
        <w:t>cscript slmgr.vbs /dti &gt; C:\ID.txt</w:t>
      </w:r>
      <w:r>
        <w:t>.</w:t>
      </w:r>
    </w:p>
    <w:p w14:paraId="083919AE" w14:textId="77777777" w:rsidR="0096102C" w:rsidRDefault="0096102C" w:rsidP="00922A56">
      <w:pPr>
        <w:pStyle w:val="Normln-odstavec-slovan"/>
      </w:pPr>
      <w:r>
        <w:t xml:space="preserve"> Instalační číslo ID (63 číslic) se nachází v textovém souboru ID.TXT.  Rozdělit číslo do 9 skupin po 7 číslicích.</w:t>
      </w:r>
    </w:p>
    <w:p w14:paraId="119AD71F" w14:textId="77777777" w:rsidR="0096102C" w:rsidRDefault="0096102C" w:rsidP="00922A56">
      <w:pPr>
        <w:pStyle w:val="Normln-odstavec-slovan"/>
      </w:pPr>
      <w:r>
        <w:t>Zavolat na telefonní číslo Microsoft Product Activation Center (</w:t>
      </w:r>
      <w:r w:rsidRPr="001D0BE2">
        <w:rPr>
          <w:b/>
        </w:rPr>
        <w:t>800 100 074</w:t>
      </w:r>
      <w:r>
        <w:t xml:space="preserve"> nebo </w:t>
      </w:r>
      <w:r w:rsidRPr="001D0BE2">
        <w:rPr>
          <w:b/>
        </w:rPr>
        <w:t>225 990 844</w:t>
      </w:r>
      <w:r>
        <w:t>).</w:t>
      </w:r>
    </w:p>
    <w:p w14:paraId="7C3B687F" w14:textId="77777777" w:rsidR="0096102C" w:rsidRDefault="0096102C" w:rsidP="00922A56">
      <w:pPr>
        <w:pStyle w:val="Normln-odstavec-slovan"/>
      </w:pPr>
      <w:r>
        <w:lastRenderedPageBreak/>
        <w:t>Následovat instrukce a poskytnout instalační číslo ID (63 číslic) po jednotlivých skupinách.</w:t>
      </w:r>
    </w:p>
    <w:p w14:paraId="0E24BEBC" w14:textId="77777777" w:rsidR="0096102C" w:rsidRDefault="0096102C" w:rsidP="00922A56">
      <w:pPr>
        <w:pStyle w:val="Normln-odstavec-slovan"/>
      </w:pPr>
      <w:r>
        <w:t>Zapsat si potvrzovací ID číslo poskytnuté telefonním aktivačním systémem (48 číslic bez mezer).</w:t>
      </w:r>
    </w:p>
    <w:p w14:paraId="32B5E9AC" w14:textId="77777777" w:rsidR="0096102C" w:rsidRDefault="0096102C" w:rsidP="00922A56">
      <w:pPr>
        <w:pStyle w:val="Normln-odstavec-slovan"/>
      </w:pPr>
      <w:r>
        <w:t xml:space="preserve">Spustit příkaz </w:t>
      </w:r>
      <w:r w:rsidRPr="001D0BE2">
        <w:rPr>
          <w:b/>
        </w:rPr>
        <w:t>cscript slmgr.vbs /atp potvrzovací_ID</w:t>
      </w:r>
      <w:r>
        <w:t xml:space="preserve">. Jestliže se zobrazí kód chyby </w:t>
      </w:r>
      <w:r w:rsidRPr="001D0BE2">
        <w:rPr>
          <w:b/>
        </w:rPr>
        <w:t>0x2a 0xC004F04D</w:t>
      </w:r>
      <w:r>
        <w:t xml:space="preserve"> pak instalační ID neodpovídá potvrzovacímu ID.</w:t>
      </w:r>
    </w:p>
    <w:p w14:paraId="07D227E1" w14:textId="77777777" w:rsidR="0096102C" w:rsidRDefault="0096102C" w:rsidP="00922A56">
      <w:pPr>
        <w:pStyle w:val="Normln-odstavec-slovan"/>
      </w:pPr>
      <w:r>
        <w:t xml:space="preserve">Spustit příkaz </w:t>
      </w:r>
      <w:r w:rsidRPr="001D0BE2">
        <w:t>cscript slmgr.vbs /dlv</w:t>
      </w:r>
      <w:r>
        <w:t>.</w:t>
      </w:r>
    </w:p>
    <w:p w14:paraId="2450A5A7" w14:textId="77777777" w:rsidR="0096102C" w:rsidRDefault="0096102C" w:rsidP="00922A56">
      <w:pPr>
        <w:pStyle w:val="Normln-odstavec-slovan"/>
      </w:pPr>
      <w:r>
        <w:t xml:space="preserve"> Zkontrolovat, zda je </w:t>
      </w:r>
      <w:r w:rsidRPr="001D0BE2">
        <w:rPr>
          <w:b/>
        </w:rPr>
        <w:t>Stav licence</w:t>
      </w:r>
      <w:r>
        <w:t xml:space="preserve"> rovný hodnotě </w:t>
      </w:r>
      <w:r w:rsidRPr="001D0BE2">
        <w:rPr>
          <w:b/>
        </w:rPr>
        <w:t>Licencováno</w:t>
      </w:r>
      <w:r>
        <w:t>.</w:t>
      </w:r>
    </w:p>
    <w:p w14:paraId="44EFB303" w14:textId="77777777" w:rsidR="0096102C" w:rsidRDefault="0096102C" w:rsidP="0096102C">
      <w:pPr>
        <w:pStyle w:val="Normln-nadpis-cast"/>
      </w:pPr>
      <w:bookmarkStart w:id="362" w:name="_Toc525028873"/>
      <w:bookmarkStart w:id="363" w:name="_Toc209018220"/>
      <w:r>
        <w:t>Část osmá</w:t>
      </w:r>
      <w:bookmarkEnd w:id="362"/>
      <w:bookmarkEnd w:id="363"/>
    </w:p>
    <w:p w14:paraId="3AB34E89" w14:textId="77777777" w:rsidR="0096102C" w:rsidRDefault="0096102C" w:rsidP="0096102C">
      <w:pPr>
        <w:pStyle w:val="Normln-nadpis-cast"/>
      </w:pPr>
      <w:bookmarkStart w:id="364" w:name="_Toc525028874"/>
      <w:bookmarkStart w:id="365" w:name="_Toc209018221"/>
      <w:r>
        <w:t>A</w:t>
      </w:r>
      <w:r w:rsidRPr="001D0BE2">
        <w:t>ktualizace OS Windows 10 bez připojení k Internetu</w:t>
      </w:r>
      <w:bookmarkEnd w:id="364"/>
      <w:bookmarkEnd w:id="365"/>
    </w:p>
    <w:p w14:paraId="0BD8AC73" w14:textId="77777777" w:rsidR="0096102C" w:rsidRDefault="0096102C" w:rsidP="0096102C">
      <w:pPr>
        <w:pStyle w:val="Normln-clanek"/>
      </w:pPr>
    </w:p>
    <w:p w14:paraId="125C609E" w14:textId="77777777" w:rsidR="0096102C" w:rsidRDefault="0096102C" w:rsidP="0096102C">
      <w:pPr>
        <w:pStyle w:val="Normln-nadpis"/>
      </w:pPr>
      <w:bookmarkStart w:id="366" w:name="_Toc507642"/>
      <w:bookmarkStart w:id="367" w:name="_Toc209018222"/>
      <w:r w:rsidRPr="001D0BE2">
        <w:t>Příprava aktualizačního média</w:t>
      </w:r>
      <w:bookmarkEnd w:id="366"/>
      <w:bookmarkEnd w:id="367"/>
    </w:p>
    <w:p w14:paraId="7CF340A5" w14:textId="77777777" w:rsidR="0096102C" w:rsidRDefault="0096102C" w:rsidP="00922A56">
      <w:pPr>
        <w:pStyle w:val="Normln-odstavec-slovan"/>
      </w:pPr>
      <w:r>
        <w:t>Stáhnout nástroje MediaCreationTool z webového serveru Microsoftu</w:t>
      </w:r>
    </w:p>
    <w:p w14:paraId="1B040370" w14:textId="77777777" w:rsidR="0096102C" w:rsidRDefault="0096102C" w:rsidP="00922A56">
      <w:pPr>
        <w:pStyle w:val="Normln-odstavec-slovan"/>
      </w:pPr>
      <w:r>
        <w:t>Spustit nástroje MediaCreationTool pod účtem administrátora</w:t>
      </w:r>
    </w:p>
    <w:p w14:paraId="04049F28" w14:textId="77777777" w:rsidR="0096102C" w:rsidRDefault="0096102C" w:rsidP="00922A56">
      <w:pPr>
        <w:pStyle w:val="Normln-odstavec-slovan"/>
      </w:pPr>
      <w:r>
        <w:t>Odsouhlasit licenční podmínky.</w:t>
      </w:r>
    </w:p>
    <w:p w14:paraId="405A6F3D" w14:textId="77777777" w:rsidR="0096102C" w:rsidRDefault="0096102C" w:rsidP="00922A56">
      <w:pPr>
        <w:pStyle w:val="Normln-odstavec-slovan"/>
      </w:pPr>
      <w:r>
        <w:t>V menu „Co chcete udělat“ zvolit „</w:t>
      </w:r>
      <w:r w:rsidRPr="001D0BE2">
        <w:t>Vytvořit instalační média pro jiný počítač</w:t>
      </w:r>
      <w:r>
        <w:t>“</w:t>
      </w:r>
    </w:p>
    <w:p w14:paraId="686A495B" w14:textId="77777777" w:rsidR="0096102C" w:rsidRDefault="0096102C" w:rsidP="00922A56">
      <w:pPr>
        <w:pStyle w:val="Normln-odstavec-slovan"/>
      </w:pPr>
      <w:r>
        <w:t xml:space="preserve">V menu „Vyberte jazyk, architekturu a edici“ zvolit </w:t>
      </w:r>
      <w:r w:rsidRPr="001D0BE2">
        <w:t>jazyk čeština</w:t>
      </w:r>
      <w:r>
        <w:t xml:space="preserve">, </w:t>
      </w:r>
      <w:r w:rsidRPr="001D0BE2">
        <w:t>edice Windows 10</w:t>
      </w:r>
      <w:r>
        <w:t xml:space="preserve">, </w:t>
      </w:r>
      <w:r w:rsidRPr="001D0BE2">
        <w:t>architektura</w:t>
      </w:r>
      <w:r>
        <w:t xml:space="preserve"> </w:t>
      </w:r>
      <w:r w:rsidRPr="001D0BE2">
        <w:t>32 bitů (x86)</w:t>
      </w:r>
      <w:r>
        <w:t xml:space="preserve"> nebo </w:t>
      </w:r>
      <w:r w:rsidRPr="001D0BE2">
        <w:t>64 bitů (x64)</w:t>
      </w:r>
      <w:r>
        <w:t>.</w:t>
      </w:r>
    </w:p>
    <w:p w14:paraId="508D0BDD" w14:textId="77777777" w:rsidR="0096102C" w:rsidRDefault="0096102C" w:rsidP="00922A56">
      <w:pPr>
        <w:pStyle w:val="Normln-odstavec-slovan"/>
      </w:pPr>
      <w:r>
        <w:t xml:space="preserve">V menu „Zvolte médium, které chcete použít“ zvolit </w:t>
      </w:r>
      <w:r w:rsidRPr="001D0BE2">
        <w:rPr>
          <w:b/>
        </w:rPr>
        <w:t>USB flash disk</w:t>
      </w:r>
      <w:r>
        <w:t xml:space="preserve"> nebo </w:t>
      </w:r>
      <w:r w:rsidRPr="001D0BE2">
        <w:rPr>
          <w:b/>
        </w:rPr>
        <w:t>soubor ISO</w:t>
      </w:r>
      <w:r>
        <w:t>.</w:t>
      </w:r>
    </w:p>
    <w:p w14:paraId="4E0CF507" w14:textId="77777777" w:rsidR="0096102C" w:rsidRDefault="0096102C" w:rsidP="00922A56">
      <w:pPr>
        <w:pStyle w:val="Normln-odstavec-slovan"/>
      </w:pPr>
      <w:r>
        <w:t>V případě USB flash disku vybrat USB flash disk (Vybrat ze seznamu), po vytvoření instalačního USB flash disku stisknout volbu Dokončit.</w:t>
      </w:r>
    </w:p>
    <w:p w14:paraId="6220DBEB" w14:textId="77777777" w:rsidR="0096102C" w:rsidRDefault="0096102C" w:rsidP="00922A56">
      <w:pPr>
        <w:pStyle w:val="Normln-odstavec-slovan"/>
      </w:pPr>
      <w:r>
        <w:t>V případě souboru ISO určit umístění souboru a po vytvoření souboru lze ISO soubor vypálit na DVD.</w:t>
      </w:r>
    </w:p>
    <w:p w14:paraId="21A1A010" w14:textId="77777777" w:rsidR="0096102C" w:rsidRDefault="0096102C" w:rsidP="00922A56">
      <w:pPr>
        <w:pStyle w:val="Normln-odstavec-slovan"/>
      </w:pPr>
      <w:r w:rsidRPr="00E57617">
        <w:t>Odstranění předchozí verze Windows</w:t>
      </w:r>
      <w:r>
        <w:t xml:space="preserve"> 10</w:t>
      </w:r>
    </w:p>
    <w:p w14:paraId="5086498C" w14:textId="77777777" w:rsidR="0096102C" w:rsidRDefault="0096102C" w:rsidP="00922A56">
      <w:pPr>
        <w:pStyle w:val="Normln-odstavec-slovan"/>
        <w:numPr>
          <w:ilvl w:val="0"/>
          <w:numId w:val="0"/>
        </w:numPr>
        <w:ind w:left="284"/>
      </w:pPr>
      <w:r>
        <w:t>Deset dnů po upgradování na Windows 10 se vaše předchozí verze Windows automaticky odstraní z vašeho počítače. Pokud ale potřebujete uvolnit místo na disku a víte, že máte soubory a nastavení tam, kde je ve Windows 10 chcete mít, můžete ji bezpečně odstranit sami. Upozorňujeme, že odstraníte složku Windows.old, která obsahuje soubory umožňující vrátit se k předchozí verzi Windows. Odstranění předchozí verze Windows je nevratné.</w:t>
      </w:r>
    </w:p>
    <w:p w14:paraId="4AC0617E" w14:textId="77777777" w:rsidR="0096102C" w:rsidRDefault="0096102C" w:rsidP="00922A56">
      <w:pPr>
        <w:pStyle w:val="Normln-odstavec-slovan"/>
        <w:numPr>
          <w:ilvl w:val="0"/>
          <w:numId w:val="23"/>
        </w:numPr>
      </w:pPr>
      <w:r>
        <w:t>Do vyhledávacího pole na hlavním panelu napište nastavení a pak ho zvolte ze seznamu výsledků.</w:t>
      </w:r>
    </w:p>
    <w:p w14:paraId="5168EC40" w14:textId="77777777" w:rsidR="0096102C" w:rsidRDefault="0096102C" w:rsidP="00922A56">
      <w:pPr>
        <w:pStyle w:val="Normln-odstavec-slovan"/>
        <w:numPr>
          <w:ilvl w:val="0"/>
          <w:numId w:val="23"/>
        </w:numPr>
      </w:pPr>
      <w:r>
        <w:t>Vyberte Systém &gt; Úložiště &gt; a potom v seznamu přejděte dolů a zvolte Dočasné soubory.</w:t>
      </w:r>
    </w:p>
    <w:p w14:paraId="3B8C692F" w14:textId="5D2B9D92" w:rsidR="0096102C" w:rsidRDefault="0096102C" w:rsidP="006D3FED">
      <w:pPr>
        <w:pStyle w:val="Normln-odstavec-slovan"/>
        <w:numPr>
          <w:ilvl w:val="0"/>
          <w:numId w:val="0"/>
        </w:numPr>
        <w:ind w:left="284"/>
      </w:pPr>
      <w:r>
        <w:t>V části Odebrat dočasné soubory zaškrtněte políčko Předchozí verze Windows a potom vyberte Odebrat soubory.</w:t>
      </w:r>
    </w:p>
    <w:p w14:paraId="1CBA52F6" w14:textId="77777777" w:rsidR="006D3FED" w:rsidRDefault="006D3FED" w:rsidP="006D3FED">
      <w:pPr>
        <w:pStyle w:val="Normln-odstavec-slovan"/>
        <w:numPr>
          <w:ilvl w:val="0"/>
          <w:numId w:val="0"/>
        </w:numPr>
        <w:ind w:left="284"/>
      </w:pPr>
    </w:p>
    <w:p w14:paraId="14AC0D37" w14:textId="77777777" w:rsidR="0096102C" w:rsidRDefault="0096102C" w:rsidP="0096102C">
      <w:pPr>
        <w:pStyle w:val="Normln-nadpis"/>
      </w:pPr>
      <w:bookmarkStart w:id="368" w:name="_Toc507643"/>
      <w:bookmarkStart w:id="369" w:name="_Toc209018223"/>
      <w:r w:rsidRPr="005F1548">
        <w:lastRenderedPageBreak/>
        <w:t>Vlastní aktualizace OS Windows 10 pomocí DVD</w:t>
      </w:r>
      <w:bookmarkEnd w:id="368"/>
      <w:bookmarkEnd w:id="369"/>
    </w:p>
    <w:p w14:paraId="2783A1FE" w14:textId="77777777" w:rsidR="0096102C" w:rsidRDefault="0096102C" w:rsidP="00922A56">
      <w:pPr>
        <w:pStyle w:val="Normln-odstavec-slovan"/>
      </w:pPr>
      <w:r>
        <w:t>Spustit počítač a vložit instalační DVD.</w:t>
      </w:r>
    </w:p>
    <w:p w14:paraId="7FEA4AC9" w14:textId="77777777" w:rsidR="0096102C" w:rsidRDefault="0096102C" w:rsidP="00922A56">
      <w:pPr>
        <w:pStyle w:val="Normln-odstavec-slovan"/>
      </w:pPr>
      <w:r>
        <w:t>Spustit soubor setup.exe s oprávněním správce z instalačního DVD.</w:t>
      </w:r>
    </w:p>
    <w:p w14:paraId="5A440617" w14:textId="77777777" w:rsidR="0096102C" w:rsidRDefault="0096102C" w:rsidP="00922A56">
      <w:pPr>
        <w:pStyle w:val="Normln-odstavec-slovan"/>
      </w:pPr>
      <w:r>
        <w:t xml:space="preserve">V menu „Získat důležité aktualizace“ zvolit </w:t>
      </w:r>
      <w:r w:rsidRPr="005F1548">
        <w:rPr>
          <w:b/>
        </w:rPr>
        <w:t>Stáhnout a nainstalovat aktualizace</w:t>
      </w:r>
      <w:r>
        <w:t>.</w:t>
      </w:r>
    </w:p>
    <w:p w14:paraId="7EAA90F8" w14:textId="77777777" w:rsidR="0096102C" w:rsidRDefault="0096102C" w:rsidP="00922A56">
      <w:pPr>
        <w:pStyle w:val="Normln-odstavec-slovan"/>
      </w:pPr>
      <w:r>
        <w:t>Odsouhlasit licenční podmínky.</w:t>
      </w:r>
    </w:p>
    <w:p w14:paraId="70887A85" w14:textId="77777777" w:rsidR="0096102C" w:rsidRDefault="0096102C" w:rsidP="00922A56">
      <w:pPr>
        <w:pStyle w:val="Normln-odstavec-slovan"/>
      </w:pPr>
      <w:r>
        <w:t xml:space="preserve">V menu „Připraveno k instalaci“ zvolit </w:t>
      </w:r>
      <w:r w:rsidRPr="005F1548">
        <w:rPr>
          <w:b/>
        </w:rPr>
        <w:t>Nainstalovat</w:t>
      </w:r>
      <w:r>
        <w:t xml:space="preserve"> (zachovat osobní soubory a aplikace) nebo volbou </w:t>
      </w:r>
      <w:r w:rsidRPr="005F1548">
        <w:rPr>
          <w:b/>
        </w:rPr>
        <w:t>Změnit co se má zachovat</w:t>
      </w:r>
      <w:r>
        <w:t xml:space="preserve"> provést upřesnění postupu.</w:t>
      </w:r>
    </w:p>
    <w:p w14:paraId="3ED1270B" w14:textId="77777777" w:rsidR="0096102C" w:rsidRDefault="0096102C" w:rsidP="00922A56">
      <w:pPr>
        <w:pStyle w:val="Normln-odstavec-slovan"/>
      </w:pPr>
      <w:r>
        <w:t>Vyčkat do ukončení instalačního procesu.</w:t>
      </w:r>
    </w:p>
    <w:p w14:paraId="78D3AC08" w14:textId="77777777" w:rsidR="0096102C" w:rsidRDefault="0096102C" w:rsidP="0096102C">
      <w:pPr>
        <w:pStyle w:val="Normln-clanek"/>
      </w:pPr>
    </w:p>
    <w:p w14:paraId="6B7BA358" w14:textId="77777777" w:rsidR="0096102C" w:rsidRDefault="0096102C" w:rsidP="0096102C">
      <w:pPr>
        <w:pStyle w:val="Normln-nadpis"/>
      </w:pPr>
      <w:bookmarkStart w:id="370" w:name="_Toc507644"/>
      <w:bookmarkStart w:id="371" w:name="_Toc209018224"/>
      <w:r w:rsidRPr="005F1548">
        <w:t>Vlastní aktualizace OS Windows 10 pomocí USB flash disku</w:t>
      </w:r>
      <w:bookmarkEnd w:id="370"/>
      <w:bookmarkEnd w:id="371"/>
    </w:p>
    <w:p w14:paraId="01364B4D" w14:textId="77777777" w:rsidR="0096102C" w:rsidRDefault="0096102C" w:rsidP="00922A56">
      <w:pPr>
        <w:pStyle w:val="Normln-odstavec-slovan"/>
      </w:pPr>
      <w:r>
        <w:t>Spustit počítač a připojit instalační USB flash disk.</w:t>
      </w:r>
    </w:p>
    <w:p w14:paraId="1AF384D8" w14:textId="77777777" w:rsidR="0096102C" w:rsidRDefault="0096102C" w:rsidP="00922A56">
      <w:pPr>
        <w:pStyle w:val="Normln-odstavec-slovan"/>
      </w:pPr>
      <w:r>
        <w:t>Spustit soubor setup.exe s oprávněním správce u instalačního USB flash disku.</w:t>
      </w:r>
    </w:p>
    <w:p w14:paraId="0B3C0AF8" w14:textId="77777777" w:rsidR="0096102C" w:rsidRDefault="0096102C" w:rsidP="00922A56">
      <w:pPr>
        <w:pStyle w:val="Normln-odstavec-slovan"/>
      </w:pPr>
      <w:r>
        <w:t xml:space="preserve">V menu „Získat důležité aktualizace“ zvolit </w:t>
      </w:r>
      <w:r w:rsidRPr="005F1548">
        <w:rPr>
          <w:b/>
        </w:rPr>
        <w:t>Stáhnout a nainstalovat aktualizace</w:t>
      </w:r>
      <w:r>
        <w:t>.</w:t>
      </w:r>
    </w:p>
    <w:p w14:paraId="197D896D" w14:textId="77777777" w:rsidR="0096102C" w:rsidRDefault="0096102C" w:rsidP="00922A56">
      <w:pPr>
        <w:pStyle w:val="Normln-odstavec-slovan"/>
      </w:pPr>
      <w:r>
        <w:t>Odsouhlasit licenční podmínky.</w:t>
      </w:r>
    </w:p>
    <w:p w14:paraId="000DD4B5" w14:textId="77777777" w:rsidR="0096102C" w:rsidRDefault="0096102C" w:rsidP="00922A56">
      <w:pPr>
        <w:pStyle w:val="Normln-odstavec-slovan"/>
      </w:pPr>
      <w:r>
        <w:t xml:space="preserve">V menu „Připraveno k instalaci“ zvolte </w:t>
      </w:r>
      <w:r w:rsidRPr="005F1548">
        <w:rPr>
          <w:b/>
        </w:rPr>
        <w:t>Nainstalovat</w:t>
      </w:r>
      <w:r>
        <w:t xml:space="preserve"> (zachovat osobní soubory a aplikace) nebo volbou </w:t>
      </w:r>
      <w:r w:rsidRPr="005F1548">
        <w:rPr>
          <w:b/>
        </w:rPr>
        <w:t>Změnit co se má zachovat</w:t>
      </w:r>
      <w:r>
        <w:t xml:space="preserve"> provést upřesnění postupu.</w:t>
      </w:r>
    </w:p>
    <w:p w14:paraId="2DA5E521" w14:textId="77777777" w:rsidR="0096102C" w:rsidRDefault="0096102C" w:rsidP="00922A56">
      <w:pPr>
        <w:pStyle w:val="Normln-odstavec-slovan"/>
      </w:pPr>
      <w:r>
        <w:t>Vyčkat do ukončení instalačního procesu.</w:t>
      </w:r>
    </w:p>
    <w:p w14:paraId="5053FC1E" w14:textId="77777777" w:rsidR="0096102C" w:rsidRDefault="0096102C" w:rsidP="0096102C"/>
    <w:p w14:paraId="40FBE18E" w14:textId="77777777" w:rsidR="0096102C" w:rsidRDefault="0096102C" w:rsidP="0096102C">
      <w:pPr>
        <w:spacing w:before="0" w:after="200"/>
        <w:jc w:val="left"/>
      </w:pPr>
      <w:r>
        <w:br w:type="page"/>
      </w:r>
    </w:p>
    <w:p w14:paraId="05335E16" w14:textId="77777777" w:rsidR="0096102C" w:rsidRDefault="0096102C">
      <w:pPr>
        <w:spacing w:before="0" w:after="200"/>
        <w:jc w:val="left"/>
      </w:pPr>
    </w:p>
    <w:p w14:paraId="2ED7CC48" w14:textId="31A40A0A" w:rsidR="00596FAA" w:rsidRDefault="00FD6442" w:rsidP="00596FAA">
      <w:pPr>
        <w:pStyle w:val="Normln-nadpis-kap"/>
      </w:pPr>
      <w:bookmarkStart w:id="372" w:name="_Toc209018225"/>
      <w:r>
        <w:t>DOKUMENTACE K BEZPEČNOSTNÍM TESTŮM</w:t>
      </w:r>
      <w:bookmarkEnd w:id="372"/>
    </w:p>
    <w:p w14:paraId="27C4B9A1" w14:textId="77777777" w:rsidR="00596FAA" w:rsidRDefault="00596FAA" w:rsidP="00596FAA">
      <w:pPr>
        <w:pStyle w:val="Normln-nadpis14"/>
      </w:pPr>
      <w:r w:rsidRPr="00193FE8">
        <w:t>informačního systému určeného pro nakládání s utajovanými informacemi do a včetně stupně utajení Vyhrazené</w:t>
      </w:r>
      <w:r>
        <w:t>.</w:t>
      </w:r>
    </w:p>
    <w:p w14:paraId="32BA19E8" w14:textId="1657D5BD" w:rsidR="00FD6442" w:rsidRDefault="00FD6442" w:rsidP="00922A56">
      <w:pPr>
        <w:pStyle w:val="Normln-odstavec-slovan"/>
        <w:numPr>
          <w:ilvl w:val="1"/>
          <w:numId w:val="30"/>
        </w:numPr>
      </w:pPr>
      <w:r>
        <w:t>V souladu s § 40 vyhlášky č. 479/2024 Sb., o informační bezpečnosti</w:t>
      </w:r>
      <w:r w:rsidR="0096102C">
        <w:t xml:space="preserve"> musí „</w:t>
      </w:r>
      <w:r w:rsidR="0096102C" w:rsidRPr="0096102C">
        <w:t>Dokumentace k bezpečnostním testům</w:t>
      </w:r>
      <w:r w:rsidR="0096102C">
        <w:t>“ obsahovat</w:t>
      </w:r>
      <w:r w:rsidR="0096102C" w:rsidRPr="0096102C">
        <w:t xml:space="preserve"> souhrn bezpečnostních testů a jejich výsledků z</w:t>
      </w:r>
      <w:r w:rsidR="0096102C">
        <w:t> </w:t>
      </w:r>
      <w:r w:rsidR="0096102C" w:rsidRPr="0096102C">
        <w:t>oblasti plnění bezpečnostních opatření navržených v analýze rizik a popsaných v</w:t>
      </w:r>
      <w:r w:rsidR="0096102C">
        <w:t> </w:t>
      </w:r>
      <w:r w:rsidR="0096102C" w:rsidRPr="0096102C">
        <w:t xml:space="preserve">popisu bezpečnosti </w:t>
      </w:r>
      <w:r w:rsidR="0096102C">
        <w:t xml:space="preserve">informačního </w:t>
      </w:r>
      <w:r w:rsidR="0096102C" w:rsidRPr="0096102C">
        <w:t>systému.</w:t>
      </w:r>
    </w:p>
    <w:p w14:paraId="007B1CC8" w14:textId="05640E02" w:rsidR="0096102C" w:rsidRDefault="0096102C" w:rsidP="00922A56">
      <w:pPr>
        <w:pStyle w:val="Normln-odstavec-slovan"/>
      </w:pPr>
      <w:r>
        <w:t>Jednotlivé části protokolu o provedení testu bezpečnosti kopírují oblasti zajišťování bezpečnosti: personální bezpečnost; fyzick</w:t>
      </w:r>
      <w:r w:rsidR="006D3FED">
        <w:t>á</w:t>
      </w:r>
      <w:r>
        <w:t xml:space="preserve"> bezpečnost; administrativní bezpečnost; </w:t>
      </w:r>
      <w:r w:rsidR="006D3FED">
        <w:t>informační</w:t>
      </w:r>
      <w:r>
        <w:t xml:space="preserve"> bezpečnost.</w:t>
      </w:r>
    </w:p>
    <w:p w14:paraId="586A7E28" w14:textId="3EFEB6E3" w:rsidR="0096102C" w:rsidRDefault="0096102C" w:rsidP="00922A56">
      <w:pPr>
        <w:pStyle w:val="Normln-odstavec-slovan"/>
      </w:pPr>
      <w:r>
        <w:t>Protokol o provedení testu bezpečnosti musí obsahovat podpisovou doložku, kde členové komise (minimálně dvě osoby) potvrdí svým podpisem výsledky provedených testů.</w:t>
      </w:r>
    </w:p>
    <w:p w14:paraId="207A3491" w14:textId="618A96E5" w:rsidR="0096102C" w:rsidRDefault="0096102C" w:rsidP="00922A56">
      <w:pPr>
        <w:pStyle w:val="Normln-odstavec-slovan"/>
      </w:pPr>
      <w:r>
        <w:t xml:space="preserve">Protokol o provedení testu bezpečnosti musí být opatřen datumem, </w:t>
      </w:r>
      <w:r w:rsidR="006D3FED">
        <w:t xml:space="preserve">který deklaruje, </w:t>
      </w:r>
      <w:r>
        <w:t>kdy byl test proveden.</w:t>
      </w:r>
    </w:p>
    <w:p w14:paraId="3B1F5A57" w14:textId="476D82B1" w:rsidR="0096102C" w:rsidRDefault="00FD6442" w:rsidP="00922A56">
      <w:pPr>
        <w:pStyle w:val="Normln-odstavec-slovan"/>
      </w:pPr>
      <w:r>
        <w:t>Vzor protokolu o provedení testu bezpečnosti je uveden v</w:t>
      </w:r>
      <w:r w:rsidR="006D3FED">
        <w:t xml:space="preserve"> části vzory administrativních pomůcek v </w:t>
      </w:r>
      <w:r>
        <w:t xml:space="preserve">příloze </w:t>
      </w:r>
      <w:r w:rsidR="0096102C">
        <w:t>č. 9.</w:t>
      </w:r>
    </w:p>
    <w:p w14:paraId="02298D57" w14:textId="77777777" w:rsidR="00596FAA" w:rsidRDefault="00596FAA" w:rsidP="00596FAA">
      <w:bookmarkStart w:id="373" w:name="_Toc84574971"/>
    </w:p>
    <w:bookmarkEnd w:id="373"/>
    <w:p w14:paraId="38FA7E4C" w14:textId="5887032E" w:rsidR="00CC70EF" w:rsidRDefault="00CC70EF">
      <w:pPr>
        <w:spacing w:before="0" w:after="200"/>
        <w:jc w:val="left"/>
      </w:pPr>
      <w:r>
        <w:br w:type="page"/>
      </w:r>
    </w:p>
    <w:p w14:paraId="162ABEA2" w14:textId="33F56ACD" w:rsidR="00687633" w:rsidRDefault="00687633" w:rsidP="00227607">
      <w:pPr>
        <w:pStyle w:val="Normln-nadpis-kap"/>
      </w:pPr>
      <w:bookmarkStart w:id="374" w:name="_Toc209018226"/>
      <w:bookmarkStart w:id="375" w:name="_Hlk77058844"/>
      <w:r>
        <w:lastRenderedPageBreak/>
        <w:t>HLAVA DRUHÁ: PROVOZNÍ BEZPEČNOSTNÍ DOKUMENTACE</w:t>
      </w:r>
      <w:bookmarkEnd w:id="374"/>
    </w:p>
    <w:p w14:paraId="22238468" w14:textId="500CCD3F" w:rsidR="00153A6D" w:rsidRDefault="00591429" w:rsidP="00227607">
      <w:pPr>
        <w:pStyle w:val="Normln-nadpis-kap"/>
      </w:pPr>
      <w:bookmarkStart w:id="376" w:name="_Toc209018227"/>
      <w:r>
        <w:t>S</w:t>
      </w:r>
      <w:r w:rsidR="00E219E2">
        <w:t>MĚRNICE</w:t>
      </w:r>
      <w:r w:rsidR="00153A6D">
        <w:t xml:space="preserve"> </w:t>
      </w:r>
      <w:r w:rsidR="00E219E2">
        <w:t>BEZPEČNOSTNÍHO</w:t>
      </w:r>
      <w:r w:rsidR="00153A6D">
        <w:t xml:space="preserve"> </w:t>
      </w:r>
      <w:r w:rsidR="00E219E2">
        <w:t>SPRÁVCE</w:t>
      </w:r>
      <w:bookmarkEnd w:id="376"/>
    </w:p>
    <w:p w14:paraId="2AD74FA6" w14:textId="77777777" w:rsidR="00153A6D" w:rsidRPr="002F4C30" w:rsidRDefault="00153A6D" w:rsidP="00153A6D">
      <w:pPr>
        <w:pStyle w:val="Normln-nadpis14"/>
      </w:pPr>
      <w:r w:rsidRPr="00E4539B">
        <w:t>informačního systému určeného pro nakládání s utajovanými informacemi do a včetně stupně utajení Vyhrazené</w:t>
      </w:r>
    </w:p>
    <w:bookmarkEnd w:id="375"/>
    <w:p w14:paraId="3AA0202B" w14:textId="77777777" w:rsidR="00153A6D" w:rsidRPr="00F176A4" w:rsidRDefault="00153A6D" w:rsidP="00153A6D">
      <w:pPr>
        <w:pStyle w:val="Normln-clanek"/>
        <w:numPr>
          <w:ilvl w:val="0"/>
          <w:numId w:val="24"/>
        </w:numPr>
      </w:pPr>
    </w:p>
    <w:p w14:paraId="2BFEE4B8" w14:textId="77777777" w:rsidR="00153A6D" w:rsidRDefault="00153A6D" w:rsidP="00153A6D">
      <w:pPr>
        <w:pStyle w:val="Normln-nadpis"/>
      </w:pPr>
      <w:bookmarkStart w:id="377" w:name="_Toc209018228"/>
      <w:r w:rsidRPr="005F7242">
        <w:t>Úvodní ustanovení</w:t>
      </w:r>
      <w:bookmarkEnd w:id="377"/>
    </w:p>
    <w:p w14:paraId="6C992B2D" w14:textId="0EFB622C" w:rsidR="00153A6D" w:rsidRDefault="00153A6D" w:rsidP="00922A56">
      <w:pPr>
        <w:pStyle w:val="Normln-odstavec-slovan"/>
      </w:pPr>
      <w:r>
        <w:t xml:space="preserve">Směrnice bezpečnostního správce popisuje jednotlivé činnosti výkonu bezpečnostní správy </w:t>
      </w:r>
      <w:r w:rsidRPr="006D79F7">
        <w:t>informační</w:t>
      </w:r>
      <w:r>
        <w:t>ho</w:t>
      </w:r>
      <w:r w:rsidRPr="006D79F7">
        <w:t xml:space="preserve"> systém</w:t>
      </w:r>
      <w:r>
        <w:t>u</w:t>
      </w:r>
      <w:r w:rsidRPr="006D79F7">
        <w:t xml:space="preserve"> </w:t>
      </w:r>
      <w:r>
        <w:t xml:space="preserve">s odkazy na </w:t>
      </w:r>
      <w:r w:rsidR="00227607">
        <w:t>kapitolu</w:t>
      </w:r>
      <w:r>
        <w:t xml:space="preserve"> „</w:t>
      </w:r>
      <w:r w:rsidR="00AE58FF">
        <w:t>Popis</w:t>
      </w:r>
      <w:r>
        <w:t xml:space="preserve"> bezpečnosti“.</w:t>
      </w:r>
    </w:p>
    <w:p w14:paraId="4B1A505D" w14:textId="77777777" w:rsidR="00153A6D" w:rsidRDefault="00153A6D" w:rsidP="00922A56">
      <w:pPr>
        <w:pStyle w:val="Normln-odstavec-slovan"/>
      </w:pPr>
      <w:r>
        <w:t>Bezpečnostní správce je zaměstnanec</w:t>
      </w:r>
      <w:r w:rsidRPr="005A1FDB">
        <w:t xml:space="preserve"> </w:t>
      </w:r>
      <w:r>
        <w:t xml:space="preserve">splňující podmínky přístupu k utajované informaci </w:t>
      </w:r>
      <w:r w:rsidRPr="00036887">
        <w:t xml:space="preserve">minimálně </w:t>
      </w:r>
      <w:r>
        <w:t>stupně utajení Vyhrazené, který</w:t>
      </w:r>
      <w:r w:rsidRPr="005A1FDB">
        <w:t xml:space="preserve"> </w:t>
      </w:r>
      <w:r>
        <w:t>je písemně pověřen oprávněnou osobou nebo jí pověřenou osobou a který vykonává správu bezpečnosti informačního systému.</w:t>
      </w:r>
    </w:p>
    <w:p w14:paraId="4B89D2BB" w14:textId="77777777" w:rsidR="00153A6D" w:rsidRDefault="00153A6D" w:rsidP="00922A56">
      <w:pPr>
        <w:pStyle w:val="Normln-odstavec-slovan"/>
      </w:pPr>
      <w:r w:rsidRPr="00036887">
        <w:t xml:space="preserve">Pověření do role </w:t>
      </w:r>
      <w:r>
        <w:t xml:space="preserve">bezpečnostního správce </w:t>
      </w:r>
      <w:r w:rsidRPr="00036887">
        <w:t xml:space="preserve">slouží zároveň jako pověření do role </w:t>
      </w:r>
      <w:r>
        <w:t>u</w:t>
      </w:r>
      <w:r w:rsidRPr="00036887">
        <w:t>živatele</w:t>
      </w:r>
      <w:r>
        <w:t>.</w:t>
      </w:r>
    </w:p>
    <w:p w14:paraId="01662CB3" w14:textId="77777777" w:rsidR="00153A6D" w:rsidRDefault="00153A6D" w:rsidP="00153A6D">
      <w:pPr>
        <w:pStyle w:val="Normln-clanek"/>
      </w:pPr>
    </w:p>
    <w:p w14:paraId="47CD7D8F" w14:textId="77777777" w:rsidR="00153A6D" w:rsidRDefault="00153A6D" w:rsidP="00153A6D">
      <w:pPr>
        <w:pStyle w:val="Normln-nadpis"/>
      </w:pPr>
      <w:bookmarkStart w:id="378" w:name="_Toc209018229"/>
      <w:r>
        <w:t>Povinnosti bezpečnostního správce</w:t>
      </w:r>
      <w:bookmarkEnd w:id="378"/>
    </w:p>
    <w:p w14:paraId="3156A913" w14:textId="6C96CF6E" w:rsidR="00153A6D" w:rsidRDefault="00153A6D" w:rsidP="00922A56">
      <w:pPr>
        <w:pStyle w:val="Normln-odstavec-slovan"/>
      </w:pPr>
      <w:r>
        <w:t>Bezpečnostní správce odpovídá za dodržování bezpečnostních opatření definovaných v</w:t>
      </w:r>
      <w:r w:rsidR="000B01F1">
        <w:t xml:space="preserve"> kapitole </w:t>
      </w:r>
      <w:r w:rsidR="00B90FD7">
        <w:t>popisu</w:t>
      </w:r>
      <w:r>
        <w:t xml:space="preserve"> bezpečnosti.</w:t>
      </w:r>
    </w:p>
    <w:p w14:paraId="64A0FFD6" w14:textId="77777777" w:rsidR="00153A6D" w:rsidRDefault="00153A6D" w:rsidP="00922A56">
      <w:pPr>
        <w:pStyle w:val="Normln-odstavec-slovan"/>
      </w:pPr>
      <w:r>
        <w:t>Bezpečnostní správce:</w:t>
      </w:r>
    </w:p>
    <w:p w14:paraId="0F83AEF4" w14:textId="77777777" w:rsidR="00153A6D" w:rsidRDefault="00153A6D" w:rsidP="00922A56">
      <w:pPr>
        <w:pStyle w:val="Normln-odstavec-odrka"/>
      </w:pPr>
      <w:r>
        <w:t>připravuje, spravuje a aktualizuje provozní a provozně bezpečnostní dokumentaci informačního systému (č. 25 odst. 2),</w:t>
      </w:r>
    </w:p>
    <w:p w14:paraId="49DB83EF" w14:textId="77777777" w:rsidR="00153A6D" w:rsidRDefault="00153A6D" w:rsidP="00922A56">
      <w:pPr>
        <w:pStyle w:val="Normln-odstavec-odrka"/>
      </w:pPr>
      <w:r>
        <w:t>vede evidenci nosičů informací (čl. 23 odst. 1 a 2),</w:t>
      </w:r>
    </w:p>
    <w:p w14:paraId="056131A2" w14:textId="77777777" w:rsidR="00153A6D" w:rsidRDefault="00153A6D" w:rsidP="00922A56">
      <w:pPr>
        <w:pStyle w:val="Normln-odstavec-odrka"/>
      </w:pPr>
      <w:r>
        <w:t>vede evidenci pověřených uživatelů, provádí jejich školení (čl. 5 odst. 6), zajišťuje vytváření, správu a rušení uživatelských účtů v informačním systému,</w:t>
      </w:r>
    </w:p>
    <w:p w14:paraId="7CB9C41A" w14:textId="77777777" w:rsidR="00153A6D" w:rsidRDefault="00153A6D" w:rsidP="00922A56">
      <w:pPr>
        <w:pStyle w:val="Normln-odstavec-odrka"/>
      </w:pPr>
      <w:r>
        <w:t>zajišťuje označení a evidenci HW komponent pracoviště (čl. 19 odst. 1 a 2),</w:t>
      </w:r>
    </w:p>
    <w:p w14:paraId="7DA518BF" w14:textId="77777777" w:rsidR="00153A6D" w:rsidRDefault="00153A6D" w:rsidP="00922A56">
      <w:pPr>
        <w:pStyle w:val="Normln-odstavec-odrka"/>
      </w:pPr>
      <w:r>
        <w:t>zajišťuje opatření HW komponent pracoviště ochrannými prvky (čl. 20 odst. 1 a 2),</w:t>
      </w:r>
    </w:p>
    <w:p w14:paraId="41B3489B" w14:textId="77777777" w:rsidR="00153A6D" w:rsidRDefault="00153A6D" w:rsidP="00922A56">
      <w:pPr>
        <w:pStyle w:val="Normln-odstavec-odrka"/>
      </w:pPr>
      <w:r>
        <w:t>zajišťuje nastavení bezpečnostních parametrů BIOS/UEFI v souladu s požadavky NÚKIB a dokumentem „Bezpečnostní nastavení BIOS/UEFI“,</w:t>
      </w:r>
    </w:p>
    <w:p w14:paraId="15F52778" w14:textId="0AA43333" w:rsidR="00153A6D" w:rsidRDefault="00153A6D" w:rsidP="00922A56">
      <w:pPr>
        <w:pStyle w:val="Normln-odstavec-odrka"/>
      </w:pPr>
      <w:r>
        <w:t>zajišťuje nastavení bezpečnostních mechanismů operačního systému v souladu s </w:t>
      </w:r>
      <w:r w:rsidR="000B01F1">
        <w:t>kapitolami</w:t>
      </w:r>
      <w:r>
        <w:t xml:space="preserve"> „Výsledky analýzy rizik“, „</w:t>
      </w:r>
      <w:r w:rsidR="00AE58FF">
        <w:t>Popis</w:t>
      </w:r>
      <w:r>
        <w:t xml:space="preserve"> bezpečnosti“</w:t>
      </w:r>
      <w:r w:rsidR="000B01F1">
        <w:t xml:space="preserve"> </w:t>
      </w:r>
      <w:r>
        <w:t>a „Bezpečnostních nastavení operačního systému MS Windows“,</w:t>
      </w:r>
    </w:p>
    <w:p w14:paraId="78F7F32B" w14:textId="77777777" w:rsidR="00153A6D" w:rsidRDefault="00153A6D" w:rsidP="00922A56">
      <w:pPr>
        <w:pStyle w:val="Normln-odstavec-odrka"/>
      </w:pPr>
      <w:r>
        <w:t>před uvedením pracoviště do provozu provádí test bezpečnosti, aby ověřil, zda jsou bezpečnostní mechanismy aplikovány správně (čl. 29 odst. 1),</w:t>
      </w:r>
    </w:p>
    <w:p w14:paraId="5B38AAE3" w14:textId="77777777" w:rsidR="00153A6D" w:rsidRDefault="00153A6D" w:rsidP="00922A56">
      <w:pPr>
        <w:pStyle w:val="Normln-odstavec-odrka"/>
      </w:pPr>
      <w:r>
        <w:t>účastní se případné obhlídky pracoviště prováděné pracovníkem NÚKIB před ukončením certifikace,</w:t>
      </w:r>
    </w:p>
    <w:p w14:paraId="2800A075" w14:textId="77777777" w:rsidR="00153A6D" w:rsidRDefault="00153A6D" w:rsidP="00922A56">
      <w:pPr>
        <w:pStyle w:val="Normln-odstavec-odrka"/>
      </w:pPr>
      <w:r>
        <w:t>zaznamenává veškerou svou činnost na pracovišti do „Provozního deníku pracoviště“,</w:t>
      </w:r>
    </w:p>
    <w:p w14:paraId="3B1861C0" w14:textId="77777777" w:rsidR="00153A6D" w:rsidRDefault="00153A6D" w:rsidP="00922A56">
      <w:pPr>
        <w:pStyle w:val="Normln-odstavec-odrka"/>
      </w:pPr>
      <w:r>
        <w:t>kontroluje dodržování režimových opatření a bezpečnostních opatření,</w:t>
      </w:r>
    </w:p>
    <w:p w14:paraId="316AD3E6" w14:textId="77777777" w:rsidR="00153A6D" w:rsidRDefault="00153A6D" w:rsidP="00922A56">
      <w:pPr>
        <w:pStyle w:val="Normln-odstavec-odrka"/>
      </w:pPr>
      <w:r>
        <w:lastRenderedPageBreak/>
        <w:t>zajišťuje nebo provádí aktualizaci virových řetězců, a to v intervalu 1x měsíčně, nebo v případě nevyužívání pracoviště po delší časové období, vždy před započetím zpracování utajovaných informací (čl. 12 odst. 1 a 2),</w:t>
      </w:r>
    </w:p>
    <w:p w14:paraId="6A4FED87" w14:textId="77777777" w:rsidR="00153A6D" w:rsidRDefault="00153A6D" w:rsidP="00922A56">
      <w:pPr>
        <w:pStyle w:val="Normln-odstavec-odrka"/>
      </w:pPr>
      <w:r>
        <w:t>zajišťuje nebo provádí archivaci auditních záznamů, a to v intervalu 1x měsíčně, nebo v případě nevyužívání pracoviště po delší časové období, vždy před započetím zpracování utajovaných informací (čl. 9 odst. 2),</w:t>
      </w:r>
    </w:p>
    <w:p w14:paraId="17583F1E" w14:textId="77777777" w:rsidR="00153A6D" w:rsidRDefault="00153A6D" w:rsidP="00922A56">
      <w:pPr>
        <w:pStyle w:val="Normln-odstavec-odrka"/>
      </w:pPr>
      <w:r>
        <w:t>provádí kontrolu auditních záznamů, za účelem identifikace případných bezpečnostních incidentů,</w:t>
      </w:r>
    </w:p>
    <w:p w14:paraId="2F7A2B08" w14:textId="77777777" w:rsidR="00153A6D" w:rsidRDefault="00153A6D" w:rsidP="00922A56">
      <w:pPr>
        <w:pStyle w:val="Normln-odstavec-odrka"/>
      </w:pPr>
      <w:r>
        <w:t>účastní se řešení vzniklých krizových situací a bezpečnostních incidentů (čl. 27),</w:t>
      </w:r>
    </w:p>
    <w:p w14:paraId="7CD1902B" w14:textId="77777777" w:rsidR="00153A6D" w:rsidRDefault="00153A6D" w:rsidP="00922A56">
      <w:pPr>
        <w:pStyle w:val="Normln-odstavec-odrka"/>
      </w:pPr>
      <w:r>
        <w:t>cestou odpovědné osoby nebo jí pověřené osoby hlásí NÚKIB veškeré změny při provozování pracoviště (čl. 28)</w:t>
      </w:r>
    </w:p>
    <w:p w14:paraId="0E94BFA7" w14:textId="77777777" w:rsidR="00153A6D" w:rsidRDefault="00153A6D" w:rsidP="00922A56">
      <w:pPr>
        <w:pStyle w:val="Normln-odstavec-odrka"/>
      </w:pPr>
      <w:r>
        <w:t>zajišťuje mazání a likvidaci nosičů informací (čl. 11 a 24),</w:t>
      </w:r>
    </w:p>
    <w:p w14:paraId="7B893139" w14:textId="77777777" w:rsidR="00153A6D" w:rsidRDefault="00153A6D" w:rsidP="00922A56">
      <w:pPr>
        <w:pStyle w:val="Normln-odstavec-odrka"/>
      </w:pPr>
      <w:r>
        <w:t>přijímá, v rámci svých možností, taková opatření, aby zajistil požadovanou dostupnost,</w:t>
      </w:r>
    </w:p>
    <w:p w14:paraId="59324374" w14:textId="77777777" w:rsidR="00153A6D" w:rsidRDefault="00153A6D" w:rsidP="00922A56">
      <w:pPr>
        <w:pStyle w:val="Normln-odstavec-odrka"/>
      </w:pPr>
      <w:r>
        <w:t>podílí se v rámci svých možností na údržbě a opravách komponent informačního systému.</w:t>
      </w:r>
    </w:p>
    <w:p w14:paraId="78529AC5" w14:textId="70E9E076" w:rsidR="00153A6D" w:rsidRDefault="00153A6D" w:rsidP="00153A6D"/>
    <w:p w14:paraId="5754F225" w14:textId="70DA6934" w:rsidR="00227607" w:rsidRDefault="00227607">
      <w:pPr>
        <w:spacing w:before="0" w:after="200"/>
        <w:jc w:val="left"/>
      </w:pPr>
      <w:r>
        <w:br w:type="page"/>
      </w:r>
    </w:p>
    <w:p w14:paraId="245C4DD9" w14:textId="5C2144A0" w:rsidR="00153A6D" w:rsidRDefault="00591429" w:rsidP="00227607">
      <w:pPr>
        <w:pStyle w:val="Normln-nadpis-kap"/>
      </w:pPr>
      <w:bookmarkStart w:id="379" w:name="_Toc209018230"/>
      <w:bookmarkStart w:id="380" w:name="_Hlk77058884"/>
      <w:r>
        <w:lastRenderedPageBreak/>
        <w:t>S</w:t>
      </w:r>
      <w:r w:rsidR="00E219E2">
        <w:t>MĚRNICE PROVOZNÍHO</w:t>
      </w:r>
      <w:r w:rsidR="00153A6D">
        <w:t xml:space="preserve"> </w:t>
      </w:r>
      <w:r w:rsidR="00E219E2">
        <w:t>SPRÁVCE</w:t>
      </w:r>
      <w:bookmarkEnd w:id="379"/>
    </w:p>
    <w:p w14:paraId="59EA3E89" w14:textId="77777777" w:rsidR="00153A6D" w:rsidRDefault="00153A6D" w:rsidP="00153A6D">
      <w:pPr>
        <w:pStyle w:val="Normln-nadpis14"/>
      </w:pPr>
      <w:r w:rsidRPr="00D0354D">
        <w:t>informačního systému určeného pro nakládání s utajovanými informacemi do a včetně stupně utajení Vyhrazené</w:t>
      </w:r>
    </w:p>
    <w:bookmarkEnd w:id="380"/>
    <w:p w14:paraId="11F178B8" w14:textId="77777777" w:rsidR="00153A6D" w:rsidRPr="00F176A4" w:rsidRDefault="00153A6D" w:rsidP="00153A6D">
      <w:pPr>
        <w:pStyle w:val="Normln-clanek"/>
        <w:numPr>
          <w:ilvl w:val="0"/>
          <w:numId w:val="25"/>
        </w:numPr>
      </w:pPr>
    </w:p>
    <w:p w14:paraId="77B0E163" w14:textId="77777777" w:rsidR="00153A6D" w:rsidRDefault="00153A6D" w:rsidP="00153A6D">
      <w:pPr>
        <w:pStyle w:val="Normln-nadpis"/>
      </w:pPr>
      <w:bookmarkStart w:id="381" w:name="_Toc209018231"/>
      <w:r w:rsidRPr="005F7242">
        <w:t>Úvodní ustanovení</w:t>
      </w:r>
      <w:bookmarkEnd w:id="381"/>
    </w:p>
    <w:p w14:paraId="57C39C28" w14:textId="77777777" w:rsidR="00153A6D" w:rsidRDefault="00153A6D" w:rsidP="00922A56">
      <w:pPr>
        <w:pStyle w:val="Normln-odstavec-slovan"/>
      </w:pPr>
      <w:r>
        <w:t xml:space="preserve">Směrnice provozního správce popisuje jednotlivé činnosti výkonu provozní správy </w:t>
      </w:r>
      <w:r w:rsidRPr="006D79F7">
        <w:t>informační</w:t>
      </w:r>
      <w:r>
        <w:t>ho</w:t>
      </w:r>
      <w:r w:rsidRPr="006D79F7">
        <w:t xml:space="preserve"> systém</w:t>
      </w:r>
      <w:r>
        <w:t>u.</w:t>
      </w:r>
    </w:p>
    <w:p w14:paraId="064A9ADA" w14:textId="77777777" w:rsidR="00153A6D" w:rsidRDefault="00153A6D" w:rsidP="00922A56">
      <w:pPr>
        <w:pStyle w:val="Normln-odstavec-slovan"/>
      </w:pPr>
      <w:r>
        <w:t>Provozní správce je zaměstnanec</w:t>
      </w:r>
      <w:r w:rsidRPr="005A1FDB">
        <w:t xml:space="preserve"> </w:t>
      </w:r>
      <w:r>
        <w:t xml:space="preserve">splňující podmínky přístupu k utajované informaci </w:t>
      </w:r>
      <w:r w:rsidRPr="00036887">
        <w:t xml:space="preserve">minimálně </w:t>
      </w:r>
      <w:r>
        <w:t>stupně utajení Vyhrazené, který</w:t>
      </w:r>
      <w:r w:rsidRPr="005A1FDB">
        <w:t xml:space="preserve"> </w:t>
      </w:r>
      <w:r>
        <w:t>je písemně pověřen oprávněnou osobou nebo jí pověřenou osobou a vykonává provozní správu informačního systému.</w:t>
      </w:r>
    </w:p>
    <w:p w14:paraId="77235B62" w14:textId="77777777" w:rsidR="00153A6D" w:rsidRDefault="00153A6D" w:rsidP="00922A56">
      <w:pPr>
        <w:pStyle w:val="Normln-odstavec-slovan"/>
      </w:pPr>
      <w:r w:rsidRPr="00036887">
        <w:t xml:space="preserve">Pověření do role </w:t>
      </w:r>
      <w:r>
        <w:t xml:space="preserve">provozního správce </w:t>
      </w:r>
      <w:r w:rsidRPr="00036887">
        <w:t xml:space="preserve">slouží zároveň jako pověření do role </w:t>
      </w:r>
      <w:r>
        <w:t>u</w:t>
      </w:r>
      <w:r w:rsidRPr="00036887">
        <w:t>živatele</w:t>
      </w:r>
      <w:r>
        <w:t>.</w:t>
      </w:r>
    </w:p>
    <w:p w14:paraId="2275B5AA" w14:textId="77777777" w:rsidR="00153A6D" w:rsidRDefault="00153A6D" w:rsidP="00153A6D">
      <w:pPr>
        <w:pStyle w:val="Normln-clanek"/>
      </w:pPr>
    </w:p>
    <w:p w14:paraId="18C7065D" w14:textId="77777777" w:rsidR="00153A6D" w:rsidRDefault="00153A6D" w:rsidP="00153A6D">
      <w:pPr>
        <w:pStyle w:val="Normln-nadpis"/>
      </w:pPr>
      <w:bookmarkStart w:id="382" w:name="_Toc209018232"/>
      <w:r>
        <w:t>Povinnosti provozního správce</w:t>
      </w:r>
      <w:bookmarkEnd w:id="382"/>
    </w:p>
    <w:p w14:paraId="264BDBD4" w14:textId="77777777" w:rsidR="00153A6D" w:rsidRDefault="00153A6D" w:rsidP="00922A56">
      <w:pPr>
        <w:pStyle w:val="Normln-odstavec-slovan"/>
      </w:pPr>
      <w:r>
        <w:t>Provozní správce odpovídá za správnou instalaci operačního systému a aplikačního SW.</w:t>
      </w:r>
    </w:p>
    <w:p w14:paraId="473D16C7" w14:textId="77777777" w:rsidR="00153A6D" w:rsidRDefault="00153A6D" w:rsidP="00922A56">
      <w:pPr>
        <w:pStyle w:val="Normln-odstavec-slovan"/>
      </w:pPr>
      <w:r>
        <w:t>Provozní správce:</w:t>
      </w:r>
    </w:p>
    <w:p w14:paraId="0D9FA411" w14:textId="77777777" w:rsidR="00153A6D" w:rsidRDefault="00153A6D" w:rsidP="00922A56">
      <w:pPr>
        <w:pStyle w:val="Normln-odstavec-odrka"/>
      </w:pPr>
      <w:r>
        <w:t>dokládá bezpečnostnímu správci údaje o instalovaném SW a HW jako podklad pro vyplnění „Specifikačního listu pracoviště“,</w:t>
      </w:r>
    </w:p>
    <w:p w14:paraId="4065D680" w14:textId="77777777" w:rsidR="00153A6D" w:rsidRDefault="00153A6D" w:rsidP="00922A56">
      <w:pPr>
        <w:pStyle w:val="Normln-odstavec-odrka"/>
      </w:pPr>
      <w:r>
        <w:t>zaznamenává veškerou svou činnost na pracovišti do „Provozního deníku pracoviště“,</w:t>
      </w:r>
    </w:p>
    <w:p w14:paraId="1DE2BA6E" w14:textId="77777777" w:rsidR="00153A6D" w:rsidRDefault="00153A6D" w:rsidP="00922A56">
      <w:pPr>
        <w:pStyle w:val="Normln-odstavec-odrka"/>
      </w:pPr>
      <w:r>
        <w:t>provádí aktualizaci virových řetězců, a to v intervalu 1x měsíčně, nebo v případě nevyužívání pracoviště po delší časové období, vždy před započetím zpracování utajovaných informací (čl. 12 odst. 1 a 2),</w:t>
      </w:r>
    </w:p>
    <w:p w14:paraId="1E16BDD8" w14:textId="77777777" w:rsidR="00153A6D" w:rsidRDefault="00153A6D" w:rsidP="00922A56">
      <w:pPr>
        <w:pStyle w:val="Normln-odstavec-odrka"/>
      </w:pPr>
      <w:r>
        <w:t>provádí archivaci auditních záznamů, a to v intervalu 1x měsíčně, nebo v případě nevyužívání pracoviště po delší časové období, vždy před započetím zpracování utajovaných informací (čl. 9 odst. 2),</w:t>
      </w:r>
    </w:p>
    <w:p w14:paraId="697DBD91" w14:textId="77777777" w:rsidR="00153A6D" w:rsidRDefault="00153A6D" w:rsidP="00922A56">
      <w:pPr>
        <w:pStyle w:val="Normln-odstavec-odrka"/>
      </w:pPr>
      <w:r>
        <w:t>je nápomocen při řešení vzniklých krizových situací a bezpečnostních incidentů (čl. 27),</w:t>
      </w:r>
    </w:p>
    <w:p w14:paraId="17DE4310" w14:textId="77777777" w:rsidR="00153A6D" w:rsidRDefault="00153A6D" w:rsidP="00922A56">
      <w:pPr>
        <w:pStyle w:val="Normln-odstavec-odrka"/>
      </w:pPr>
      <w:r>
        <w:t>přijímá, v rámci svých možností, taková opatření, aby zajistil požadovanou dostupnost,</w:t>
      </w:r>
    </w:p>
    <w:p w14:paraId="44BF790E" w14:textId="77777777" w:rsidR="00153A6D" w:rsidRDefault="00153A6D" w:rsidP="00922A56">
      <w:pPr>
        <w:pStyle w:val="Normln-odstavec-odrka"/>
      </w:pPr>
      <w:r>
        <w:t>zajišťuje a provádí údržbu a opravy komponent informačního systému,</w:t>
      </w:r>
    </w:p>
    <w:p w14:paraId="0093E96D" w14:textId="77777777" w:rsidR="00153A6D" w:rsidRDefault="00153A6D" w:rsidP="00922A56">
      <w:pPr>
        <w:pStyle w:val="Normln-odstavec-odrka"/>
      </w:pPr>
      <w:r>
        <w:t>spolupracuje s bezpečnostním správcem.</w:t>
      </w:r>
    </w:p>
    <w:p w14:paraId="456EBE2F" w14:textId="5AD81626" w:rsidR="00153A6D" w:rsidRDefault="00153A6D" w:rsidP="00153A6D"/>
    <w:p w14:paraId="2ED6A84A" w14:textId="7C02FBB7" w:rsidR="00227607" w:rsidRDefault="00227607">
      <w:pPr>
        <w:spacing w:before="0" w:after="200"/>
        <w:jc w:val="left"/>
      </w:pPr>
      <w:r>
        <w:br w:type="page"/>
      </w:r>
    </w:p>
    <w:p w14:paraId="722EDC78" w14:textId="06488C1D" w:rsidR="00153A6D" w:rsidRDefault="00591429" w:rsidP="00227607">
      <w:pPr>
        <w:pStyle w:val="Normln-nadpis-kap"/>
      </w:pPr>
      <w:bookmarkStart w:id="383" w:name="_Toc209018233"/>
      <w:bookmarkStart w:id="384" w:name="_Hlk77058931"/>
      <w:r>
        <w:lastRenderedPageBreak/>
        <w:t>S</w:t>
      </w:r>
      <w:r w:rsidR="00E219E2">
        <w:t>MĚRNICE</w:t>
      </w:r>
      <w:r w:rsidR="00153A6D">
        <w:t xml:space="preserve"> </w:t>
      </w:r>
      <w:r w:rsidR="00E219E2">
        <w:t>UŽIVATELE</w:t>
      </w:r>
      <w:bookmarkEnd w:id="383"/>
    </w:p>
    <w:p w14:paraId="712D5721" w14:textId="77777777" w:rsidR="00153A6D" w:rsidRDefault="00153A6D" w:rsidP="00153A6D">
      <w:pPr>
        <w:pStyle w:val="Normln-nadpis14"/>
      </w:pPr>
      <w:r w:rsidRPr="007C6EDD">
        <w:t>informačního systému určeného pro nakládání s utajovanými informacemi do a včetně stupně utajení Vyhrazené</w:t>
      </w:r>
    </w:p>
    <w:bookmarkEnd w:id="384"/>
    <w:p w14:paraId="070CC483" w14:textId="77777777" w:rsidR="00153A6D" w:rsidRPr="00F176A4" w:rsidRDefault="00153A6D" w:rsidP="00153A6D">
      <w:pPr>
        <w:pStyle w:val="Normln-clanek"/>
        <w:numPr>
          <w:ilvl w:val="0"/>
          <w:numId w:val="26"/>
        </w:numPr>
      </w:pPr>
    </w:p>
    <w:p w14:paraId="0FDB7D3B" w14:textId="77777777" w:rsidR="00153A6D" w:rsidRDefault="00153A6D" w:rsidP="00153A6D">
      <w:pPr>
        <w:pStyle w:val="Normln-nadpis"/>
      </w:pPr>
      <w:bookmarkStart w:id="385" w:name="_Toc209018234"/>
      <w:r w:rsidRPr="005F7242">
        <w:t>Úvodní ustanovení</w:t>
      </w:r>
      <w:bookmarkEnd w:id="385"/>
    </w:p>
    <w:p w14:paraId="725FF747" w14:textId="77777777" w:rsidR="00153A6D" w:rsidRDefault="00153A6D" w:rsidP="00922A56">
      <w:pPr>
        <w:pStyle w:val="Normln-odstavec-slovan"/>
      </w:pPr>
      <w:r>
        <w:t>Tato směrnice uživatele popisuje základní povinnosti uživatelů při práci v informačním systému.</w:t>
      </w:r>
    </w:p>
    <w:p w14:paraId="669E5D7F" w14:textId="77777777" w:rsidR="00153A6D" w:rsidRDefault="00153A6D" w:rsidP="00922A56">
      <w:pPr>
        <w:pStyle w:val="Normln-odstavec-slovan"/>
      </w:pPr>
      <w:r>
        <w:t xml:space="preserve">Uživatel musí splňovat podmínky přístupu k utajované informaci </w:t>
      </w:r>
      <w:r w:rsidRPr="00036887">
        <w:t xml:space="preserve">minimálně </w:t>
      </w:r>
      <w:r>
        <w:t>stupně utajení Vyhrazené, musí být písemně pověřen oprávněnou osobou nebo jí pověřenou osobou a musí být proškolen bezpečnostním správcem.</w:t>
      </w:r>
    </w:p>
    <w:p w14:paraId="6475B0F8" w14:textId="77777777" w:rsidR="00153A6D" w:rsidRDefault="00153A6D" w:rsidP="00153A6D">
      <w:pPr>
        <w:pStyle w:val="Normln-clanek"/>
      </w:pPr>
    </w:p>
    <w:p w14:paraId="12130026" w14:textId="77777777" w:rsidR="00153A6D" w:rsidRDefault="00153A6D" w:rsidP="00153A6D">
      <w:pPr>
        <w:pStyle w:val="Normln-nadpis"/>
      </w:pPr>
      <w:bookmarkStart w:id="386" w:name="_Toc209018235"/>
      <w:r>
        <w:t>Povinnosti uživatele</w:t>
      </w:r>
      <w:bookmarkEnd w:id="386"/>
    </w:p>
    <w:p w14:paraId="7DF9746A" w14:textId="77777777" w:rsidR="00153A6D" w:rsidRDefault="00153A6D" w:rsidP="00922A56">
      <w:pPr>
        <w:pStyle w:val="Normln-odstavec-slovan"/>
      </w:pPr>
      <w:r>
        <w:t>Uživatel při práci na pracovišti informačního systému odpovídá za dodržování zákonných pravidel při zpracování utajovaných informací.</w:t>
      </w:r>
    </w:p>
    <w:p w14:paraId="65F3F2B4" w14:textId="77777777" w:rsidR="00153A6D" w:rsidRDefault="00153A6D" w:rsidP="00922A56">
      <w:pPr>
        <w:pStyle w:val="Normln-odstavec-slovan"/>
      </w:pPr>
      <w:r>
        <w:t>Uživatel při své práci na pracovišti informačního systému dodržuje režimová opatření stanovená v platném projektu fyzické bezpečnosti.</w:t>
      </w:r>
    </w:p>
    <w:p w14:paraId="5AB2C851" w14:textId="77777777" w:rsidR="00153A6D" w:rsidRDefault="00153A6D" w:rsidP="00922A56">
      <w:pPr>
        <w:pStyle w:val="Normln-odstavec-slovan"/>
      </w:pPr>
      <w:r>
        <w:t>Uživatel je povinen:</w:t>
      </w:r>
    </w:p>
    <w:p w14:paraId="17BBBEF8" w14:textId="77777777" w:rsidR="00153A6D" w:rsidRDefault="00153A6D" w:rsidP="00922A56">
      <w:pPr>
        <w:pStyle w:val="Normln-odstavec-odrka"/>
      </w:pPr>
      <w:r>
        <w:t>řídit se zejména touto směrnicí a pokyny bezpečnostního správce,</w:t>
      </w:r>
    </w:p>
    <w:p w14:paraId="1899E705" w14:textId="77777777" w:rsidR="00153A6D" w:rsidRDefault="00153A6D" w:rsidP="00922A56">
      <w:pPr>
        <w:pStyle w:val="Normln-odstavec-odrka"/>
      </w:pPr>
      <w:r>
        <w:t>před započetím práce provést kontrolu neporušenosti ochranných prvků,</w:t>
      </w:r>
    </w:p>
    <w:p w14:paraId="634063C3" w14:textId="77777777" w:rsidR="00153A6D" w:rsidRDefault="00153A6D" w:rsidP="00922A56">
      <w:pPr>
        <w:pStyle w:val="Normln-odstavec-odrka"/>
      </w:pPr>
      <w:r>
        <w:t>identifikovat a autentizovat se pomocí svého platného přístupového jména a hesla (viz článek 4),</w:t>
      </w:r>
    </w:p>
    <w:p w14:paraId="38400B7A" w14:textId="77777777" w:rsidR="00153A6D" w:rsidRDefault="00153A6D" w:rsidP="00922A56">
      <w:pPr>
        <w:pStyle w:val="Normln-odstavec-odrka"/>
      </w:pPr>
      <w:r>
        <w:t>při přerušení práce na dobu kratší než 30 minut zamknout pracovní stanici (klávesami Ctrl + Alt + Delete) a zajistit pracoviště před vstupem neoprávněných osob,</w:t>
      </w:r>
    </w:p>
    <w:p w14:paraId="0C0526C8" w14:textId="77777777" w:rsidR="00153A6D" w:rsidRDefault="00153A6D" w:rsidP="00922A56">
      <w:pPr>
        <w:pStyle w:val="Normln-odstavec-odrka"/>
      </w:pPr>
      <w:r>
        <w:t>při ukončení práce nebo při jejím přerušení na dobu delší než 30 minut ukončit provozované aplikace, vypnout síťové vypínače sestavy (včetně tiskárny) a zabezpečit zpracované dokumenty a vyjímatelné nosiče informací,</w:t>
      </w:r>
    </w:p>
    <w:p w14:paraId="3CAD89DE" w14:textId="77777777" w:rsidR="00153A6D" w:rsidRDefault="00153A6D" w:rsidP="00922A56">
      <w:pPr>
        <w:pStyle w:val="Normln-odstavec-odrka"/>
      </w:pPr>
      <w:r>
        <w:t>zajišťovat bezpečnost zpracovávaných utajovaných informací z hlediska administrativní bezpečnosti,</w:t>
      </w:r>
    </w:p>
    <w:p w14:paraId="688EE0DD" w14:textId="77777777" w:rsidR="00153A6D" w:rsidRDefault="00153A6D" w:rsidP="00922A56">
      <w:pPr>
        <w:pStyle w:val="Normln-odstavec-odrka"/>
      </w:pPr>
      <w:r w:rsidRPr="004A3499">
        <w:t>používat pouze evidované nosiče informací</w:t>
      </w:r>
      <w:r>
        <w:t>,</w:t>
      </w:r>
    </w:p>
    <w:p w14:paraId="4C55689C" w14:textId="77777777" w:rsidR="00153A6D" w:rsidRDefault="00153A6D" w:rsidP="00922A56">
      <w:pPr>
        <w:pStyle w:val="Normln-odstavec-odrka"/>
      </w:pPr>
      <w:r w:rsidRPr="004A3499">
        <w:t>hlásit neprodleně bezpečnostnímu správci každé podezření na neoprávněnou manipulaci s daty, uživatelským účtem nebo sestavou</w:t>
      </w:r>
      <w:r>
        <w:t>,</w:t>
      </w:r>
    </w:p>
    <w:p w14:paraId="039AF8D9" w14:textId="77777777" w:rsidR="00153A6D" w:rsidRDefault="00153A6D" w:rsidP="00922A56">
      <w:pPr>
        <w:pStyle w:val="Normln-odstavec-odrka"/>
      </w:pPr>
      <w:r>
        <w:t>hlásit neprodleně bezpečnostnímu správci jakékoliv hlášení antivirového softwaru o detekci viru nebo jiného škodlivého SW,</w:t>
      </w:r>
    </w:p>
    <w:p w14:paraId="6B495DF1" w14:textId="77777777" w:rsidR="00153A6D" w:rsidRDefault="00153A6D" w:rsidP="00922A56">
      <w:pPr>
        <w:pStyle w:val="Normln-odstavec-odrka"/>
      </w:pPr>
      <w:r>
        <w:t>používat pouze SW nainstalovaný bezpečnostním správcem,</w:t>
      </w:r>
    </w:p>
    <w:p w14:paraId="78A5E0D5" w14:textId="77777777" w:rsidR="00153A6D" w:rsidRDefault="00153A6D" w:rsidP="00922A56">
      <w:pPr>
        <w:pStyle w:val="Normln-odstavec-odrka"/>
      </w:pPr>
      <w:r>
        <w:t>neprodleně hlásit všechny HW a SW poruchy bezpečnostnímu správci,</w:t>
      </w:r>
    </w:p>
    <w:p w14:paraId="0EAF3601" w14:textId="77777777" w:rsidR="00153A6D" w:rsidRDefault="00153A6D" w:rsidP="00922A56">
      <w:pPr>
        <w:pStyle w:val="Normln-odstavec-odrka"/>
      </w:pPr>
      <w:r>
        <w:t>bezodkladně informovat bezpečnostního správce o zjištění krizové situace nebo bezpečnostního incidentu a dále nepokračovat v práci (viz článek 5).</w:t>
      </w:r>
    </w:p>
    <w:p w14:paraId="063AA53A" w14:textId="77777777" w:rsidR="00153A6D" w:rsidRDefault="00153A6D" w:rsidP="00153A6D">
      <w:pPr>
        <w:pStyle w:val="Normln-clanek"/>
      </w:pPr>
    </w:p>
    <w:p w14:paraId="12E14D28" w14:textId="77777777" w:rsidR="00153A6D" w:rsidRDefault="00153A6D" w:rsidP="00153A6D">
      <w:pPr>
        <w:pStyle w:val="Normln-nadpis"/>
      </w:pPr>
      <w:bookmarkStart w:id="387" w:name="_Toc209018236"/>
      <w:r>
        <w:t>Zakázané činnosti uživatele</w:t>
      </w:r>
      <w:bookmarkEnd w:id="387"/>
    </w:p>
    <w:p w14:paraId="6859BC03" w14:textId="77777777" w:rsidR="00153A6D" w:rsidRDefault="00153A6D" w:rsidP="00922A56">
      <w:pPr>
        <w:pStyle w:val="Normln-odstavec-slovan"/>
      </w:pPr>
      <w:r>
        <w:t>Uživateli je při používání pracoviště zakázáno:</w:t>
      </w:r>
    </w:p>
    <w:p w14:paraId="558EC00A" w14:textId="77777777" w:rsidR="00153A6D" w:rsidRDefault="00153A6D" w:rsidP="00922A56">
      <w:pPr>
        <w:pStyle w:val="Normln-odstavec-odrka"/>
      </w:pPr>
      <w:r>
        <w:t>provádět na sestavě jinou činnost než tu, kterou má povolenu a která vyplývá z jeho pracovních povinností,</w:t>
      </w:r>
    </w:p>
    <w:p w14:paraId="606A309F" w14:textId="77777777" w:rsidR="00153A6D" w:rsidRDefault="00153A6D" w:rsidP="00922A56">
      <w:pPr>
        <w:pStyle w:val="Normln-odstavec-odrka"/>
      </w:pPr>
      <w:r>
        <w:t>používat přístupová práva, která mu nebyla přidělena,</w:t>
      </w:r>
    </w:p>
    <w:p w14:paraId="64D840AA" w14:textId="77777777" w:rsidR="00153A6D" w:rsidRDefault="00153A6D" w:rsidP="00922A56">
      <w:pPr>
        <w:pStyle w:val="Normln-odstavec-odrka"/>
      </w:pPr>
      <w:r>
        <w:t>používat neevidované nosiče informací,</w:t>
      </w:r>
    </w:p>
    <w:p w14:paraId="5735B217" w14:textId="77777777" w:rsidR="00153A6D" w:rsidRDefault="00153A6D" w:rsidP="00922A56">
      <w:pPr>
        <w:pStyle w:val="Normln-odstavec-odrka"/>
      </w:pPr>
      <w:r>
        <w:t>spouštět na pracovní stanici SW, který nebyl schválen bezpečnostním správcem,</w:t>
      </w:r>
    </w:p>
    <w:p w14:paraId="41FE119E" w14:textId="77777777" w:rsidR="00153A6D" w:rsidRDefault="00153A6D" w:rsidP="00922A56">
      <w:pPr>
        <w:pStyle w:val="Normln-odstavec-odrka"/>
      </w:pPr>
      <w:r>
        <w:t>modifikovat SW (instalovat, vymazávat) pracovní stanice,</w:t>
      </w:r>
    </w:p>
    <w:p w14:paraId="4AF6BE81" w14:textId="77777777" w:rsidR="00153A6D" w:rsidRDefault="00153A6D" w:rsidP="00922A56">
      <w:pPr>
        <w:pStyle w:val="Normln-odstavec-odrka"/>
      </w:pPr>
      <w:r>
        <w:t>modifikovat HW (vkládat, vyjímat HW komponenty) sestavy,</w:t>
      </w:r>
    </w:p>
    <w:p w14:paraId="76F7281C" w14:textId="77777777" w:rsidR="00153A6D" w:rsidRDefault="00153A6D" w:rsidP="00922A56">
      <w:pPr>
        <w:pStyle w:val="Normln-odstavec-odrka"/>
      </w:pPr>
      <w:r>
        <w:t>přistupovat k datům jiných uživatelů nebo aplikacím, ke kterým nemá povolen přístup,</w:t>
      </w:r>
    </w:p>
    <w:p w14:paraId="02CAC4CB" w14:textId="2DFB8AB1" w:rsidR="00153A6D" w:rsidRDefault="00153A6D" w:rsidP="00922A56">
      <w:pPr>
        <w:pStyle w:val="Normln-odstavec-odrka"/>
      </w:pPr>
      <w:r>
        <w:t>vypínat, odinstalovat nebo modifikovat nastavení antivirového SW,</w:t>
      </w:r>
    </w:p>
    <w:p w14:paraId="37EC54B9" w14:textId="77777777" w:rsidR="00153A6D" w:rsidRDefault="00153A6D" w:rsidP="00922A56">
      <w:pPr>
        <w:pStyle w:val="Normln-odstavec-odrka"/>
      </w:pPr>
      <w:r>
        <w:t>provádět neoprávněné kopie dat.</w:t>
      </w:r>
    </w:p>
    <w:p w14:paraId="007B00CD" w14:textId="77777777" w:rsidR="00153A6D" w:rsidRDefault="00153A6D" w:rsidP="00153A6D">
      <w:pPr>
        <w:pStyle w:val="Normln-clanek"/>
      </w:pPr>
    </w:p>
    <w:p w14:paraId="09DA5673" w14:textId="77777777" w:rsidR="00153A6D" w:rsidRDefault="00153A6D" w:rsidP="00153A6D">
      <w:pPr>
        <w:pStyle w:val="Normln-nadpis"/>
      </w:pPr>
      <w:bookmarkStart w:id="388" w:name="_Toc209018237"/>
      <w:r>
        <w:t>Přístupové heslo</w:t>
      </w:r>
      <w:bookmarkEnd w:id="388"/>
    </w:p>
    <w:p w14:paraId="18332012" w14:textId="77777777" w:rsidR="00153A6D" w:rsidRDefault="00153A6D" w:rsidP="00922A56">
      <w:pPr>
        <w:pStyle w:val="Normln-odstavec-slovan"/>
      </w:pPr>
      <w:r>
        <w:t>Přístupové heslo:</w:t>
      </w:r>
    </w:p>
    <w:p w14:paraId="7C620A8B" w14:textId="77777777" w:rsidR="00153A6D" w:rsidRDefault="00153A6D" w:rsidP="00922A56">
      <w:pPr>
        <w:pStyle w:val="Normln-odstavec-odrka"/>
      </w:pPr>
      <w:r>
        <w:t>musí být chráněno, jako utajovaná informace stupně utajení Vyhrazené,</w:t>
      </w:r>
    </w:p>
    <w:p w14:paraId="583B814D" w14:textId="6553F572" w:rsidR="00153A6D" w:rsidRDefault="00153A6D" w:rsidP="00922A56">
      <w:pPr>
        <w:pStyle w:val="Normln-odstavec-odrka"/>
      </w:pPr>
      <w:r>
        <w:t xml:space="preserve">musí obsahovat minimálně </w:t>
      </w:r>
      <w:r w:rsidR="00190E34">
        <w:t xml:space="preserve">9 nebo </w:t>
      </w:r>
      <w:r>
        <w:t>12 znaků</w:t>
      </w:r>
      <w:r w:rsidR="00190E34">
        <w:t xml:space="preserve"> (podle zvolené varianty)</w:t>
      </w:r>
      <w:r>
        <w:t>,</w:t>
      </w:r>
    </w:p>
    <w:p w14:paraId="7DDC4082" w14:textId="77777777" w:rsidR="00153A6D" w:rsidRDefault="00153A6D" w:rsidP="00922A56">
      <w:pPr>
        <w:pStyle w:val="Normln-odstavec-odrka"/>
      </w:pPr>
      <w:r>
        <w:t>musí obsahovat min. 3 typy znaků (malá písmena, velká písmena, číslice nebo speciální znaky)</w:t>
      </w:r>
    </w:p>
    <w:p w14:paraId="05A3BDC1" w14:textId="77777777" w:rsidR="00153A6D" w:rsidRDefault="00153A6D" w:rsidP="00922A56">
      <w:pPr>
        <w:pStyle w:val="Normln-odstavec-odrka"/>
      </w:pPr>
      <w:r>
        <w:t>musí být určeno uživatelem,</w:t>
      </w:r>
    </w:p>
    <w:p w14:paraId="75B358C5" w14:textId="77777777" w:rsidR="00153A6D" w:rsidRDefault="00153A6D" w:rsidP="00922A56">
      <w:pPr>
        <w:pStyle w:val="Normln-odstavec-odrka"/>
      </w:pPr>
      <w:r>
        <w:t>nesmí obsahovat přihlašovací jméno uživatele ani ve změněné formě,</w:t>
      </w:r>
    </w:p>
    <w:p w14:paraId="7C617E97" w14:textId="77777777" w:rsidR="00153A6D" w:rsidRDefault="00153A6D" w:rsidP="00922A56">
      <w:pPr>
        <w:pStyle w:val="Normln-odstavec-odrka"/>
      </w:pPr>
      <w:r>
        <w:t>nesmí být odvozeno ze jmen příbuzných nebo známých uživatele,</w:t>
      </w:r>
    </w:p>
    <w:p w14:paraId="43425EF7" w14:textId="77777777" w:rsidR="00153A6D" w:rsidRDefault="00153A6D" w:rsidP="00922A56">
      <w:pPr>
        <w:pStyle w:val="Normln-odstavec-odrka"/>
      </w:pPr>
      <w:r>
        <w:t>nesmí být odvozeno ze žádné informace, která má vztah k uživateli (číslo vozu, telefonní číslo, osobní číslo, značka auta, jméno ulice atd.),</w:t>
      </w:r>
    </w:p>
    <w:p w14:paraId="64420A29" w14:textId="77777777" w:rsidR="00153A6D" w:rsidRDefault="00153A6D" w:rsidP="00922A56">
      <w:pPr>
        <w:pStyle w:val="Normln-odstavec-odrka"/>
      </w:pPr>
      <w:r>
        <w:t>nesmí být použito v jiném informačním systému,</w:t>
      </w:r>
    </w:p>
    <w:p w14:paraId="548CBE54" w14:textId="77777777" w:rsidR="00153A6D" w:rsidRDefault="00153A6D" w:rsidP="00922A56">
      <w:pPr>
        <w:pStyle w:val="Normln-odstavec-odrka"/>
      </w:pPr>
      <w:r>
        <w:t>nesmí být sdíleno s jiným uživatelem,</w:t>
      </w:r>
    </w:p>
    <w:p w14:paraId="366E8AE3" w14:textId="77777777" w:rsidR="00153A6D" w:rsidRDefault="00153A6D" w:rsidP="00922A56">
      <w:pPr>
        <w:pStyle w:val="Normln-odstavec-odrka"/>
      </w:pPr>
      <w:r>
        <w:t>nesmí být snadno zapamatovatelné,</w:t>
      </w:r>
    </w:p>
    <w:p w14:paraId="49D2EF4B" w14:textId="41D5A715" w:rsidR="00153A6D" w:rsidRDefault="00153A6D" w:rsidP="00922A56">
      <w:pPr>
        <w:pStyle w:val="Normln-odstavec-odrka"/>
      </w:pPr>
      <w:r>
        <w:t xml:space="preserve">je platné max. 90 </w:t>
      </w:r>
      <w:r w:rsidR="006D367D">
        <w:t xml:space="preserve">nebo 730 </w:t>
      </w:r>
      <w:r>
        <w:t>dnů</w:t>
      </w:r>
      <w:r w:rsidR="006D367D">
        <w:t xml:space="preserve"> (podle zvolené varianty)</w:t>
      </w:r>
      <w:r>
        <w:t>.</w:t>
      </w:r>
    </w:p>
    <w:p w14:paraId="3C32FF5E" w14:textId="77777777" w:rsidR="00153A6D" w:rsidRDefault="00153A6D" w:rsidP="00922A56">
      <w:pPr>
        <w:pStyle w:val="Normln-odstavec-slovan"/>
      </w:pPr>
      <w:r>
        <w:t>Uživatel je odpovědný za jakékoli zneužití svého účtu třetí osobou, pokud prokazatelně k zneužití účtu došlo v důsledku jeho nedbalosti, anebo nedodržením ustanovení vnitřních předpisů upravujících bezpečnost utajovaných informací.</w:t>
      </w:r>
    </w:p>
    <w:p w14:paraId="1B280F19" w14:textId="77777777" w:rsidR="00153A6D" w:rsidRDefault="00153A6D" w:rsidP="00153A6D">
      <w:pPr>
        <w:pStyle w:val="Normln-clanek"/>
      </w:pPr>
    </w:p>
    <w:p w14:paraId="6AD7F79D" w14:textId="77777777" w:rsidR="00153A6D" w:rsidRDefault="00153A6D" w:rsidP="00153A6D">
      <w:pPr>
        <w:pStyle w:val="Normln-nadpis"/>
      </w:pPr>
      <w:bookmarkStart w:id="389" w:name="_Toc209018238"/>
      <w:r>
        <w:t>Krizové situace a bezpečnostní incidenty</w:t>
      </w:r>
      <w:bookmarkEnd w:id="389"/>
    </w:p>
    <w:p w14:paraId="7A433173" w14:textId="381528F0" w:rsidR="00153A6D" w:rsidRDefault="00153A6D" w:rsidP="00922A56">
      <w:pPr>
        <w:pStyle w:val="Normln-odstavec-slovan"/>
      </w:pPr>
      <w:r>
        <w:t>Za krizovou situaci se považuje porucha zařízení, požár nebo jiná živelní pohroma, teroristický útok nebo jeho hrozba</w:t>
      </w:r>
      <w:r w:rsidR="00227607">
        <w:t>.</w:t>
      </w:r>
    </w:p>
    <w:p w14:paraId="7ECD0CDF" w14:textId="77777777" w:rsidR="00153A6D" w:rsidRDefault="00153A6D" w:rsidP="00922A56">
      <w:pPr>
        <w:pStyle w:val="Normln-odstavec-slovan"/>
      </w:pPr>
      <w:r>
        <w:lastRenderedPageBreak/>
        <w:t>V případě vzniku krizové situace musí uživatel zajistit, aby nedošlo k porušení povinnosti při ochraně utajované informace zejména, aby se neoprávněné osoby nemohly seznámit s utajovanými informacemi. Ukončí práci na sestavě, a pokud to okolnosti dovolí, vyjme z pracovní stanice vyjímatelné nosiče informací, odebere z tiskárny všechny listy vytištěných dokumentů, zamkne pracoviště a dále se řídí příslušnými směrnicemi objektu.</w:t>
      </w:r>
    </w:p>
    <w:p w14:paraId="1B73D035" w14:textId="77777777" w:rsidR="00153A6D" w:rsidRDefault="00153A6D" w:rsidP="00922A56">
      <w:pPr>
        <w:pStyle w:val="Normln-odstavec-slovan"/>
      </w:pPr>
      <w:r>
        <w:t>V případě požáru uživatel odpojí sestavu od síťového napájení, pokud možno vyjme z pracovní stanice vyjímatelné nosiče informací, odebere z tiskárny všechny listy vytištěných dokumentů, za které odpovídá a dále se řídí příslušnou požární směrnicí objektu.</w:t>
      </w:r>
    </w:p>
    <w:p w14:paraId="45074B35" w14:textId="77777777" w:rsidR="00153A6D" w:rsidRDefault="00153A6D" w:rsidP="00922A56">
      <w:pPr>
        <w:pStyle w:val="Normln-odstavec-slovan"/>
      </w:pPr>
      <w:r>
        <w:t>Bezpečnostní incident je událost, která měla nebo může mít za následek ohrožení bezpečnosti nebo porušení povinnosti při ochraně utajované informace.</w:t>
      </w:r>
    </w:p>
    <w:p w14:paraId="43DD14CF" w14:textId="77777777" w:rsidR="00153A6D" w:rsidRDefault="00153A6D" w:rsidP="00922A56">
      <w:pPr>
        <w:pStyle w:val="Normln-odstavec-slovan"/>
      </w:pPr>
      <w:r>
        <w:t>Za bezpečnostní incident se považuje zejména:</w:t>
      </w:r>
    </w:p>
    <w:p w14:paraId="137419E6" w14:textId="77777777" w:rsidR="00153A6D" w:rsidRDefault="00153A6D" w:rsidP="00922A56">
      <w:pPr>
        <w:pStyle w:val="Normln-odstavec-odrka"/>
      </w:pPr>
      <w:r>
        <w:t>porušení některého z bezpečnostních mechanismů,</w:t>
      </w:r>
    </w:p>
    <w:p w14:paraId="68125815" w14:textId="77777777" w:rsidR="00153A6D" w:rsidRDefault="00153A6D" w:rsidP="00922A56">
      <w:pPr>
        <w:pStyle w:val="Normln-odstavec-odrka"/>
      </w:pPr>
      <w:r>
        <w:t>porušení ochranných prvků,</w:t>
      </w:r>
    </w:p>
    <w:p w14:paraId="22C9FB11" w14:textId="77777777" w:rsidR="00153A6D" w:rsidRDefault="00153A6D" w:rsidP="00922A56">
      <w:pPr>
        <w:pStyle w:val="Normln-odstavec-odrka"/>
      </w:pPr>
      <w:r>
        <w:t>ztráta nebo neoprávněné nakládání s nosičem utajovaných informací,</w:t>
      </w:r>
    </w:p>
    <w:p w14:paraId="39B1820F" w14:textId="77777777" w:rsidR="00153A6D" w:rsidRDefault="00153A6D" w:rsidP="00922A56">
      <w:pPr>
        <w:pStyle w:val="Normln-odstavec-odrka"/>
      </w:pPr>
      <w:r>
        <w:t>ztráta HW komponenty,</w:t>
      </w:r>
    </w:p>
    <w:p w14:paraId="69D74CD8" w14:textId="77777777" w:rsidR="00153A6D" w:rsidRDefault="00153A6D" w:rsidP="00922A56">
      <w:pPr>
        <w:pStyle w:val="Normln-odstavec-odrka"/>
      </w:pPr>
      <w:r>
        <w:t>porucha HW nebo SW,</w:t>
      </w:r>
    </w:p>
    <w:p w14:paraId="03ABDAAE" w14:textId="77777777" w:rsidR="00153A6D" w:rsidRDefault="00153A6D" w:rsidP="00922A56">
      <w:pPr>
        <w:pStyle w:val="Normln-odstavec-odrka"/>
      </w:pPr>
      <w:r>
        <w:t>výskyt viru nebo jiného škodlivého SW,</w:t>
      </w:r>
    </w:p>
    <w:p w14:paraId="72F10160" w14:textId="77777777" w:rsidR="00153A6D" w:rsidRDefault="00153A6D" w:rsidP="00922A56">
      <w:pPr>
        <w:pStyle w:val="Normln-odstavec-odrka"/>
      </w:pPr>
      <w:r>
        <w:t>vyzrazení přístupového hesla,</w:t>
      </w:r>
    </w:p>
    <w:p w14:paraId="22CEBA9C" w14:textId="77777777" w:rsidR="00153A6D" w:rsidRDefault="00153A6D" w:rsidP="00922A56">
      <w:pPr>
        <w:pStyle w:val="Normln-odstavec-odrka"/>
      </w:pPr>
      <w:r>
        <w:t>porušení platných bezpečnostních směrnic,</w:t>
      </w:r>
    </w:p>
    <w:p w14:paraId="6FD9BA87" w14:textId="77777777" w:rsidR="00153A6D" w:rsidRDefault="00153A6D" w:rsidP="00922A56">
      <w:pPr>
        <w:pStyle w:val="Normln-odstavec-odrka"/>
      </w:pPr>
      <w:r>
        <w:t>další události, které mohou mít vliv na bezpečnost zpracovávaných utajovaných informací.</w:t>
      </w:r>
    </w:p>
    <w:p w14:paraId="0ED5AE4E" w14:textId="77777777" w:rsidR="00153A6D" w:rsidRDefault="00153A6D" w:rsidP="00922A56">
      <w:pPr>
        <w:pStyle w:val="Normln-odstavec-slovan"/>
      </w:pPr>
      <w:r>
        <w:t>Uživatel bezodkladně informuje bezpečnostního správce o zjištění krizové situace nebo bezpečnostního incidentu a dále nepokračuje v práci. Bezpečnostní správce rozhodne o dalším postupu.</w:t>
      </w:r>
    </w:p>
    <w:p w14:paraId="368C911F" w14:textId="77777777" w:rsidR="00153A6D" w:rsidRDefault="00153A6D" w:rsidP="00153A6D">
      <w:pPr>
        <w:pStyle w:val="Normln-clanek"/>
      </w:pPr>
    </w:p>
    <w:p w14:paraId="49A8213C" w14:textId="77777777" w:rsidR="00153A6D" w:rsidRDefault="00153A6D" w:rsidP="00153A6D">
      <w:pPr>
        <w:pStyle w:val="Normln-nadpis"/>
      </w:pPr>
      <w:bookmarkStart w:id="390" w:name="_Toc209018239"/>
      <w:r>
        <w:t>Ukládání a manipulace s vyjímatelnými nosiči utajovaných informací nebo s přenosným PC</w:t>
      </w:r>
      <w:bookmarkEnd w:id="390"/>
    </w:p>
    <w:p w14:paraId="520FE5DE" w14:textId="77777777" w:rsidR="00153A6D" w:rsidRDefault="00153A6D" w:rsidP="00922A56">
      <w:pPr>
        <w:pStyle w:val="Normln-odstavec-slovan"/>
      </w:pPr>
      <w:r>
        <w:t>Vyjímatelné nosiče utajovaných informací nebo přenosné PC se ukládají do příslušného úschovného objektu v zabezpečené oblasti příslušné kategorie.</w:t>
      </w:r>
    </w:p>
    <w:p w14:paraId="46F26524" w14:textId="78284415" w:rsidR="00153A6D" w:rsidRDefault="00153A6D" w:rsidP="00922A56">
      <w:pPr>
        <w:pStyle w:val="Normln-odstavec-slovan"/>
      </w:pPr>
      <w:r>
        <w:t>Pře</w:t>
      </w:r>
      <w:r w:rsidR="006B5242">
        <w:t>d</w:t>
      </w:r>
      <w:r>
        <w:t xml:space="preserve"> započetím práce si uživatel vyzvedne vyjímatelné nosiče utajovaných informací nebo přenosné PC proti podpisu u bezpečnostního správce.</w:t>
      </w:r>
    </w:p>
    <w:p w14:paraId="5C1EFAB5" w14:textId="77777777" w:rsidR="00153A6D" w:rsidRDefault="00153A6D" w:rsidP="00922A56">
      <w:pPr>
        <w:pStyle w:val="Normln-odstavec-slovan"/>
      </w:pPr>
      <w:r>
        <w:t>Po ukončení práce uživatel odevzdá vyjímatelné nosiče utajovaných informací nebo přenosné PC proti podpisu bezpečnostnímu správci, který zajistí jejich uložení.</w:t>
      </w:r>
    </w:p>
    <w:p w14:paraId="426F19E6" w14:textId="3B4176E1" w:rsidR="00153A6D" w:rsidRDefault="00153A6D" w:rsidP="0085176B"/>
    <w:p w14:paraId="46AE698A" w14:textId="305FA9AD" w:rsidR="002A40C8" w:rsidRDefault="002A40C8">
      <w:pPr>
        <w:spacing w:before="0" w:after="200"/>
        <w:jc w:val="left"/>
      </w:pPr>
      <w:r>
        <w:br w:type="page"/>
      </w:r>
    </w:p>
    <w:p w14:paraId="6B11B5A7" w14:textId="16FD6106" w:rsidR="002A40C8" w:rsidRDefault="00687633" w:rsidP="00687633">
      <w:pPr>
        <w:pStyle w:val="Normln-nadpis-kap"/>
      </w:pPr>
      <w:bookmarkStart w:id="391" w:name="_Toc209018240"/>
      <w:r>
        <w:lastRenderedPageBreak/>
        <w:t>VZORY ADMINISTRATIVNÍCH POMŮCEK</w:t>
      </w:r>
      <w:bookmarkEnd w:id="391"/>
    </w:p>
    <w:p w14:paraId="2172A854" w14:textId="77777777" w:rsidR="002A40C8" w:rsidRPr="00F176A4" w:rsidRDefault="002A40C8" w:rsidP="006D3FED">
      <w:pPr>
        <w:pStyle w:val="Normln-clanek"/>
        <w:numPr>
          <w:ilvl w:val="0"/>
          <w:numId w:val="31"/>
        </w:numPr>
      </w:pPr>
    </w:p>
    <w:p w14:paraId="46B05E48" w14:textId="77777777" w:rsidR="002A40C8" w:rsidRDefault="002A40C8" w:rsidP="002A40C8">
      <w:pPr>
        <w:pStyle w:val="Normln-nadpis"/>
      </w:pPr>
      <w:bookmarkStart w:id="392" w:name="_Toc84574972"/>
      <w:bookmarkStart w:id="393" w:name="_Toc209018241"/>
      <w:r>
        <w:t>Seznam vzorů</w:t>
      </w:r>
      <w:bookmarkEnd w:id="392"/>
      <w:bookmarkEnd w:id="393"/>
    </w:p>
    <w:p w14:paraId="771DB9BC" w14:textId="77777777" w:rsidR="002A40C8" w:rsidRDefault="002A40C8" w:rsidP="00922A56">
      <w:pPr>
        <w:pStyle w:val="Normln-odstavec-slovan"/>
      </w:pPr>
      <w:r>
        <w:t>Vzor pověření k činnosti</w:t>
      </w:r>
    </w:p>
    <w:p w14:paraId="4A6B495F" w14:textId="77777777" w:rsidR="002A40C8" w:rsidRDefault="002A40C8" w:rsidP="00922A56">
      <w:pPr>
        <w:pStyle w:val="Normln-odstavec-slovan"/>
      </w:pPr>
      <w:r>
        <w:t>Vzor ukončení pověření k činnosti</w:t>
      </w:r>
    </w:p>
    <w:p w14:paraId="10EAA6E5" w14:textId="77777777" w:rsidR="002A40C8" w:rsidRDefault="002A40C8" w:rsidP="00922A56">
      <w:pPr>
        <w:pStyle w:val="Normln-odstavec-slovan"/>
      </w:pPr>
      <w:r>
        <w:t>Školení uživatelů</w:t>
      </w:r>
    </w:p>
    <w:p w14:paraId="15114974" w14:textId="77777777" w:rsidR="002A40C8" w:rsidRDefault="002A40C8" w:rsidP="00922A56">
      <w:pPr>
        <w:pStyle w:val="Normln-odstavec-slovan"/>
      </w:pPr>
      <w:r>
        <w:t>Evidence uživatelů</w:t>
      </w:r>
    </w:p>
    <w:p w14:paraId="533BABB3" w14:textId="77777777" w:rsidR="002A40C8" w:rsidRDefault="002A40C8" w:rsidP="00922A56">
      <w:pPr>
        <w:pStyle w:val="Normln-odstavec-slovan"/>
      </w:pPr>
      <w:r>
        <w:t>Evidence nosičů informací</w:t>
      </w:r>
    </w:p>
    <w:p w14:paraId="3336D396" w14:textId="77777777" w:rsidR="002A40C8" w:rsidRDefault="002A40C8" w:rsidP="00922A56">
      <w:pPr>
        <w:pStyle w:val="Normln-odstavec-slovan"/>
      </w:pPr>
      <w:r w:rsidRPr="00996892">
        <w:t>Kniha manipulace s nosiči utajovaných informací nebo s přenosným počítačem</w:t>
      </w:r>
    </w:p>
    <w:p w14:paraId="595FE800" w14:textId="77777777" w:rsidR="002A40C8" w:rsidRDefault="002A40C8" w:rsidP="00922A56">
      <w:pPr>
        <w:pStyle w:val="Normln-odstavec-slovan"/>
      </w:pPr>
      <w:r>
        <w:t>Provozní deník pracoviště</w:t>
      </w:r>
    </w:p>
    <w:p w14:paraId="4F541EEB" w14:textId="77777777" w:rsidR="002A40C8" w:rsidRDefault="002A40C8" w:rsidP="00922A56">
      <w:pPr>
        <w:pStyle w:val="Normln-odstavec-slovan"/>
      </w:pPr>
      <w:r>
        <w:t>Specifikační list pracoviště</w:t>
      </w:r>
    </w:p>
    <w:p w14:paraId="195A3421" w14:textId="28A03B81" w:rsidR="006D3FED" w:rsidRDefault="006D3FED" w:rsidP="00922A56">
      <w:pPr>
        <w:pStyle w:val="Normln-odstavec-slovan"/>
      </w:pPr>
      <w:r>
        <w:t>Protokol o provedení testu bezpečnosti</w:t>
      </w:r>
    </w:p>
    <w:p w14:paraId="6932EBD2" w14:textId="77777777" w:rsidR="002A40C8" w:rsidRDefault="002A40C8" w:rsidP="002A40C8"/>
    <w:p w14:paraId="618DB7F2" w14:textId="77777777" w:rsidR="002A40C8" w:rsidRDefault="002A40C8" w:rsidP="002A40C8">
      <w:pPr>
        <w:spacing w:before="0" w:after="200"/>
        <w:jc w:val="left"/>
      </w:pPr>
      <w:r>
        <w:br w:type="page"/>
      </w:r>
    </w:p>
    <w:p w14:paraId="14D6A4E5" w14:textId="77777777" w:rsidR="002A40C8" w:rsidRPr="00F176A4" w:rsidRDefault="002A40C8" w:rsidP="002A40C8">
      <w:pPr>
        <w:pStyle w:val="Normln-clanek"/>
      </w:pPr>
    </w:p>
    <w:p w14:paraId="0980A0D7" w14:textId="77777777" w:rsidR="002A40C8" w:rsidRDefault="002A40C8" w:rsidP="002A40C8">
      <w:pPr>
        <w:pStyle w:val="Normln-nadpis"/>
      </w:pPr>
      <w:bookmarkStart w:id="394" w:name="_Toc84574973"/>
      <w:bookmarkStart w:id="395" w:name="_Toc209018242"/>
      <w:r>
        <w:t>Vzor č. 1: pověření k činnosti</w:t>
      </w:r>
      <w:bookmarkEnd w:id="394"/>
      <w:bookmarkEnd w:id="395"/>
    </w:p>
    <w:p w14:paraId="26A6FBB3" w14:textId="77777777" w:rsidR="002A40C8" w:rsidRDefault="002A40C8" w:rsidP="002A40C8"/>
    <w:p w14:paraId="6F12C037" w14:textId="77777777" w:rsidR="002A40C8" w:rsidRDefault="002A40C8" w:rsidP="002A40C8">
      <w:pPr>
        <w:pStyle w:val="Snormalni"/>
        <w:spacing w:line="360" w:lineRule="auto"/>
        <w:rPr>
          <w:u w:val="single"/>
        </w:rPr>
      </w:pPr>
      <w:r>
        <w:rPr>
          <w:u w:val="single"/>
        </w:rPr>
        <w:t>Pověření zaměstnance k výkonu role</w:t>
      </w:r>
    </w:p>
    <w:p w14:paraId="3D64F50B" w14:textId="77777777" w:rsidR="002A40C8" w:rsidRDefault="002A40C8" w:rsidP="002A40C8">
      <w:pPr>
        <w:pStyle w:val="Snormalni"/>
        <w:spacing w:line="360" w:lineRule="auto"/>
      </w:pPr>
    </w:p>
    <w:p w14:paraId="65197299" w14:textId="77777777" w:rsidR="002A40C8" w:rsidRDefault="002A40C8" w:rsidP="002A40C8">
      <w:pPr>
        <w:pStyle w:val="Snormalniprvniodsazeny"/>
      </w:pPr>
      <w:r w:rsidRPr="002A411A">
        <w:t>Pověřuji k výkonu role v informačním systému určeného k nakládání s utajovanými informacemi do a včetně stupně utajení Vyhrazené níže uvedené zaměstnance. Zaměstnanci byli zároveň proškoleni a seznámeni s příslušnou bezpečnostní směrnicí, která upravuje práva a povinnosti zaměstnance při výkonu role v informačním systému.</w:t>
      </w:r>
    </w:p>
    <w:p w14:paraId="1C4E3BFD" w14:textId="77777777" w:rsidR="002A40C8" w:rsidRDefault="002A40C8" w:rsidP="002A40C8">
      <w:pPr>
        <w:pStyle w:val="Snormalniprvniodsazeny"/>
      </w:pP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637"/>
        <w:gridCol w:w="1839"/>
        <w:gridCol w:w="1964"/>
        <w:gridCol w:w="1848"/>
      </w:tblGrid>
      <w:tr w:rsidR="002A40C8" w14:paraId="63ED53FD" w14:textId="77777777" w:rsidTr="00DE7430">
        <w:tc>
          <w:tcPr>
            <w:tcW w:w="4219" w:type="dxa"/>
            <w:tcBorders>
              <w:top w:val="single" w:sz="12" w:space="0" w:color="auto"/>
              <w:bottom w:val="single" w:sz="12" w:space="0" w:color="auto"/>
            </w:tcBorders>
            <w:vAlign w:val="center"/>
          </w:tcPr>
          <w:p w14:paraId="00601BAD" w14:textId="77777777" w:rsidR="002A40C8" w:rsidRDefault="002A40C8" w:rsidP="00DE7430">
            <w:r>
              <w:t>Jméno a příjmení</w:t>
            </w:r>
          </w:p>
        </w:tc>
        <w:tc>
          <w:tcPr>
            <w:tcW w:w="2129" w:type="dxa"/>
            <w:tcBorders>
              <w:top w:val="single" w:sz="12" w:space="0" w:color="auto"/>
              <w:bottom w:val="single" w:sz="12" w:space="0" w:color="auto"/>
            </w:tcBorders>
            <w:vAlign w:val="center"/>
          </w:tcPr>
          <w:p w14:paraId="02126942" w14:textId="77777777" w:rsidR="002A40C8" w:rsidRDefault="002A40C8" w:rsidP="00DE7430">
            <w:r>
              <w:t>č. OP</w:t>
            </w:r>
          </w:p>
        </w:tc>
        <w:tc>
          <w:tcPr>
            <w:tcW w:w="2129" w:type="dxa"/>
            <w:tcBorders>
              <w:top w:val="single" w:sz="12" w:space="0" w:color="auto"/>
              <w:bottom w:val="single" w:sz="12" w:space="0" w:color="auto"/>
            </w:tcBorders>
            <w:vAlign w:val="center"/>
          </w:tcPr>
          <w:p w14:paraId="175CBF4E" w14:textId="77777777" w:rsidR="002A40C8" w:rsidRDefault="002A40C8" w:rsidP="00DE7430">
            <w:r>
              <w:t>č. osvědčení nebo oznámení</w:t>
            </w:r>
          </w:p>
        </w:tc>
        <w:tc>
          <w:tcPr>
            <w:tcW w:w="2129" w:type="dxa"/>
            <w:tcBorders>
              <w:top w:val="single" w:sz="12" w:space="0" w:color="auto"/>
              <w:bottom w:val="single" w:sz="12" w:space="0" w:color="auto"/>
            </w:tcBorders>
            <w:vAlign w:val="center"/>
          </w:tcPr>
          <w:p w14:paraId="5C23C945" w14:textId="77777777" w:rsidR="002A40C8" w:rsidRDefault="002A40C8" w:rsidP="00DE7430">
            <w:r>
              <w:t>role</w:t>
            </w:r>
          </w:p>
        </w:tc>
      </w:tr>
      <w:tr w:rsidR="002A40C8" w14:paraId="2EEF9768" w14:textId="77777777" w:rsidTr="00DE7430">
        <w:tc>
          <w:tcPr>
            <w:tcW w:w="4219" w:type="dxa"/>
            <w:tcBorders>
              <w:top w:val="single" w:sz="12" w:space="0" w:color="auto"/>
            </w:tcBorders>
            <w:vAlign w:val="center"/>
          </w:tcPr>
          <w:p w14:paraId="22BBF311" w14:textId="77777777" w:rsidR="002A40C8" w:rsidRDefault="002A40C8" w:rsidP="00DE7430"/>
        </w:tc>
        <w:tc>
          <w:tcPr>
            <w:tcW w:w="2129" w:type="dxa"/>
            <w:tcBorders>
              <w:top w:val="single" w:sz="12" w:space="0" w:color="auto"/>
            </w:tcBorders>
            <w:vAlign w:val="center"/>
          </w:tcPr>
          <w:p w14:paraId="1F68AB12" w14:textId="77777777" w:rsidR="002A40C8" w:rsidRDefault="002A40C8" w:rsidP="00DE7430"/>
        </w:tc>
        <w:tc>
          <w:tcPr>
            <w:tcW w:w="2129" w:type="dxa"/>
            <w:tcBorders>
              <w:top w:val="single" w:sz="12" w:space="0" w:color="auto"/>
            </w:tcBorders>
            <w:vAlign w:val="center"/>
          </w:tcPr>
          <w:p w14:paraId="0D77877E" w14:textId="77777777" w:rsidR="002A40C8" w:rsidRDefault="002A40C8" w:rsidP="00DE7430"/>
        </w:tc>
        <w:tc>
          <w:tcPr>
            <w:tcW w:w="2129" w:type="dxa"/>
            <w:tcBorders>
              <w:top w:val="single" w:sz="12" w:space="0" w:color="auto"/>
            </w:tcBorders>
            <w:vAlign w:val="center"/>
          </w:tcPr>
          <w:p w14:paraId="3D9597DC" w14:textId="77777777" w:rsidR="002A40C8" w:rsidRDefault="002A40C8" w:rsidP="00DE7430"/>
        </w:tc>
      </w:tr>
      <w:tr w:rsidR="002A40C8" w14:paraId="29CF9D33" w14:textId="77777777" w:rsidTr="00DE7430">
        <w:tc>
          <w:tcPr>
            <w:tcW w:w="4219" w:type="dxa"/>
            <w:vAlign w:val="center"/>
          </w:tcPr>
          <w:p w14:paraId="38904B5F" w14:textId="77777777" w:rsidR="002A40C8" w:rsidRDefault="002A40C8" w:rsidP="00DE7430"/>
        </w:tc>
        <w:tc>
          <w:tcPr>
            <w:tcW w:w="2129" w:type="dxa"/>
            <w:vAlign w:val="center"/>
          </w:tcPr>
          <w:p w14:paraId="12A84625" w14:textId="77777777" w:rsidR="002A40C8" w:rsidRDefault="002A40C8" w:rsidP="00DE7430"/>
        </w:tc>
        <w:tc>
          <w:tcPr>
            <w:tcW w:w="2129" w:type="dxa"/>
            <w:vAlign w:val="center"/>
          </w:tcPr>
          <w:p w14:paraId="5C97A99E" w14:textId="77777777" w:rsidR="002A40C8" w:rsidRDefault="002A40C8" w:rsidP="00DE7430"/>
        </w:tc>
        <w:tc>
          <w:tcPr>
            <w:tcW w:w="2129" w:type="dxa"/>
            <w:vAlign w:val="center"/>
          </w:tcPr>
          <w:p w14:paraId="41530ABC" w14:textId="77777777" w:rsidR="002A40C8" w:rsidRDefault="002A40C8" w:rsidP="00DE7430"/>
        </w:tc>
      </w:tr>
      <w:tr w:rsidR="002A40C8" w14:paraId="728C2910" w14:textId="77777777" w:rsidTr="00DE7430">
        <w:tc>
          <w:tcPr>
            <w:tcW w:w="4219" w:type="dxa"/>
            <w:vAlign w:val="center"/>
          </w:tcPr>
          <w:p w14:paraId="1CCE6B45" w14:textId="77777777" w:rsidR="002A40C8" w:rsidRDefault="002A40C8" w:rsidP="00DE7430"/>
        </w:tc>
        <w:tc>
          <w:tcPr>
            <w:tcW w:w="2129" w:type="dxa"/>
            <w:vAlign w:val="center"/>
          </w:tcPr>
          <w:p w14:paraId="35F60352" w14:textId="77777777" w:rsidR="002A40C8" w:rsidRDefault="002A40C8" w:rsidP="00DE7430"/>
        </w:tc>
        <w:tc>
          <w:tcPr>
            <w:tcW w:w="2129" w:type="dxa"/>
            <w:vAlign w:val="center"/>
          </w:tcPr>
          <w:p w14:paraId="39EA1EAE" w14:textId="77777777" w:rsidR="002A40C8" w:rsidRDefault="002A40C8" w:rsidP="00DE7430"/>
        </w:tc>
        <w:tc>
          <w:tcPr>
            <w:tcW w:w="2129" w:type="dxa"/>
            <w:vAlign w:val="center"/>
          </w:tcPr>
          <w:p w14:paraId="65A7D466" w14:textId="77777777" w:rsidR="002A40C8" w:rsidRDefault="002A40C8" w:rsidP="00DE7430"/>
        </w:tc>
      </w:tr>
      <w:tr w:rsidR="002A40C8" w14:paraId="21340780" w14:textId="77777777" w:rsidTr="00DE7430">
        <w:tc>
          <w:tcPr>
            <w:tcW w:w="4219" w:type="dxa"/>
            <w:vAlign w:val="center"/>
          </w:tcPr>
          <w:p w14:paraId="06104D1E" w14:textId="77777777" w:rsidR="002A40C8" w:rsidRDefault="002A40C8" w:rsidP="00DE7430"/>
        </w:tc>
        <w:tc>
          <w:tcPr>
            <w:tcW w:w="2129" w:type="dxa"/>
            <w:vAlign w:val="center"/>
          </w:tcPr>
          <w:p w14:paraId="3A6B2694" w14:textId="77777777" w:rsidR="002A40C8" w:rsidRDefault="002A40C8" w:rsidP="00DE7430"/>
        </w:tc>
        <w:tc>
          <w:tcPr>
            <w:tcW w:w="2129" w:type="dxa"/>
            <w:vAlign w:val="center"/>
          </w:tcPr>
          <w:p w14:paraId="3BB3DBD3" w14:textId="77777777" w:rsidR="002A40C8" w:rsidRDefault="002A40C8" w:rsidP="00DE7430"/>
        </w:tc>
        <w:tc>
          <w:tcPr>
            <w:tcW w:w="2129" w:type="dxa"/>
            <w:vAlign w:val="center"/>
          </w:tcPr>
          <w:p w14:paraId="7E05023E" w14:textId="77777777" w:rsidR="002A40C8" w:rsidRDefault="002A40C8" w:rsidP="00DE7430"/>
        </w:tc>
      </w:tr>
      <w:tr w:rsidR="002A40C8" w14:paraId="353098BD" w14:textId="77777777" w:rsidTr="00DE7430">
        <w:tc>
          <w:tcPr>
            <w:tcW w:w="4219" w:type="dxa"/>
            <w:vAlign w:val="center"/>
          </w:tcPr>
          <w:p w14:paraId="64108075" w14:textId="77777777" w:rsidR="002A40C8" w:rsidRDefault="002A40C8" w:rsidP="00DE7430"/>
        </w:tc>
        <w:tc>
          <w:tcPr>
            <w:tcW w:w="2129" w:type="dxa"/>
            <w:vAlign w:val="center"/>
          </w:tcPr>
          <w:p w14:paraId="681CE2DE" w14:textId="77777777" w:rsidR="002A40C8" w:rsidRDefault="002A40C8" w:rsidP="00DE7430"/>
        </w:tc>
        <w:tc>
          <w:tcPr>
            <w:tcW w:w="2129" w:type="dxa"/>
            <w:vAlign w:val="center"/>
          </w:tcPr>
          <w:p w14:paraId="37383ABC" w14:textId="77777777" w:rsidR="002A40C8" w:rsidRDefault="002A40C8" w:rsidP="00DE7430"/>
        </w:tc>
        <w:tc>
          <w:tcPr>
            <w:tcW w:w="2129" w:type="dxa"/>
            <w:vAlign w:val="center"/>
          </w:tcPr>
          <w:p w14:paraId="03322135" w14:textId="77777777" w:rsidR="002A40C8" w:rsidRDefault="002A40C8" w:rsidP="00DE7430"/>
        </w:tc>
      </w:tr>
    </w:tbl>
    <w:p w14:paraId="24606421" w14:textId="77777777" w:rsidR="002A40C8" w:rsidRDefault="002A40C8" w:rsidP="002A40C8">
      <w:pPr>
        <w:pStyle w:val="Snormalniprvniodsazeny"/>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760"/>
        <w:gridCol w:w="240"/>
        <w:gridCol w:w="5329"/>
      </w:tblGrid>
      <w:tr w:rsidR="002A40C8" w14:paraId="2C49F741" w14:textId="77777777" w:rsidTr="00DE7430">
        <w:trPr>
          <w:trHeight w:val="567"/>
        </w:trPr>
        <w:tc>
          <w:tcPr>
            <w:tcW w:w="993" w:type="dxa"/>
            <w:vAlign w:val="center"/>
          </w:tcPr>
          <w:p w14:paraId="20EE0BD3" w14:textId="77777777" w:rsidR="002A40C8" w:rsidRDefault="002A40C8" w:rsidP="00DE7430">
            <w:pPr>
              <w:pStyle w:val="Tabulkanadpis"/>
              <w:jc w:val="left"/>
            </w:pPr>
          </w:p>
        </w:tc>
        <w:tc>
          <w:tcPr>
            <w:tcW w:w="2760" w:type="dxa"/>
            <w:vAlign w:val="center"/>
          </w:tcPr>
          <w:p w14:paraId="67485C37" w14:textId="77777777" w:rsidR="002A40C8" w:rsidRPr="00AA5E92" w:rsidRDefault="002A40C8" w:rsidP="00DE7430">
            <w:pPr>
              <w:pStyle w:val="Tabulkanadpis"/>
              <w:jc w:val="center"/>
              <w:rPr>
                <w:b w:val="0"/>
              </w:rPr>
            </w:pPr>
          </w:p>
        </w:tc>
        <w:tc>
          <w:tcPr>
            <w:tcW w:w="240" w:type="dxa"/>
            <w:vAlign w:val="center"/>
          </w:tcPr>
          <w:p w14:paraId="5E069D85" w14:textId="77777777" w:rsidR="002A40C8" w:rsidRDefault="002A40C8" w:rsidP="00DE7430">
            <w:pPr>
              <w:pStyle w:val="Tabulkanadpis"/>
              <w:jc w:val="left"/>
            </w:pPr>
          </w:p>
        </w:tc>
        <w:tc>
          <w:tcPr>
            <w:tcW w:w="5329" w:type="dxa"/>
            <w:tcBorders>
              <w:bottom w:val="dotted" w:sz="4" w:space="0" w:color="auto"/>
            </w:tcBorders>
            <w:vAlign w:val="center"/>
          </w:tcPr>
          <w:p w14:paraId="3ED5D49A" w14:textId="77777777" w:rsidR="002A40C8" w:rsidRDefault="002A40C8" w:rsidP="00DE7430">
            <w:pPr>
              <w:pStyle w:val="Tabulkanadpis"/>
              <w:jc w:val="left"/>
            </w:pPr>
          </w:p>
        </w:tc>
      </w:tr>
      <w:tr w:rsidR="002A40C8" w14:paraId="302A5C21" w14:textId="77777777" w:rsidTr="00DE7430">
        <w:trPr>
          <w:trHeight w:val="567"/>
        </w:trPr>
        <w:tc>
          <w:tcPr>
            <w:tcW w:w="993" w:type="dxa"/>
            <w:vAlign w:val="center"/>
          </w:tcPr>
          <w:p w14:paraId="2C9F5441" w14:textId="77777777" w:rsidR="002A40C8" w:rsidRDefault="002A40C8" w:rsidP="00DE7430">
            <w:pPr>
              <w:pStyle w:val="Tabulkanadpis"/>
              <w:jc w:val="left"/>
            </w:pPr>
            <w:r>
              <w:t>Dne:</w:t>
            </w:r>
          </w:p>
        </w:tc>
        <w:tc>
          <w:tcPr>
            <w:tcW w:w="2760" w:type="dxa"/>
            <w:vAlign w:val="center"/>
          </w:tcPr>
          <w:p w14:paraId="776FFAB5" w14:textId="77777777" w:rsidR="002A40C8" w:rsidRDefault="002A40C8" w:rsidP="00DE7430">
            <w:pPr>
              <w:pStyle w:val="Tabulkanadpis"/>
              <w:jc w:val="center"/>
            </w:pPr>
            <w:r w:rsidRPr="002E085C">
              <w:rPr>
                <w:b w:val="0"/>
                <w:i/>
                <w:color w:val="FF0000"/>
              </w:rPr>
              <w:t>datum</w:t>
            </w:r>
          </w:p>
        </w:tc>
        <w:tc>
          <w:tcPr>
            <w:tcW w:w="240" w:type="dxa"/>
            <w:vAlign w:val="center"/>
          </w:tcPr>
          <w:p w14:paraId="1DF1DB55" w14:textId="77777777" w:rsidR="002A40C8" w:rsidRDefault="002A40C8" w:rsidP="00DE7430">
            <w:pPr>
              <w:pStyle w:val="Tabulkanadpis"/>
              <w:jc w:val="left"/>
            </w:pPr>
          </w:p>
        </w:tc>
        <w:tc>
          <w:tcPr>
            <w:tcW w:w="5329" w:type="dxa"/>
            <w:tcBorders>
              <w:top w:val="dotted" w:sz="4" w:space="0" w:color="auto"/>
            </w:tcBorders>
            <w:vAlign w:val="center"/>
          </w:tcPr>
          <w:p w14:paraId="6277FCCE" w14:textId="77777777" w:rsidR="002A40C8" w:rsidRDefault="002A40C8" w:rsidP="00DE7430">
            <w:pPr>
              <w:pStyle w:val="Tabulkanadpis"/>
              <w:jc w:val="center"/>
            </w:pPr>
            <w:r w:rsidRPr="002D7626">
              <w:rPr>
                <w:b w:val="0"/>
                <w:i/>
                <w:color w:val="FF0000"/>
              </w:rPr>
              <w:t>titul jméno a příjmení</w:t>
            </w:r>
          </w:p>
        </w:tc>
      </w:tr>
      <w:tr w:rsidR="002A40C8" w14:paraId="333F4D6F" w14:textId="77777777" w:rsidTr="00DE7430">
        <w:trPr>
          <w:trHeight w:val="567"/>
        </w:trPr>
        <w:tc>
          <w:tcPr>
            <w:tcW w:w="993" w:type="dxa"/>
            <w:vAlign w:val="center"/>
          </w:tcPr>
          <w:p w14:paraId="641D2A0A" w14:textId="77777777" w:rsidR="002A40C8" w:rsidRDefault="002A40C8" w:rsidP="00DE7430">
            <w:pPr>
              <w:pStyle w:val="Tabulkanadpis"/>
              <w:jc w:val="left"/>
            </w:pPr>
          </w:p>
        </w:tc>
        <w:tc>
          <w:tcPr>
            <w:tcW w:w="3000" w:type="dxa"/>
            <w:gridSpan w:val="2"/>
            <w:vAlign w:val="center"/>
          </w:tcPr>
          <w:p w14:paraId="4DE2A97C" w14:textId="77777777" w:rsidR="002A40C8" w:rsidRDefault="002A40C8" w:rsidP="00DE7430">
            <w:pPr>
              <w:pStyle w:val="Tabulkanadpis"/>
              <w:jc w:val="left"/>
            </w:pPr>
          </w:p>
        </w:tc>
        <w:tc>
          <w:tcPr>
            <w:tcW w:w="5329" w:type="dxa"/>
            <w:vAlign w:val="center"/>
          </w:tcPr>
          <w:p w14:paraId="0B8CCA73" w14:textId="77777777" w:rsidR="002A40C8" w:rsidRDefault="002A40C8" w:rsidP="00DE7430">
            <w:pPr>
              <w:pStyle w:val="Tabulkanadpis"/>
              <w:jc w:val="center"/>
            </w:pPr>
            <w:r w:rsidRPr="002D7626">
              <w:rPr>
                <w:b w:val="0"/>
                <w:i/>
                <w:color w:val="FF0000"/>
              </w:rPr>
              <w:t>odpovědná osoba / bezpečnostní ředitel</w:t>
            </w:r>
          </w:p>
        </w:tc>
      </w:tr>
    </w:tbl>
    <w:p w14:paraId="1E8A62E2" w14:textId="77777777" w:rsidR="002A40C8" w:rsidRDefault="002A40C8" w:rsidP="002A40C8"/>
    <w:p w14:paraId="3E003D7C" w14:textId="77777777" w:rsidR="002A40C8" w:rsidRDefault="002A40C8" w:rsidP="002A40C8">
      <w:pPr>
        <w:spacing w:before="0" w:after="200"/>
        <w:jc w:val="left"/>
      </w:pPr>
      <w:r>
        <w:br w:type="page"/>
      </w:r>
    </w:p>
    <w:p w14:paraId="2A439F88" w14:textId="77777777" w:rsidR="002A40C8" w:rsidRPr="00F176A4" w:rsidRDefault="002A40C8" w:rsidP="002A40C8">
      <w:pPr>
        <w:pStyle w:val="Normln-clanek"/>
      </w:pPr>
    </w:p>
    <w:p w14:paraId="7F4BE3F1" w14:textId="77777777" w:rsidR="002A40C8" w:rsidRDefault="002A40C8" w:rsidP="002A40C8">
      <w:pPr>
        <w:pStyle w:val="Normln-nadpis"/>
      </w:pPr>
      <w:bookmarkStart w:id="396" w:name="_Toc84574974"/>
      <w:bookmarkStart w:id="397" w:name="_Toc209018243"/>
      <w:r>
        <w:t>Vzor č. 2: ukončení pověření k činnosti</w:t>
      </w:r>
      <w:bookmarkEnd w:id="396"/>
      <w:bookmarkEnd w:id="397"/>
    </w:p>
    <w:p w14:paraId="1D7495F4" w14:textId="77777777" w:rsidR="002A40C8" w:rsidRDefault="002A40C8" w:rsidP="002A40C8"/>
    <w:p w14:paraId="1CA97FCB" w14:textId="77777777" w:rsidR="002A40C8" w:rsidRDefault="002A40C8" w:rsidP="002A40C8">
      <w:pPr>
        <w:pStyle w:val="Snormalni"/>
        <w:spacing w:line="360" w:lineRule="auto"/>
        <w:rPr>
          <w:u w:val="single"/>
        </w:rPr>
      </w:pPr>
      <w:r>
        <w:rPr>
          <w:u w:val="single"/>
        </w:rPr>
        <w:t>Ukončení pověření zaměstnance k výkonu role</w:t>
      </w:r>
    </w:p>
    <w:p w14:paraId="2D985388" w14:textId="77777777" w:rsidR="002A40C8" w:rsidRDefault="002A40C8" w:rsidP="002A40C8">
      <w:pPr>
        <w:pStyle w:val="Snormalni"/>
        <w:spacing w:line="360" w:lineRule="auto"/>
      </w:pPr>
    </w:p>
    <w:p w14:paraId="47C95881" w14:textId="77777777" w:rsidR="002A40C8" w:rsidRDefault="002A40C8" w:rsidP="002A40C8">
      <w:pPr>
        <w:pStyle w:val="Snormalniprvniodsazeny"/>
      </w:pPr>
      <w:r>
        <w:t>Ukončuji pověření k výkonu role v informačním systému určeného k nakládání s utajovanými informacemi do a včetně stupně utajení Vyhrazené pro níže uvedené zaměstnance.</w:t>
      </w:r>
    </w:p>
    <w:p w14:paraId="12552D60" w14:textId="77777777" w:rsidR="002A40C8" w:rsidRDefault="002A40C8" w:rsidP="002A40C8">
      <w:pPr>
        <w:pStyle w:val="Snormalniprvniodsazeny"/>
      </w:pP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70"/>
        <w:gridCol w:w="2055"/>
        <w:gridCol w:w="2055"/>
      </w:tblGrid>
      <w:tr w:rsidR="002A40C8" w14:paraId="38D6337E" w14:textId="77777777" w:rsidTr="00DE7430">
        <w:tc>
          <w:tcPr>
            <w:tcW w:w="5070" w:type="dxa"/>
            <w:tcBorders>
              <w:top w:val="single" w:sz="12" w:space="0" w:color="auto"/>
              <w:bottom w:val="single" w:sz="12" w:space="0" w:color="auto"/>
            </w:tcBorders>
            <w:vAlign w:val="center"/>
          </w:tcPr>
          <w:p w14:paraId="68BA6D8D" w14:textId="77777777" w:rsidR="002A40C8" w:rsidRDefault="002A40C8" w:rsidP="00DE7430">
            <w:r>
              <w:t>Jméno a příjmení</w:t>
            </w:r>
          </w:p>
        </w:tc>
        <w:tc>
          <w:tcPr>
            <w:tcW w:w="2055" w:type="dxa"/>
            <w:tcBorders>
              <w:top w:val="single" w:sz="12" w:space="0" w:color="auto"/>
              <w:bottom w:val="single" w:sz="12" w:space="0" w:color="auto"/>
            </w:tcBorders>
            <w:vAlign w:val="center"/>
          </w:tcPr>
          <w:p w14:paraId="5309A478" w14:textId="77777777" w:rsidR="002A40C8" w:rsidRDefault="002A40C8" w:rsidP="00DE7430">
            <w:r>
              <w:t>č. OP</w:t>
            </w:r>
          </w:p>
        </w:tc>
        <w:tc>
          <w:tcPr>
            <w:tcW w:w="2055" w:type="dxa"/>
            <w:tcBorders>
              <w:top w:val="single" w:sz="12" w:space="0" w:color="auto"/>
              <w:bottom w:val="single" w:sz="12" w:space="0" w:color="auto"/>
            </w:tcBorders>
            <w:vAlign w:val="center"/>
          </w:tcPr>
          <w:p w14:paraId="33F77F2A" w14:textId="77777777" w:rsidR="002A40C8" w:rsidRDefault="002A40C8" w:rsidP="00DE7430">
            <w:r>
              <w:t>role</w:t>
            </w:r>
          </w:p>
        </w:tc>
      </w:tr>
      <w:tr w:rsidR="002A40C8" w14:paraId="071FDFB7" w14:textId="77777777" w:rsidTr="00DE7430">
        <w:tc>
          <w:tcPr>
            <w:tcW w:w="5070" w:type="dxa"/>
            <w:tcBorders>
              <w:top w:val="single" w:sz="12" w:space="0" w:color="auto"/>
            </w:tcBorders>
            <w:vAlign w:val="center"/>
          </w:tcPr>
          <w:p w14:paraId="0C823C52" w14:textId="77777777" w:rsidR="002A40C8" w:rsidRDefault="002A40C8" w:rsidP="00DE7430"/>
        </w:tc>
        <w:tc>
          <w:tcPr>
            <w:tcW w:w="2055" w:type="dxa"/>
            <w:tcBorders>
              <w:top w:val="single" w:sz="12" w:space="0" w:color="auto"/>
            </w:tcBorders>
            <w:vAlign w:val="center"/>
          </w:tcPr>
          <w:p w14:paraId="7B50DD91" w14:textId="77777777" w:rsidR="002A40C8" w:rsidRDefault="002A40C8" w:rsidP="00DE7430"/>
        </w:tc>
        <w:tc>
          <w:tcPr>
            <w:tcW w:w="2055" w:type="dxa"/>
            <w:tcBorders>
              <w:top w:val="single" w:sz="12" w:space="0" w:color="auto"/>
            </w:tcBorders>
            <w:vAlign w:val="center"/>
          </w:tcPr>
          <w:p w14:paraId="68510453" w14:textId="77777777" w:rsidR="002A40C8" w:rsidRDefault="002A40C8" w:rsidP="00DE7430"/>
        </w:tc>
      </w:tr>
      <w:tr w:rsidR="002A40C8" w14:paraId="6C2D110E" w14:textId="77777777" w:rsidTr="00DE7430">
        <w:tc>
          <w:tcPr>
            <w:tcW w:w="5070" w:type="dxa"/>
            <w:vAlign w:val="center"/>
          </w:tcPr>
          <w:p w14:paraId="6CD610BF" w14:textId="77777777" w:rsidR="002A40C8" w:rsidRDefault="002A40C8" w:rsidP="00DE7430"/>
        </w:tc>
        <w:tc>
          <w:tcPr>
            <w:tcW w:w="2055" w:type="dxa"/>
            <w:vAlign w:val="center"/>
          </w:tcPr>
          <w:p w14:paraId="6B4D621A" w14:textId="77777777" w:rsidR="002A40C8" w:rsidRDefault="002A40C8" w:rsidP="00DE7430"/>
        </w:tc>
        <w:tc>
          <w:tcPr>
            <w:tcW w:w="2055" w:type="dxa"/>
            <w:vAlign w:val="center"/>
          </w:tcPr>
          <w:p w14:paraId="12B95CE2" w14:textId="77777777" w:rsidR="002A40C8" w:rsidRDefault="002A40C8" w:rsidP="00DE7430"/>
        </w:tc>
      </w:tr>
      <w:tr w:rsidR="002A40C8" w14:paraId="7F7D703E" w14:textId="77777777" w:rsidTr="00DE7430">
        <w:tc>
          <w:tcPr>
            <w:tcW w:w="5070" w:type="dxa"/>
            <w:vAlign w:val="center"/>
          </w:tcPr>
          <w:p w14:paraId="17F446D1" w14:textId="77777777" w:rsidR="002A40C8" w:rsidRDefault="002A40C8" w:rsidP="00DE7430"/>
        </w:tc>
        <w:tc>
          <w:tcPr>
            <w:tcW w:w="2055" w:type="dxa"/>
            <w:vAlign w:val="center"/>
          </w:tcPr>
          <w:p w14:paraId="114D75CD" w14:textId="77777777" w:rsidR="002A40C8" w:rsidRDefault="002A40C8" w:rsidP="00DE7430"/>
        </w:tc>
        <w:tc>
          <w:tcPr>
            <w:tcW w:w="2055" w:type="dxa"/>
            <w:vAlign w:val="center"/>
          </w:tcPr>
          <w:p w14:paraId="63AD03F3" w14:textId="77777777" w:rsidR="002A40C8" w:rsidRDefault="002A40C8" w:rsidP="00DE7430"/>
        </w:tc>
      </w:tr>
      <w:tr w:rsidR="002A40C8" w14:paraId="3542023F" w14:textId="77777777" w:rsidTr="00DE7430">
        <w:tc>
          <w:tcPr>
            <w:tcW w:w="5070" w:type="dxa"/>
            <w:vAlign w:val="center"/>
          </w:tcPr>
          <w:p w14:paraId="0A47FB1B" w14:textId="77777777" w:rsidR="002A40C8" w:rsidRDefault="002A40C8" w:rsidP="00DE7430"/>
        </w:tc>
        <w:tc>
          <w:tcPr>
            <w:tcW w:w="2055" w:type="dxa"/>
            <w:vAlign w:val="center"/>
          </w:tcPr>
          <w:p w14:paraId="0678E299" w14:textId="77777777" w:rsidR="002A40C8" w:rsidRDefault="002A40C8" w:rsidP="00DE7430"/>
        </w:tc>
        <w:tc>
          <w:tcPr>
            <w:tcW w:w="2055" w:type="dxa"/>
            <w:vAlign w:val="center"/>
          </w:tcPr>
          <w:p w14:paraId="6699CC5D" w14:textId="77777777" w:rsidR="002A40C8" w:rsidRDefault="002A40C8" w:rsidP="00DE7430"/>
        </w:tc>
      </w:tr>
      <w:tr w:rsidR="002A40C8" w14:paraId="06858548" w14:textId="77777777" w:rsidTr="00DE7430">
        <w:tc>
          <w:tcPr>
            <w:tcW w:w="5070" w:type="dxa"/>
            <w:vAlign w:val="center"/>
          </w:tcPr>
          <w:p w14:paraId="405D0B65" w14:textId="77777777" w:rsidR="002A40C8" w:rsidRDefault="002A40C8" w:rsidP="00DE7430"/>
        </w:tc>
        <w:tc>
          <w:tcPr>
            <w:tcW w:w="2055" w:type="dxa"/>
            <w:vAlign w:val="center"/>
          </w:tcPr>
          <w:p w14:paraId="4C8AF9BB" w14:textId="77777777" w:rsidR="002A40C8" w:rsidRDefault="002A40C8" w:rsidP="00DE7430"/>
        </w:tc>
        <w:tc>
          <w:tcPr>
            <w:tcW w:w="2055" w:type="dxa"/>
            <w:vAlign w:val="center"/>
          </w:tcPr>
          <w:p w14:paraId="0A9B652F" w14:textId="77777777" w:rsidR="002A40C8" w:rsidRDefault="002A40C8" w:rsidP="00DE7430"/>
        </w:tc>
      </w:tr>
    </w:tbl>
    <w:p w14:paraId="4B56E064" w14:textId="77777777" w:rsidR="002A40C8" w:rsidRDefault="002A40C8" w:rsidP="002A40C8">
      <w:pPr>
        <w:pStyle w:val="Snormalniprvniodsazeny"/>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477"/>
        <w:gridCol w:w="358"/>
        <w:gridCol w:w="5211"/>
      </w:tblGrid>
      <w:tr w:rsidR="002A40C8" w14:paraId="774309AD" w14:textId="77777777" w:rsidTr="00DE7430">
        <w:trPr>
          <w:trHeight w:val="567"/>
        </w:trPr>
        <w:tc>
          <w:tcPr>
            <w:tcW w:w="1276" w:type="dxa"/>
            <w:vAlign w:val="center"/>
          </w:tcPr>
          <w:p w14:paraId="5EEB2FDF" w14:textId="77777777" w:rsidR="002A40C8" w:rsidRDefault="002A40C8" w:rsidP="00DE7430">
            <w:pPr>
              <w:pStyle w:val="Tabulkanadpis"/>
              <w:jc w:val="left"/>
            </w:pPr>
          </w:p>
        </w:tc>
        <w:tc>
          <w:tcPr>
            <w:tcW w:w="2477" w:type="dxa"/>
            <w:vAlign w:val="center"/>
          </w:tcPr>
          <w:p w14:paraId="7F986C27" w14:textId="77777777" w:rsidR="002A40C8" w:rsidRPr="00AA5E92" w:rsidRDefault="002A40C8" w:rsidP="00DE7430">
            <w:pPr>
              <w:pStyle w:val="Tabulkanadpis"/>
              <w:jc w:val="center"/>
              <w:rPr>
                <w:b w:val="0"/>
              </w:rPr>
            </w:pPr>
          </w:p>
        </w:tc>
        <w:tc>
          <w:tcPr>
            <w:tcW w:w="358" w:type="dxa"/>
            <w:vAlign w:val="center"/>
          </w:tcPr>
          <w:p w14:paraId="157A14D3" w14:textId="77777777" w:rsidR="002A40C8" w:rsidRDefault="002A40C8" w:rsidP="00DE7430">
            <w:pPr>
              <w:pStyle w:val="Tabulkanadpis"/>
              <w:jc w:val="left"/>
            </w:pPr>
          </w:p>
        </w:tc>
        <w:tc>
          <w:tcPr>
            <w:tcW w:w="5211" w:type="dxa"/>
            <w:tcBorders>
              <w:bottom w:val="dotted" w:sz="4" w:space="0" w:color="auto"/>
            </w:tcBorders>
            <w:vAlign w:val="center"/>
          </w:tcPr>
          <w:p w14:paraId="077D917C" w14:textId="77777777" w:rsidR="002A40C8" w:rsidRDefault="002A40C8" w:rsidP="00DE7430">
            <w:pPr>
              <w:pStyle w:val="Tabulkanadpis"/>
              <w:jc w:val="left"/>
            </w:pPr>
          </w:p>
        </w:tc>
      </w:tr>
      <w:tr w:rsidR="002A40C8" w14:paraId="707C4818" w14:textId="77777777" w:rsidTr="00DE7430">
        <w:trPr>
          <w:trHeight w:val="567"/>
        </w:trPr>
        <w:tc>
          <w:tcPr>
            <w:tcW w:w="1276" w:type="dxa"/>
            <w:vAlign w:val="center"/>
          </w:tcPr>
          <w:p w14:paraId="61D72490" w14:textId="77777777" w:rsidR="002A40C8" w:rsidRDefault="002A40C8" w:rsidP="00DE7430">
            <w:pPr>
              <w:pStyle w:val="Tabulkanadpis"/>
              <w:jc w:val="left"/>
            </w:pPr>
            <w:r>
              <w:t>Dne:</w:t>
            </w:r>
          </w:p>
        </w:tc>
        <w:tc>
          <w:tcPr>
            <w:tcW w:w="2477" w:type="dxa"/>
            <w:vAlign w:val="center"/>
          </w:tcPr>
          <w:p w14:paraId="15A285C0" w14:textId="77777777" w:rsidR="002A40C8" w:rsidRDefault="002A40C8" w:rsidP="00DE7430">
            <w:pPr>
              <w:pStyle w:val="Tabulkanadpis"/>
              <w:jc w:val="center"/>
            </w:pPr>
            <w:r w:rsidRPr="002E085C">
              <w:rPr>
                <w:b w:val="0"/>
                <w:i/>
                <w:color w:val="FF0000"/>
              </w:rPr>
              <w:t>datum</w:t>
            </w:r>
          </w:p>
        </w:tc>
        <w:tc>
          <w:tcPr>
            <w:tcW w:w="358" w:type="dxa"/>
            <w:vAlign w:val="center"/>
          </w:tcPr>
          <w:p w14:paraId="16F1DDA3" w14:textId="77777777" w:rsidR="002A40C8" w:rsidRDefault="002A40C8" w:rsidP="00DE7430">
            <w:pPr>
              <w:pStyle w:val="Tabulkanadpis"/>
              <w:jc w:val="left"/>
            </w:pPr>
          </w:p>
        </w:tc>
        <w:tc>
          <w:tcPr>
            <w:tcW w:w="5211" w:type="dxa"/>
            <w:tcBorders>
              <w:top w:val="dotted" w:sz="4" w:space="0" w:color="auto"/>
            </w:tcBorders>
            <w:vAlign w:val="center"/>
          </w:tcPr>
          <w:p w14:paraId="57D0633F" w14:textId="77777777" w:rsidR="002A40C8" w:rsidRDefault="002A40C8" w:rsidP="00DE7430">
            <w:pPr>
              <w:pStyle w:val="Tabulkanadpis"/>
              <w:jc w:val="center"/>
            </w:pPr>
            <w:r w:rsidRPr="002D7626">
              <w:rPr>
                <w:b w:val="0"/>
                <w:i/>
                <w:color w:val="FF0000"/>
              </w:rPr>
              <w:t>titul jméno a příjmení</w:t>
            </w:r>
          </w:p>
        </w:tc>
      </w:tr>
      <w:tr w:rsidR="002A40C8" w14:paraId="1A2899AE" w14:textId="77777777" w:rsidTr="00DE7430">
        <w:trPr>
          <w:trHeight w:val="567"/>
        </w:trPr>
        <w:tc>
          <w:tcPr>
            <w:tcW w:w="1276" w:type="dxa"/>
            <w:vAlign w:val="center"/>
          </w:tcPr>
          <w:p w14:paraId="6AE6A33F" w14:textId="77777777" w:rsidR="002A40C8" w:rsidRDefault="002A40C8" w:rsidP="00DE7430">
            <w:pPr>
              <w:pStyle w:val="Tabulkanadpis"/>
              <w:jc w:val="left"/>
            </w:pPr>
          </w:p>
        </w:tc>
        <w:tc>
          <w:tcPr>
            <w:tcW w:w="2835" w:type="dxa"/>
            <w:gridSpan w:val="2"/>
            <w:vAlign w:val="center"/>
          </w:tcPr>
          <w:p w14:paraId="2D11A2B2" w14:textId="77777777" w:rsidR="002A40C8" w:rsidRDefault="002A40C8" w:rsidP="00DE7430">
            <w:pPr>
              <w:pStyle w:val="Tabulkanadpis"/>
              <w:jc w:val="left"/>
            </w:pPr>
          </w:p>
        </w:tc>
        <w:tc>
          <w:tcPr>
            <w:tcW w:w="5211" w:type="dxa"/>
            <w:vAlign w:val="center"/>
          </w:tcPr>
          <w:p w14:paraId="189B556B" w14:textId="77777777" w:rsidR="002A40C8" w:rsidRDefault="002A40C8" w:rsidP="00DE7430">
            <w:pPr>
              <w:pStyle w:val="Tabulkanadpis"/>
              <w:jc w:val="center"/>
            </w:pPr>
            <w:r w:rsidRPr="002D7626">
              <w:rPr>
                <w:b w:val="0"/>
                <w:i/>
                <w:color w:val="FF0000"/>
              </w:rPr>
              <w:t>odpovědná osoba / bezpečnostní ředitel</w:t>
            </w:r>
          </w:p>
        </w:tc>
      </w:tr>
    </w:tbl>
    <w:p w14:paraId="229C5758" w14:textId="77777777" w:rsidR="002A40C8" w:rsidRDefault="002A40C8" w:rsidP="002A40C8"/>
    <w:p w14:paraId="62CF881C" w14:textId="77777777" w:rsidR="002A40C8" w:rsidRDefault="002A40C8" w:rsidP="002A40C8">
      <w:pPr>
        <w:spacing w:before="0" w:after="200"/>
        <w:jc w:val="left"/>
      </w:pPr>
      <w:r>
        <w:br w:type="page"/>
      </w:r>
    </w:p>
    <w:p w14:paraId="4EA57C67" w14:textId="77777777" w:rsidR="002A40C8" w:rsidRPr="00F176A4" w:rsidRDefault="002A40C8" w:rsidP="002A40C8">
      <w:pPr>
        <w:pStyle w:val="Normln-clanek"/>
      </w:pPr>
    </w:p>
    <w:p w14:paraId="3DA25A47" w14:textId="77777777" w:rsidR="002A40C8" w:rsidRDefault="002A40C8" w:rsidP="002A40C8">
      <w:pPr>
        <w:pStyle w:val="Normln-nadpis"/>
      </w:pPr>
      <w:bookmarkStart w:id="398" w:name="_Toc84574975"/>
      <w:bookmarkStart w:id="399" w:name="_Toc209018244"/>
      <w:r>
        <w:t>Vzor č. 3: školení uživatelů</w:t>
      </w:r>
      <w:bookmarkEnd w:id="398"/>
      <w:bookmarkEnd w:id="399"/>
    </w:p>
    <w:p w14:paraId="186E2DFC" w14:textId="77777777" w:rsidR="002A40C8" w:rsidRDefault="002A40C8" w:rsidP="002A40C8">
      <w:pPr>
        <w:pStyle w:val="Tabulkanadpis"/>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3402"/>
        <w:gridCol w:w="2867"/>
      </w:tblGrid>
      <w:tr w:rsidR="002A40C8" w14:paraId="7781D54D" w14:textId="77777777" w:rsidTr="00DE7430">
        <w:trPr>
          <w:trHeight w:val="447"/>
        </w:trPr>
        <w:tc>
          <w:tcPr>
            <w:tcW w:w="2943" w:type="dxa"/>
            <w:vMerge w:val="restart"/>
            <w:vAlign w:val="center"/>
          </w:tcPr>
          <w:p w14:paraId="55E6EE5E" w14:textId="77777777" w:rsidR="002A40C8" w:rsidRDefault="002A40C8" w:rsidP="00DE7430">
            <w:pPr>
              <w:pStyle w:val="Tabulkanadpis"/>
            </w:pPr>
            <w:r>
              <w:t>Datum:</w:t>
            </w:r>
          </w:p>
        </w:tc>
        <w:tc>
          <w:tcPr>
            <w:tcW w:w="6269" w:type="dxa"/>
            <w:gridSpan w:val="2"/>
            <w:tcBorders>
              <w:bottom w:val="dashed" w:sz="4" w:space="0" w:color="auto"/>
            </w:tcBorders>
            <w:vAlign w:val="center"/>
          </w:tcPr>
          <w:p w14:paraId="1753737A" w14:textId="77777777" w:rsidR="002A40C8" w:rsidRDefault="002A40C8" w:rsidP="00DE7430">
            <w:pPr>
              <w:pStyle w:val="Tabulkanadpis"/>
            </w:pPr>
            <w:r>
              <w:t>Školení provedl:</w:t>
            </w:r>
          </w:p>
        </w:tc>
      </w:tr>
      <w:tr w:rsidR="002A40C8" w14:paraId="58ADAB8A" w14:textId="77777777" w:rsidTr="00DE7430">
        <w:trPr>
          <w:trHeight w:val="538"/>
        </w:trPr>
        <w:tc>
          <w:tcPr>
            <w:tcW w:w="2943" w:type="dxa"/>
            <w:vMerge/>
            <w:vAlign w:val="center"/>
          </w:tcPr>
          <w:p w14:paraId="4AE0DDD6" w14:textId="77777777" w:rsidR="002A40C8" w:rsidRDefault="002A40C8" w:rsidP="00DE7430">
            <w:pPr>
              <w:pStyle w:val="Tabulkanadpis"/>
            </w:pPr>
          </w:p>
        </w:tc>
        <w:tc>
          <w:tcPr>
            <w:tcW w:w="6269" w:type="dxa"/>
            <w:gridSpan w:val="2"/>
            <w:tcBorders>
              <w:top w:val="dashed" w:sz="4" w:space="0" w:color="auto"/>
            </w:tcBorders>
            <w:vAlign w:val="center"/>
          </w:tcPr>
          <w:p w14:paraId="2FAB461E" w14:textId="77777777" w:rsidR="002A40C8" w:rsidRDefault="002A40C8" w:rsidP="00DE7430">
            <w:pPr>
              <w:pStyle w:val="Tabulkanadpis"/>
            </w:pPr>
          </w:p>
        </w:tc>
      </w:tr>
      <w:tr w:rsidR="002A40C8" w14:paraId="5C29F9F5" w14:textId="77777777" w:rsidTr="00DE7430">
        <w:trPr>
          <w:trHeight w:val="567"/>
        </w:trPr>
        <w:tc>
          <w:tcPr>
            <w:tcW w:w="9212" w:type="dxa"/>
            <w:gridSpan w:val="3"/>
            <w:vAlign w:val="center"/>
          </w:tcPr>
          <w:p w14:paraId="199AA148" w14:textId="77777777" w:rsidR="002A40C8" w:rsidRPr="0034716C" w:rsidRDefault="002A40C8" w:rsidP="00DE7430">
            <w:pPr>
              <w:pStyle w:val="Tabulkanadpis"/>
              <w:jc w:val="center"/>
              <w:rPr>
                <w:sz w:val="28"/>
                <w:szCs w:val="28"/>
              </w:rPr>
            </w:pPr>
            <w:r w:rsidRPr="0034716C">
              <w:rPr>
                <w:sz w:val="28"/>
                <w:szCs w:val="28"/>
              </w:rPr>
              <w:t>ŠKOLENÍ UŽIVATELŮ</w:t>
            </w:r>
          </w:p>
        </w:tc>
      </w:tr>
      <w:tr w:rsidR="002A40C8" w14:paraId="7CA4DEF0" w14:textId="77777777" w:rsidTr="00DE7430">
        <w:trPr>
          <w:trHeight w:val="567"/>
        </w:trPr>
        <w:tc>
          <w:tcPr>
            <w:tcW w:w="6345" w:type="dxa"/>
            <w:gridSpan w:val="2"/>
            <w:tcBorders>
              <w:bottom w:val="single" w:sz="12" w:space="0" w:color="auto"/>
            </w:tcBorders>
            <w:vAlign w:val="center"/>
          </w:tcPr>
          <w:p w14:paraId="51670BB0" w14:textId="77777777" w:rsidR="002A40C8" w:rsidRDefault="002A40C8" w:rsidP="00DE7430">
            <w:pPr>
              <w:pStyle w:val="Tabulkanadpis"/>
              <w:jc w:val="center"/>
            </w:pPr>
            <w:r>
              <w:t>Jméno a příjmení účastníka školení</w:t>
            </w:r>
          </w:p>
        </w:tc>
        <w:tc>
          <w:tcPr>
            <w:tcW w:w="2867" w:type="dxa"/>
            <w:tcBorders>
              <w:bottom w:val="single" w:sz="12" w:space="0" w:color="auto"/>
            </w:tcBorders>
            <w:vAlign w:val="center"/>
          </w:tcPr>
          <w:p w14:paraId="7938370D" w14:textId="77777777" w:rsidR="002A40C8" w:rsidRDefault="002A40C8" w:rsidP="00DE7430">
            <w:pPr>
              <w:pStyle w:val="Tabulkanadpis"/>
              <w:jc w:val="center"/>
            </w:pPr>
            <w:r>
              <w:t>Podpis</w:t>
            </w:r>
          </w:p>
        </w:tc>
      </w:tr>
      <w:tr w:rsidR="002A40C8" w14:paraId="3048AA70" w14:textId="77777777" w:rsidTr="00DE7430">
        <w:trPr>
          <w:trHeight w:val="567"/>
        </w:trPr>
        <w:tc>
          <w:tcPr>
            <w:tcW w:w="6345" w:type="dxa"/>
            <w:gridSpan w:val="2"/>
            <w:tcBorders>
              <w:bottom w:val="single" w:sz="8" w:space="0" w:color="auto"/>
            </w:tcBorders>
            <w:vAlign w:val="center"/>
          </w:tcPr>
          <w:p w14:paraId="5C0988B5" w14:textId="77777777" w:rsidR="002A40C8" w:rsidRPr="00925B69" w:rsidRDefault="002A40C8" w:rsidP="00DE7430">
            <w:pPr>
              <w:pStyle w:val="Tabulkanadpis"/>
              <w:jc w:val="center"/>
              <w:rPr>
                <w:i/>
                <w:iCs/>
              </w:rPr>
            </w:pPr>
          </w:p>
        </w:tc>
        <w:tc>
          <w:tcPr>
            <w:tcW w:w="2867" w:type="dxa"/>
            <w:tcBorders>
              <w:bottom w:val="single" w:sz="8" w:space="0" w:color="auto"/>
            </w:tcBorders>
            <w:vAlign w:val="center"/>
          </w:tcPr>
          <w:p w14:paraId="74CE7AC4" w14:textId="77777777" w:rsidR="002A40C8" w:rsidRPr="00925B69" w:rsidRDefault="002A40C8" w:rsidP="00DE7430">
            <w:pPr>
              <w:pStyle w:val="Tabulkanadpis"/>
              <w:jc w:val="center"/>
              <w:rPr>
                <w:color w:val="00B0F0"/>
              </w:rPr>
            </w:pPr>
          </w:p>
        </w:tc>
      </w:tr>
      <w:tr w:rsidR="002A40C8" w14:paraId="54BDA3B4" w14:textId="77777777" w:rsidTr="00DE7430">
        <w:trPr>
          <w:trHeight w:val="567"/>
        </w:trPr>
        <w:tc>
          <w:tcPr>
            <w:tcW w:w="6345" w:type="dxa"/>
            <w:gridSpan w:val="2"/>
            <w:tcBorders>
              <w:top w:val="single" w:sz="8" w:space="0" w:color="auto"/>
              <w:bottom w:val="single" w:sz="8" w:space="0" w:color="auto"/>
            </w:tcBorders>
            <w:vAlign w:val="center"/>
          </w:tcPr>
          <w:p w14:paraId="6EBF60A1"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3EEAE771" w14:textId="77777777" w:rsidR="002A40C8" w:rsidRDefault="002A40C8" w:rsidP="00DE7430">
            <w:pPr>
              <w:pStyle w:val="Tabulkanadpis"/>
              <w:jc w:val="center"/>
            </w:pPr>
          </w:p>
        </w:tc>
      </w:tr>
      <w:tr w:rsidR="002A40C8" w14:paraId="5EF43341" w14:textId="77777777" w:rsidTr="00DE7430">
        <w:trPr>
          <w:trHeight w:val="567"/>
        </w:trPr>
        <w:tc>
          <w:tcPr>
            <w:tcW w:w="6345" w:type="dxa"/>
            <w:gridSpan w:val="2"/>
            <w:tcBorders>
              <w:top w:val="single" w:sz="8" w:space="0" w:color="auto"/>
              <w:bottom w:val="single" w:sz="8" w:space="0" w:color="auto"/>
            </w:tcBorders>
            <w:vAlign w:val="center"/>
          </w:tcPr>
          <w:p w14:paraId="0A3E1F70"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0C48C682" w14:textId="77777777" w:rsidR="002A40C8" w:rsidRDefault="002A40C8" w:rsidP="00DE7430">
            <w:pPr>
              <w:pStyle w:val="Tabulkanadpis"/>
              <w:jc w:val="center"/>
            </w:pPr>
          </w:p>
        </w:tc>
      </w:tr>
      <w:tr w:rsidR="002A40C8" w14:paraId="6074B826" w14:textId="77777777" w:rsidTr="00DE7430">
        <w:trPr>
          <w:trHeight w:val="567"/>
        </w:trPr>
        <w:tc>
          <w:tcPr>
            <w:tcW w:w="6345" w:type="dxa"/>
            <w:gridSpan w:val="2"/>
            <w:tcBorders>
              <w:top w:val="single" w:sz="8" w:space="0" w:color="auto"/>
              <w:bottom w:val="single" w:sz="8" w:space="0" w:color="auto"/>
            </w:tcBorders>
            <w:vAlign w:val="center"/>
          </w:tcPr>
          <w:p w14:paraId="595F3022"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33C67B4B" w14:textId="77777777" w:rsidR="002A40C8" w:rsidRDefault="002A40C8" w:rsidP="00DE7430">
            <w:pPr>
              <w:pStyle w:val="Tabulkanadpis"/>
              <w:jc w:val="center"/>
            </w:pPr>
          </w:p>
        </w:tc>
      </w:tr>
      <w:tr w:rsidR="002A40C8" w14:paraId="59E60464" w14:textId="77777777" w:rsidTr="00DE7430">
        <w:trPr>
          <w:trHeight w:val="567"/>
        </w:trPr>
        <w:tc>
          <w:tcPr>
            <w:tcW w:w="6345" w:type="dxa"/>
            <w:gridSpan w:val="2"/>
            <w:tcBorders>
              <w:top w:val="single" w:sz="8" w:space="0" w:color="auto"/>
              <w:bottom w:val="single" w:sz="8" w:space="0" w:color="auto"/>
            </w:tcBorders>
            <w:vAlign w:val="center"/>
          </w:tcPr>
          <w:p w14:paraId="78C963B7"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6103627B" w14:textId="77777777" w:rsidR="002A40C8" w:rsidRDefault="002A40C8" w:rsidP="00DE7430">
            <w:pPr>
              <w:pStyle w:val="Tabulkanadpis"/>
              <w:jc w:val="center"/>
            </w:pPr>
          </w:p>
        </w:tc>
      </w:tr>
      <w:tr w:rsidR="002A40C8" w14:paraId="7FD2F3DD" w14:textId="77777777" w:rsidTr="00DE7430">
        <w:trPr>
          <w:trHeight w:val="567"/>
        </w:trPr>
        <w:tc>
          <w:tcPr>
            <w:tcW w:w="6345" w:type="dxa"/>
            <w:gridSpan w:val="2"/>
            <w:tcBorders>
              <w:top w:val="single" w:sz="8" w:space="0" w:color="auto"/>
              <w:bottom w:val="single" w:sz="8" w:space="0" w:color="auto"/>
            </w:tcBorders>
            <w:vAlign w:val="center"/>
          </w:tcPr>
          <w:p w14:paraId="684345E5"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77DD4CA9" w14:textId="77777777" w:rsidR="002A40C8" w:rsidRDefault="002A40C8" w:rsidP="00DE7430">
            <w:pPr>
              <w:pStyle w:val="Tabulkanadpis"/>
              <w:jc w:val="center"/>
            </w:pPr>
          </w:p>
        </w:tc>
      </w:tr>
      <w:tr w:rsidR="002A40C8" w14:paraId="03972D05" w14:textId="77777777" w:rsidTr="00DE7430">
        <w:trPr>
          <w:trHeight w:val="567"/>
        </w:trPr>
        <w:tc>
          <w:tcPr>
            <w:tcW w:w="6345" w:type="dxa"/>
            <w:gridSpan w:val="2"/>
            <w:tcBorders>
              <w:top w:val="single" w:sz="8" w:space="0" w:color="auto"/>
              <w:bottom w:val="single" w:sz="8" w:space="0" w:color="auto"/>
            </w:tcBorders>
            <w:vAlign w:val="center"/>
          </w:tcPr>
          <w:p w14:paraId="5AE26AE2"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3B2B34D9" w14:textId="77777777" w:rsidR="002A40C8" w:rsidRDefault="002A40C8" w:rsidP="00DE7430">
            <w:pPr>
              <w:pStyle w:val="Tabulkanadpis"/>
              <w:jc w:val="center"/>
            </w:pPr>
          </w:p>
        </w:tc>
      </w:tr>
      <w:tr w:rsidR="002A40C8" w14:paraId="5ED55E5C" w14:textId="77777777" w:rsidTr="00DE7430">
        <w:trPr>
          <w:trHeight w:val="567"/>
        </w:trPr>
        <w:tc>
          <w:tcPr>
            <w:tcW w:w="6345" w:type="dxa"/>
            <w:gridSpan w:val="2"/>
            <w:tcBorders>
              <w:top w:val="single" w:sz="8" w:space="0" w:color="auto"/>
              <w:bottom w:val="single" w:sz="8" w:space="0" w:color="auto"/>
            </w:tcBorders>
            <w:vAlign w:val="center"/>
          </w:tcPr>
          <w:p w14:paraId="59A6D788"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70A75784" w14:textId="77777777" w:rsidR="002A40C8" w:rsidRDefault="002A40C8" w:rsidP="00DE7430">
            <w:pPr>
              <w:pStyle w:val="Tabulkanadpis"/>
              <w:jc w:val="center"/>
            </w:pPr>
          </w:p>
        </w:tc>
      </w:tr>
      <w:tr w:rsidR="002A40C8" w14:paraId="1AF9C84C" w14:textId="77777777" w:rsidTr="00DE7430">
        <w:trPr>
          <w:trHeight w:val="567"/>
        </w:trPr>
        <w:tc>
          <w:tcPr>
            <w:tcW w:w="6345" w:type="dxa"/>
            <w:gridSpan w:val="2"/>
            <w:tcBorders>
              <w:top w:val="single" w:sz="8" w:space="0" w:color="auto"/>
              <w:bottom w:val="single" w:sz="8" w:space="0" w:color="auto"/>
            </w:tcBorders>
            <w:vAlign w:val="center"/>
          </w:tcPr>
          <w:p w14:paraId="3A91CF8E"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06D45627" w14:textId="77777777" w:rsidR="002A40C8" w:rsidRDefault="002A40C8" w:rsidP="00DE7430">
            <w:pPr>
              <w:pStyle w:val="Tabulkanadpis"/>
              <w:jc w:val="center"/>
            </w:pPr>
          </w:p>
        </w:tc>
      </w:tr>
      <w:tr w:rsidR="002A40C8" w14:paraId="36387040" w14:textId="77777777" w:rsidTr="00DE7430">
        <w:trPr>
          <w:trHeight w:val="567"/>
        </w:trPr>
        <w:tc>
          <w:tcPr>
            <w:tcW w:w="6345" w:type="dxa"/>
            <w:gridSpan w:val="2"/>
            <w:tcBorders>
              <w:top w:val="single" w:sz="8" w:space="0" w:color="auto"/>
              <w:bottom w:val="single" w:sz="8" w:space="0" w:color="auto"/>
            </w:tcBorders>
            <w:vAlign w:val="center"/>
          </w:tcPr>
          <w:p w14:paraId="7B85D2F0"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57FA3E64" w14:textId="77777777" w:rsidR="002A40C8" w:rsidRDefault="002A40C8" w:rsidP="00DE7430">
            <w:pPr>
              <w:pStyle w:val="Tabulkanadpis"/>
              <w:jc w:val="center"/>
            </w:pPr>
          </w:p>
        </w:tc>
      </w:tr>
      <w:tr w:rsidR="002A40C8" w14:paraId="5C9D96C8" w14:textId="77777777" w:rsidTr="00DE7430">
        <w:trPr>
          <w:trHeight w:val="567"/>
        </w:trPr>
        <w:tc>
          <w:tcPr>
            <w:tcW w:w="6345" w:type="dxa"/>
            <w:gridSpan w:val="2"/>
            <w:tcBorders>
              <w:top w:val="single" w:sz="8" w:space="0" w:color="auto"/>
              <w:bottom w:val="single" w:sz="8" w:space="0" w:color="auto"/>
            </w:tcBorders>
            <w:vAlign w:val="center"/>
          </w:tcPr>
          <w:p w14:paraId="2E370CA3"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10EC8456" w14:textId="77777777" w:rsidR="002A40C8" w:rsidRDefault="002A40C8" w:rsidP="00DE7430">
            <w:pPr>
              <w:pStyle w:val="Tabulkanadpis"/>
              <w:jc w:val="center"/>
            </w:pPr>
          </w:p>
        </w:tc>
      </w:tr>
      <w:tr w:rsidR="002A40C8" w14:paraId="424721D7" w14:textId="77777777" w:rsidTr="00DE7430">
        <w:trPr>
          <w:trHeight w:val="567"/>
        </w:trPr>
        <w:tc>
          <w:tcPr>
            <w:tcW w:w="6345" w:type="dxa"/>
            <w:gridSpan w:val="2"/>
            <w:tcBorders>
              <w:top w:val="single" w:sz="8" w:space="0" w:color="auto"/>
              <w:bottom w:val="single" w:sz="8" w:space="0" w:color="auto"/>
            </w:tcBorders>
            <w:vAlign w:val="center"/>
          </w:tcPr>
          <w:p w14:paraId="24AE51B2"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4E80E7BD" w14:textId="77777777" w:rsidR="002A40C8" w:rsidRDefault="002A40C8" w:rsidP="00DE7430">
            <w:pPr>
              <w:pStyle w:val="Tabulkanadpis"/>
              <w:jc w:val="center"/>
            </w:pPr>
          </w:p>
        </w:tc>
      </w:tr>
      <w:tr w:rsidR="002A40C8" w14:paraId="518FED15" w14:textId="77777777" w:rsidTr="00DE7430">
        <w:trPr>
          <w:trHeight w:val="567"/>
        </w:trPr>
        <w:tc>
          <w:tcPr>
            <w:tcW w:w="6345" w:type="dxa"/>
            <w:gridSpan w:val="2"/>
            <w:tcBorders>
              <w:top w:val="single" w:sz="8" w:space="0" w:color="auto"/>
              <w:bottom w:val="single" w:sz="8" w:space="0" w:color="auto"/>
            </w:tcBorders>
            <w:vAlign w:val="center"/>
          </w:tcPr>
          <w:p w14:paraId="3DEA0953"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56749549" w14:textId="77777777" w:rsidR="002A40C8" w:rsidRDefault="002A40C8" w:rsidP="00DE7430">
            <w:pPr>
              <w:pStyle w:val="Tabulkanadpis"/>
              <w:jc w:val="center"/>
            </w:pPr>
          </w:p>
        </w:tc>
      </w:tr>
      <w:tr w:rsidR="002A40C8" w14:paraId="768BE90F" w14:textId="77777777" w:rsidTr="00DE7430">
        <w:trPr>
          <w:trHeight w:val="567"/>
        </w:trPr>
        <w:tc>
          <w:tcPr>
            <w:tcW w:w="6345" w:type="dxa"/>
            <w:gridSpan w:val="2"/>
            <w:tcBorders>
              <w:top w:val="single" w:sz="8" w:space="0" w:color="auto"/>
              <w:bottom w:val="single" w:sz="8" w:space="0" w:color="auto"/>
            </w:tcBorders>
            <w:vAlign w:val="center"/>
          </w:tcPr>
          <w:p w14:paraId="1987171F"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6E8EC797" w14:textId="77777777" w:rsidR="002A40C8" w:rsidRDefault="002A40C8" w:rsidP="00DE7430">
            <w:pPr>
              <w:pStyle w:val="Tabulkanadpis"/>
              <w:jc w:val="center"/>
            </w:pPr>
          </w:p>
        </w:tc>
      </w:tr>
      <w:tr w:rsidR="002A40C8" w14:paraId="260E519F" w14:textId="77777777" w:rsidTr="00DE7430">
        <w:trPr>
          <w:trHeight w:val="567"/>
        </w:trPr>
        <w:tc>
          <w:tcPr>
            <w:tcW w:w="6345" w:type="dxa"/>
            <w:gridSpan w:val="2"/>
            <w:tcBorders>
              <w:top w:val="single" w:sz="8" w:space="0" w:color="auto"/>
              <w:bottom w:val="single" w:sz="8" w:space="0" w:color="auto"/>
            </w:tcBorders>
            <w:vAlign w:val="center"/>
          </w:tcPr>
          <w:p w14:paraId="7078D25E"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662B4BF8" w14:textId="77777777" w:rsidR="002A40C8" w:rsidRDefault="002A40C8" w:rsidP="00DE7430">
            <w:pPr>
              <w:pStyle w:val="Tabulkanadpis"/>
              <w:jc w:val="center"/>
            </w:pPr>
          </w:p>
        </w:tc>
      </w:tr>
      <w:tr w:rsidR="002A40C8" w14:paraId="1E29AA03" w14:textId="77777777" w:rsidTr="00DE7430">
        <w:trPr>
          <w:trHeight w:val="567"/>
        </w:trPr>
        <w:tc>
          <w:tcPr>
            <w:tcW w:w="6345" w:type="dxa"/>
            <w:gridSpan w:val="2"/>
            <w:tcBorders>
              <w:top w:val="single" w:sz="8" w:space="0" w:color="auto"/>
              <w:bottom w:val="single" w:sz="8" w:space="0" w:color="auto"/>
            </w:tcBorders>
            <w:vAlign w:val="center"/>
          </w:tcPr>
          <w:p w14:paraId="0E5E0327" w14:textId="77777777" w:rsidR="002A40C8" w:rsidRDefault="002A40C8" w:rsidP="00DE7430">
            <w:pPr>
              <w:pStyle w:val="Tabulkanadpis"/>
              <w:jc w:val="center"/>
            </w:pPr>
          </w:p>
        </w:tc>
        <w:tc>
          <w:tcPr>
            <w:tcW w:w="2867" w:type="dxa"/>
            <w:tcBorders>
              <w:top w:val="single" w:sz="8" w:space="0" w:color="auto"/>
              <w:bottom w:val="single" w:sz="8" w:space="0" w:color="auto"/>
            </w:tcBorders>
            <w:vAlign w:val="center"/>
          </w:tcPr>
          <w:p w14:paraId="47ABA019" w14:textId="77777777" w:rsidR="002A40C8" w:rsidRDefault="002A40C8" w:rsidP="00DE7430">
            <w:pPr>
              <w:pStyle w:val="Tabulkanadpis"/>
              <w:jc w:val="center"/>
            </w:pPr>
          </w:p>
        </w:tc>
      </w:tr>
      <w:tr w:rsidR="002A40C8" w14:paraId="6FA7DFDB" w14:textId="77777777" w:rsidTr="00DE7430">
        <w:trPr>
          <w:trHeight w:val="567"/>
        </w:trPr>
        <w:tc>
          <w:tcPr>
            <w:tcW w:w="6345" w:type="dxa"/>
            <w:gridSpan w:val="2"/>
            <w:tcBorders>
              <w:top w:val="single" w:sz="8" w:space="0" w:color="auto"/>
            </w:tcBorders>
            <w:vAlign w:val="center"/>
          </w:tcPr>
          <w:p w14:paraId="3F6C0124" w14:textId="77777777" w:rsidR="002A40C8" w:rsidRDefault="002A40C8" w:rsidP="00DE7430">
            <w:pPr>
              <w:pStyle w:val="Tabulkanadpis"/>
              <w:jc w:val="center"/>
            </w:pPr>
          </w:p>
        </w:tc>
        <w:tc>
          <w:tcPr>
            <w:tcW w:w="2867" w:type="dxa"/>
            <w:tcBorders>
              <w:top w:val="single" w:sz="8" w:space="0" w:color="auto"/>
            </w:tcBorders>
            <w:vAlign w:val="center"/>
          </w:tcPr>
          <w:p w14:paraId="2D74A9EE" w14:textId="77777777" w:rsidR="002A40C8" w:rsidRDefault="002A40C8" w:rsidP="00DE7430">
            <w:pPr>
              <w:pStyle w:val="Tabulkanadpis"/>
              <w:jc w:val="center"/>
            </w:pPr>
          </w:p>
        </w:tc>
      </w:tr>
    </w:tbl>
    <w:p w14:paraId="1643D0F1" w14:textId="77777777" w:rsidR="002A40C8" w:rsidRDefault="002A40C8" w:rsidP="002A40C8"/>
    <w:p w14:paraId="42B3751C" w14:textId="77777777" w:rsidR="002A40C8" w:rsidRDefault="002A40C8" w:rsidP="002A40C8">
      <w:pPr>
        <w:sectPr w:rsidR="002A40C8" w:rsidSect="002A40C8">
          <w:footerReference w:type="default" r:id="rId9"/>
          <w:pgSz w:w="11906" w:h="16838"/>
          <w:pgMar w:top="1417" w:right="1417" w:bottom="1417" w:left="1417" w:header="708" w:footer="708" w:gutter="0"/>
          <w:cols w:space="708"/>
          <w:titlePg/>
          <w:docGrid w:linePitch="360"/>
        </w:sectPr>
      </w:pPr>
    </w:p>
    <w:p w14:paraId="79A0788D" w14:textId="77777777" w:rsidR="002A40C8" w:rsidRPr="00F176A4" w:rsidRDefault="002A40C8" w:rsidP="002A40C8">
      <w:pPr>
        <w:pStyle w:val="Normln-clanek"/>
      </w:pPr>
    </w:p>
    <w:p w14:paraId="1C3DC112" w14:textId="77777777" w:rsidR="002A40C8" w:rsidRDefault="002A40C8" w:rsidP="002A40C8">
      <w:pPr>
        <w:pStyle w:val="Normln-nadpis"/>
      </w:pPr>
      <w:bookmarkStart w:id="400" w:name="_Toc84574976"/>
      <w:bookmarkStart w:id="401" w:name="_Toc209018245"/>
      <w:r>
        <w:t>Vzor č. 4: evidence uživatelů</w:t>
      </w:r>
      <w:bookmarkEnd w:id="400"/>
      <w:bookmarkEnd w:id="401"/>
    </w:p>
    <w:p w14:paraId="08248F28" w14:textId="77777777" w:rsidR="002A40C8" w:rsidRPr="006A2291" w:rsidRDefault="002A40C8" w:rsidP="002A40C8"/>
    <w:p w14:paraId="7D94AD2C" w14:textId="77777777" w:rsidR="002A40C8" w:rsidRDefault="002A40C8" w:rsidP="002A40C8"/>
    <w:p w14:paraId="4BC4614D" w14:textId="77777777" w:rsidR="002A40C8" w:rsidRDefault="002A40C8" w:rsidP="002A40C8"/>
    <w:p w14:paraId="47D5AB9A" w14:textId="77777777" w:rsidR="002A40C8" w:rsidRDefault="002A40C8" w:rsidP="002A40C8"/>
    <w:p w14:paraId="6B250A9C" w14:textId="77777777" w:rsidR="002A40C8" w:rsidRDefault="002A40C8" w:rsidP="002A40C8"/>
    <w:p w14:paraId="0714F072" w14:textId="77777777" w:rsidR="002A40C8" w:rsidRDefault="002A40C8" w:rsidP="002A40C8">
      <w:pPr>
        <w:pStyle w:val="Normln-nadpis18"/>
      </w:pPr>
      <w:r>
        <w:t>evidence uživatelů</w:t>
      </w:r>
    </w:p>
    <w:p w14:paraId="4958FCF0" w14:textId="77777777" w:rsidR="002A40C8" w:rsidRDefault="002A40C8" w:rsidP="002A40C8">
      <w:pPr>
        <w:jc w:val="center"/>
      </w:pPr>
    </w:p>
    <w:p w14:paraId="75EC4D83" w14:textId="77777777" w:rsidR="002A40C8" w:rsidRDefault="002A40C8" w:rsidP="002A40C8">
      <w:pPr>
        <w:jc w:val="center"/>
      </w:pPr>
      <w:r>
        <w:t>pro</w:t>
      </w:r>
    </w:p>
    <w:p w14:paraId="0566A1FD" w14:textId="77777777" w:rsidR="002A40C8" w:rsidRDefault="002A40C8" w:rsidP="002A40C8">
      <w:pPr>
        <w:jc w:val="center"/>
      </w:pPr>
    </w:p>
    <w:p w14:paraId="4D612314" w14:textId="77777777" w:rsidR="002A40C8" w:rsidRPr="00E932CF" w:rsidRDefault="002A40C8" w:rsidP="002A40C8">
      <w:pPr>
        <w:jc w:val="center"/>
      </w:pPr>
      <w:r>
        <w:t xml:space="preserve">pracoviště IS: </w:t>
      </w:r>
      <w:r w:rsidRPr="00D07C09">
        <w:rPr>
          <w:i/>
          <w:color w:val="00B0F0"/>
        </w:rPr>
        <w:t>název pracoviště</w:t>
      </w:r>
    </w:p>
    <w:p w14:paraId="228B8AA3" w14:textId="77777777" w:rsidR="002A40C8" w:rsidRDefault="002A40C8" w:rsidP="002A40C8"/>
    <w:p w14:paraId="5E5256EB" w14:textId="77777777" w:rsidR="002A40C8" w:rsidRDefault="002A40C8" w:rsidP="002A40C8"/>
    <w:p w14:paraId="17DD6F0F" w14:textId="77777777" w:rsidR="002A40C8" w:rsidRDefault="002A40C8" w:rsidP="002A40C8"/>
    <w:p w14:paraId="24FA4554" w14:textId="77777777" w:rsidR="002A40C8" w:rsidRDefault="002A40C8" w:rsidP="002A40C8"/>
    <w:p w14:paraId="304267CE" w14:textId="77777777" w:rsidR="002A40C8" w:rsidRDefault="002A40C8" w:rsidP="002A40C8"/>
    <w:p w14:paraId="7E951DD4" w14:textId="77777777" w:rsidR="002A40C8" w:rsidRDefault="002A40C8" w:rsidP="002A40C8"/>
    <w:p w14:paraId="39A63F9C" w14:textId="77777777" w:rsidR="002A40C8" w:rsidRDefault="002A40C8" w:rsidP="002A40C8"/>
    <w:tbl>
      <w:tblPr>
        <w:tblW w:w="0" w:type="auto"/>
        <w:tblInd w:w="2376" w:type="dxa"/>
        <w:tblLook w:val="04A0" w:firstRow="1" w:lastRow="0" w:firstColumn="1" w:lastColumn="0" w:noHBand="0" w:noVBand="1"/>
      </w:tblPr>
      <w:tblGrid>
        <w:gridCol w:w="1418"/>
        <w:gridCol w:w="2268"/>
        <w:gridCol w:w="2268"/>
        <w:gridCol w:w="4916"/>
      </w:tblGrid>
      <w:tr w:rsidR="002A40C8" w14:paraId="19EE8818" w14:textId="77777777" w:rsidTr="00DE7430">
        <w:trPr>
          <w:trHeight w:val="567"/>
        </w:trPr>
        <w:tc>
          <w:tcPr>
            <w:tcW w:w="1418" w:type="dxa"/>
            <w:vAlign w:val="center"/>
          </w:tcPr>
          <w:p w14:paraId="39E3053C" w14:textId="77777777" w:rsidR="002A40C8" w:rsidRDefault="002A40C8" w:rsidP="00DE7430">
            <w:pPr>
              <w:pStyle w:val="Tabulkanadpis"/>
              <w:jc w:val="left"/>
            </w:pPr>
            <w:r>
              <w:t>Počet listů:</w:t>
            </w:r>
          </w:p>
        </w:tc>
        <w:tc>
          <w:tcPr>
            <w:tcW w:w="2268" w:type="dxa"/>
            <w:vAlign w:val="center"/>
          </w:tcPr>
          <w:p w14:paraId="554CA62A" w14:textId="77777777" w:rsidR="002A40C8" w:rsidRPr="009E67BD" w:rsidRDefault="002A40C8" w:rsidP="00DE7430">
            <w:pPr>
              <w:pStyle w:val="Tabulkanadpis"/>
              <w:jc w:val="center"/>
              <w:rPr>
                <w:b w:val="0"/>
                <w:i/>
                <w:iCs/>
                <w:color w:val="FF0000"/>
              </w:rPr>
            </w:pPr>
            <w:r w:rsidRPr="009E67BD">
              <w:rPr>
                <w:b w:val="0"/>
                <w:i/>
                <w:iCs/>
                <w:color w:val="00B0F0"/>
              </w:rPr>
              <w:t>5</w:t>
            </w:r>
          </w:p>
        </w:tc>
        <w:tc>
          <w:tcPr>
            <w:tcW w:w="2268" w:type="dxa"/>
            <w:vAlign w:val="center"/>
          </w:tcPr>
          <w:p w14:paraId="788F6B27" w14:textId="77777777" w:rsidR="002A40C8" w:rsidRDefault="002A40C8" w:rsidP="00DE7430">
            <w:pPr>
              <w:pStyle w:val="Tabulkanadpis"/>
              <w:jc w:val="left"/>
            </w:pPr>
          </w:p>
        </w:tc>
        <w:tc>
          <w:tcPr>
            <w:tcW w:w="4916" w:type="dxa"/>
            <w:tcBorders>
              <w:bottom w:val="dotted" w:sz="4" w:space="0" w:color="auto"/>
            </w:tcBorders>
            <w:vAlign w:val="center"/>
          </w:tcPr>
          <w:p w14:paraId="310EA577" w14:textId="77777777" w:rsidR="002A40C8" w:rsidRDefault="002A40C8" w:rsidP="00DE7430">
            <w:pPr>
              <w:pStyle w:val="Tabulkanadpis"/>
              <w:jc w:val="left"/>
            </w:pPr>
          </w:p>
        </w:tc>
      </w:tr>
      <w:tr w:rsidR="002A40C8" w14:paraId="6982257F" w14:textId="77777777" w:rsidTr="00DE7430">
        <w:trPr>
          <w:trHeight w:val="567"/>
        </w:trPr>
        <w:tc>
          <w:tcPr>
            <w:tcW w:w="1418" w:type="dxa"/>
            <w:vAlign w:val="center"/>
          </w:tcPr>
          <w:p w14:paraId="6EE7CD98" w14:textId="77777777" w:rsidR="002A40C8" w:rsidRDefault="002A40C8" w:rsidP="00DE7430">
            <w:pPr>
              <w:pStyle w:val="Tabulkanadpis"/>
              <w:jc w:val="left"/>
            </w:pPr>
            <w:r>
              <w:t>Vydáno dne:</w:t>
            </w:r>
          </w:p>
        </w:tc>
        <w:tc>
          <w:tcPr>
            <w:tcW w:w="2268" w:type="dxa"/>
            <w:vAlign w:val="center"/>
          </w:tcPr>
          <w:p w14:paraId="4DC727FE" w14:textId="77777777" w:rsidR="002A40C8" w:rsidRPr="002E085C" w:rsidRDefault="002A40C8" w:rsidP="00DE7430">
            <w:pPr>
              <w:pStyle w:val="Tabulkanadpis"/>
              <w:jc w:val="center"/>
              <w:rPr>
                <w:b w:val="0"/>
                <w:i/>
              </w:rPr>
            </w:pPr>
            <w:r w:rsidRPr="00D07C09">
              <w:rPr>
                <w:b w:val="0"/>
                <w:i/>
                <w:color w:val="00B0F0"/>
              </w:rPr>
              <w:t>datum</w:t>
            </w:r>
          </w:p>
        </w:tc>
        <w:tc>
          <w:tcPr>
            <w:tcW w:w="2268" w:type="dxa"/>
            <w:vAlign w:val="center"/>
          </w:tcPr>
          <w:p w14:paraId="6C562B24" w14:textId="77777777" w:rsidR="002A40C8" w:rsidRDefault="002A40C8" w:rsidP="00DE7430">
            <w:pPr>
              <w:pStyle w:val="Tabulkanadpis"/>
              <w:jc w:val="left"/>
            </w:pPr>
          </w:p>
        </w:tc>
        <w:tc>
          <w:tcPr>
            <w:tcW w:w="4916" w:type="dxa"/>
            <w:tcBorders>
              <w:top w:val="dotted" w:sz="4" w:space="0" w:color="auto"/>
            </w:tcBorders>
            <w:vAlign w:val="center"/>
          </w:tcPr>
          <w:p w14:paraId="40C1E52F" w14:textId="77777777" w:rsidR="002A40C8" w:rsidRPr="00D07C09" w:rsidRDefault="002A40C8" w:rsidP="00DE7430">
            <w:pPr>
              <w:pStyle w:val="Tabulkanadpis"/>
              <w:jc w:val="center"/>
              <w:rPr>
                <w:b w:val="0"/>
                <w:i/>
                <w:color w:val="00B0F0"/>
              </w:rPr>
            </w:pPr>
            <w:r w:rsidRPr="00D07C09">
              <w:rPr>
                <w:b w:val="0"/>
                <w:i/>
                <w:color w:val="00B0F0"/>
              </w:rPr>
              <w:t>titul jméno a příjmení</w:t>
            </w:r>
          </w:p>
        </w:tc>
      </w:tr>
      <w:tr w:rsidR="002A40C8" w14:paraId="1F48557E" w14:textId="77777777" w:rsidTr="00DE7430">
        <w:trPr>
          <w:trHeight w:val="567"/>
        </w:trPr>
        <w:tc>
          <w:tcPr>
            <w:tcW w:w="1418" w:type="dxa"/>
            <w:vAlign w:val="center"/>
          </w:tcPr>
          <w:p w14:paraId="40E568C8" w14:textId="77777777" w:rsidR="002A40C8" w:rsidRDefault="002A40C8" w:rsidP="00DE7430">
            <w:pPr>
              <w:pStyle w:val="Tabulkanadpis"/>
              <w:jc w:val="left"/>
            </w:pPr>
          </w:p>
        </w:tc>
        <w:tc>
          <w:tcPr>
            <w:tcW w:w="4536" w:type="dxa"/>
            <w:gridSpan w:val="2"/>
            <w:vAlign w:val="center"/>
          </w:tcPr>
          <w:p w14:paraId="3BF18CDC" w14:textId="77777777" w:rsidR="002A40C8" w:rsidRDefault="002A40C8" w:rsidP="00DE7430">
            <w:pPr>
              <w:pStyle w:val="Tabulkanadpis"/>
              <w:jc w:val="left"/>
            </w:pPr>
          </w:p>
        </w:tc>
        <w:tc>
          <w:tcPr>
            <w:tcW w:w="4916" w:type="dxa"/>
            <w:vAlign w:val="center"/>
          </w:tcPr>
          <w:p w14:paraId="3CB5A359" w14:textId="77777777" w:rsidR="002A40C8" w:rsidRPr="00D07C09" w:rsidRDefault="002A40C8" w:rsidP="00DE7430">
            <w:pPr>
              <w:pStyle w:val="Tabulkanadpis"/>
              <w:jc w:val="center"/>
              <w:rPr>
                <w:b w:val="0"/>
                <w:i/>
                <w:color w:val="00B0F0"/>
              </w:rPr>
            </w:pPr>
            <w:r w:rsidRPr="00D07C09">
              <w:rPr>
                <w:b w:val="0"/>
                <w:i/>
                <w:color w:val="00B0F0"/>
              </w:rPr>
              <w:t>odpovědná osoba / bezpečnostní ředitel</w:t>
            </w:r>
          </w:p>
        </w:tc>
      </w:tr>
    </w:tbl>
    <w:p w14:paraId="3504732E" w14:textId="77777777" w:rsidR="002A40C8" w:rsidRDefault="002A40C8" w:rsidP="002A40C8"/>
    <w:p w14:paraId="06C36C3A" w14:textId="77777777" w:rsidR="002A40C8" w:rsidRPr="00034F97" w:rsidRDefault="002A40C8" w:rsidP="002A40C8"/>
    <w:tbl>
      <w:tblPr>
        <w:tblW w:w="1552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420"/>
        <w:gridCol w:w="5320"/>
        <w:gridCol w:w="1560"/>
        <w:gridCol w:w="1842"/>
        <w:gridCol w:w="1205"/>
        <w:gridCol w:w="1205"/>
        <w:gridCol w:w="1984"/>
        <w:gridCol w:w="1985"/>
      </w:tblGrid>
      <w:tr w:rsidR="002A40C8" w:rsidRPr="0022158A" w14:paraId="6C161851" w14:textId="77777777" w:rsidTr="00DE7430">
        <w:trPr>
          <w:trHeight w:val="413"/>
          <w:tblHeader/>
        </w:trPr>
        <w:tc>
          <w:tcPr>
            <w:tcW w:w="420" w:type="dxa"/>
            <w:vMerge w:val="restart"/>
            <w:shd w:val="clear" w:color="auto" w:fill="FFFFFF"/>
            <w:vAlign w:val="center"/>
          </w:tcPr>
          <w:p w14:paraId="121BAF9C" w14:textId="77777777" w:rsidR="002A40C8" w:rsidRPr="0082150B" w:rsidRDefault="002A40C8" w:rsidP="00DE7430">
            <w:pPr>
              <w:jc w:val="center"/>
              <w:rPr>
                <w:rFonts w:ascii="Arial Narrow" w:hAnsi="Arial Narrow"/>
                <w:b/>
                <w:sz w:val="16"/>
                <w:szCs w:val="16"/>
              </w:rPr>
            </w:pPr>
            <w:bookmarkStart w:id="402" w:name="RANGE!A1:K29"/>
            <w:bookmarkEnd w:id="402"/>
            <w:r>
              <w:rPr>
                <w:rFonts w:ascii="Arial Narrow" w:hAnsi="Arial Narrow"/>
                <w:b/>
                <w:sz w:val="16"/>
                <w:szCs w:val="16"/>
              </w:rPr>
              <w:t>p</w:t>
            </w:r>
            <w:r w:rsidRPr="0022158A">
              <w:rPr>
                <w:rFonts w:ascii="Arial Narrow" w:hAnsi="Arial Narrow"/>
                <w:b/>
                <w:sz w:val="16"/>
                <w:szCs w:val="16"/>
              </w:rPr>
              <w:t>.č.</w:t>
            </w:r>
          </w:p>
        </w:tc>
        <w:tc>
          <w:tcPr>
            <w:tcW w:w="5320" w:type="dxa"/>
            <w:vMerge w:val="restart"/>
            <w:shd w:val="clear" w:color="auto" w:fill="FFFFFF"/>
            <w:vAlign w:val="center"/>
          </w:tcPr>
          <w:p w14:paraId="4B2CB289"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Titul, j</w:t>
            </w:r>
            <w:r w:rsidRPr="0022158A">
              <w:rPr>
                <w:rFonts w:ascii="Arial Narrow" w:hAnsi="Arial Narrow"/>
                <w:b/>
                <w:sz w:val="16"/>
                <w:szCs w:val="16"/>
              </w:rPr>
              <w:t xml:space="preserve">méno, </w:t>
            </w:r>
            <w:r>
              <w:rPr>
                <w:rFonts w:ascii="Arial Narrow" w:hAnsi="Arial Narrow"/>
                <w:b/>
                <w:sz w:val="16"/>
                <w:szCs w:val="16"/>
              </w:rPr>
              <w:t>příjmení</w:t>
            </w:r>
          </w:p>
        </w:tc>
        <w:tc>
          <w:tcPr>
            <w:tcW w:w="1560" w:type="dxa"/>
            <w:vMerge w:val="restart"/>
            <w:shd w:val="clear" w:color="auto" w:fill="FFFFFF"/>
            <w:vAlign w:val="center"/>
          </w:tcPr>
          <w:p w14:paraId="0CCA1AD3"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role v IS</w:t>
            </w:r>
          </w:p>
        </w:tc>
        <w:tc>
          <w:tcPr>
            <w:tcW w:w="1842" w:type="dxa"/>
            <w:vMerge w:val="restart"/>
            <w:shd w:val="clear" w:color="auto" w:fill="FFFFFF"/>
            <w:vAlign w:val="center"/>
          </w:tcPr>
          <w:p w14:paraId="4073B717"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č. pověření nebo osvědčení</w:t>
            </w:r>
          </w:p>
        </w:tc>
        <w:tc>
          <w:tcPr>
            <w:tcW w:w="2410" w:type="dxa"/>
            <w:gridSpan w:val="2"/>
            <w:shd w:val="clear" w:color="auto" w:fill="FFFFFF"/>
            <w:vAlign w:val="center"/>
          </w:tcPr>
          <w:p w14:paraId="3243CE2A"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platnost pověření nebo osvědčení</w:t>
            </w:r>
          </w:p>
        </w:tc>
        <w:tc>
          <w:tcPr>
            <w:tcW w:w="1984" w:type="dxa"/>
            <w:vMerge w:val="restart"/>
            <w:shd w:val="clear" w:color="auto" w:fill="FFFFFF"/>
            <w:vAlign w:val="center"/>
          </w:tcPr>
          <w:p w14:paraId="6E48EECE" w14:textId="77777777" w:rsidR="002A40C8" w:rsidRDefault="002A40C8" w:rsidP="00DE7430">
            <w:pPr>
              <w:jc w:val="center"/>
              <w:rPr>
                <w:rFonts w:ascii="Arial Narrow" w:hAnsi="Arial Narrow"/>
                <w:b/>
                <w:sz w:val="16"/>
                <w:szCs w:val="16"/>
              </w:rPr>
            </w:pPr>
            <w:r>
              <w:rPr>
                <w:rFonts w:ascii="Arial Narrow" w:hAnsi="Arial Narrow"/>
                <w:b/>
                <w:sz w:val="16"/>
                <w:szCs w:val="16"/>
              </w:rPr>
              <w:t>pověřen od</w:t>
            </w:r>
          </w:p>
          <w:p w14:paraId="7EFE54F6"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(datum)</w:t>
            </w:r>
          </w:p>
        </w:tc>
        <w:tc>
          <w:tcPr>
            <w:tcW w:w="1985" w:type="dxa"/>
            <w:vMerge w:val="restart"/>
            <w:shd w:val="clear" w:color="auto" w:fill="FFFFFF"/>
            <w:vAlign w:val="center"/>
          </w:tcPr>
          <w:p w14:paraId="7E0E5295" w14:textId="77777777" w:rsidR="002A40C8" w:rsidRDefault="002A40C8" w:rsidP="00DE7430">
            <w:pPr>
              <w:jc w:val="center"/>
              <w:rPr>
                <w:rFonts w:ascii="Arial Narrow" w:hAnsi="Arial Narrow"/>
                <w:b/>
                <w:sz w:val="16"/>
                <w:szCs w:val="16"/>
              </w:rPr>
            </w:pPr>
            <w:r>
              <w:rPr>
                <w:rFonts w:ascii="Arial Narrow" w:hAnsi="Arial Narrow"/>
                <w:b/>
                <w:sz w:val="16"/>
                <w:szCs w:val="16"/>
              </w:rPr>
              <w:t>pověření ukončeno</w:t>
            </w:r>
          </w:p>
          <w:p w14:paraId="068309A8" w14:textId="77777777" w:rsidR="002A40C8" w:rsidRPr="0022158A" w:rsidRDefault="002A40C8" w:rsidP="00DE7430">
            <w:pPr>
              <w:jc w:val="center"/>
              <w:rPr>
                <w:rFonts w:ascii="Arial Narrow" w:hAnsi="Arial Narrow"/>
                <w:b/>
                <w:sz w:val="16"/>
                <w:szCs w:val="16"/>
              </w:rPr>
            </w:pPr>
            <w:r>
              <w:rPr>
                <w:rFonts w:ascii="Arial Narrow" w:hAnsi="Arial Narrow"/>
                <w:b/>
                <w:sz w:val="16"/>
                <w:szCs w:val="16"/>
              </w:rPr>
              <w:t>(datum)</w:t>
            </w:r>
          </w:p>
        </w:tc>
      </w:tr>
      <w:tr w:rsidR="002A40C8" w:rsidRPr="0022158A" w14:paraId="40ED72B2" w14:textId="77777777" w:rsidTr="00DE7430">
        <w:trPr>
          <w:trHeight w:val="412"/>
          <w:tblHeader/>
        </w:trPr>
        <w:tc>
          <w:tcPr>
            <w:tcW w:w="420" w:type="dxa"/>
            <w:vMerge/>
            <w:shd w:val="clear" w:color="auto" w:fill="FFFFFF"/>
            <w:vAlign w:val="center"/>
          </w:tcPr>
          <w:p w14:paraId="26AFD4A9" w14:textId="77777777" w:rsidR="002A40C8" w:rsidRDefault="002A40C8" w:rsidP="00DE7430">
            <w:pPr>
              <w:jc w:val="center"/>
              <w:rPr>
                <w:rFonts w:ascii="Arial Narrow" w:hAnsi="Arial Narrow"/>
                <w:b/>
                <w:sz w:val="16"/>
                <w:szCs w:val="16"/>
              </w:rPr>
            </w:pPr>
          </w:p>
        </w:tc>
        <w:tc>
          <w:tcPr>
            <w:tcW w:w="5320" w:type="dxa"/>
            <w:vMerge/>
            <w:shd w:val="clear" w:color="auto" w:fill="FFFFFF"/>
            <w:vAlign w:val="center"/>
          </w:tcPr>
          <w:p w14:paraId="427E2D56" w14:textId="77777777" w:rsidR="002A40C8" w:rsidRPr="0022158A" w:rsidRDefault="002A40C8" w:rsidP="00DE7430">
            <w:pPr>
              <w:jc w:val="center"/>
              <w:rPr>
                <w:rFonts w:ascii="Arial Narrow" w:hAnsi="Arial Narrow"/>
                <w:b/>
                <w:sz w:val="16"/>
                <w:szCs w:val="16"/>
              </w:rPr>
            </w:pPr>
          </w:p>
        </w:tc>
        <w:tc>
          <w:tcPr>
            <w:tcW w:w="1560" w:type="dxa"/>
            <w:vMerge/>
            <w:shd w:val="clear" w:color="auto" w:fill="FFFFFF"/>
            <w:vAlign w:val="center"/>
          </w:tcPr>
          <w:p w14:paraId="7D9E2331" w14:textId="77777777" w:rsidR="002A40C8" w:rsidRDefault="002A40C8" w:rsidP="00DE7430">
            <w:pPr>
              <w:jc w:val="center"/>
              <w:rPr>
                <w:rFonts w:ascii="Arial Narrow" w:hAnsi="Arial Narrow"/>
                <w:b/>
                <w:sz w:val="16"/>
                <w:szCs w:val="16"/>
              </w:rPr>
            </w:pPr>
          </w:p>
        </w:tc>
        <w:tc>
          <w:tcPr>
            <w:tcW w:w="1842" w:type="dxa"/>
            <w:vMerge/>
            <w:shd w:val="clear" w:color="auto" w:fill="FFFFFF"/>
            <w:vAlign w:val="center"/>
          </w:tcPr>
          <w:p w14:paraId="36B8FEAB" w14:textId="77777777" w:rsidR="002A40C8" w:rsidRDefault="002A40C8" w:rsidP="00DE7430">
            <w:pPr>
              <w:jc w:val="center"/>
              <w:rPr>
                <w:rFonts w:ascii="Arial Narrow" w:hAnsi="Arial Narrow"/>
                <w:b/>
                <w:sz w:val="16"/>
                <w:szCs w:val="16"/>
              </w:rPr>
            </w:pPr>
          </w:p>
        </w:tc>
        <w:tc>
          <w:tcPr>
            <w:tcW w:w="1205" w:type="dxa"/>
            <w:shd w:val="clear" w:color="auto" w:fill="FFFFFF"/>
            <w:vAlign w:val="center"/>
          </w:tcPr>
          <w:p w14:paraId="720EC74D" w14:textId="77777777" w:rsidR="002A40C8" w:rsidRDefault="002A40C8" w:rsidP="00DE7430">
            <w:pPr>
              <w:jc w:val="center"/>
              <w:rPr>
                <w:rFonts w:ascii="Arial Narrow" w:hAnsi="Arial Narrow"/>
                <w:b/>
                <w:sz w:val="16"/>
                <w:szCs w:val="16"/>
              </w:rPr>
            </w:pPr>
            <w:r>
              <w:rPr>
                <w:rFonts w:ascii="Arial Narrow" w:hAnsi="Arial Narrow"/>
                <w:b/>
                <w:sz w:val="16"/>
                <w:szCs w:val="16"/>
              </w:rPr>
              <w:t>od</w:t>
            </w:r>
          </w:p>
        </w:tc>
        <w:tc>
          <w:tcPr>
            <w:tcW w:w="1205" w:type="dxa"/>
            <w:shd w:val="clear" w:color="auto" w:fill="FFFFFF"/>
            <w:vAlign w:val="center"/>
          </w:tcPr>
          <w:p w14:paraId="3C00C55E" w14:textId="77777777" w:rsidR="002A40C8" w:rsidRDefault="002A40C8" w:rsidP="00DE7430">
            <w:pPr>
              <w:jc w:val="center"/>
              <w:rPr>
                <w:rFonts w:ascii="Arial Narrow" w:hAnsi="Arial Narrow"/>
                <w:b/>
                <w:sz w:val="16"/>
                <w:szCs w:val="16"/>
              </w:rPr>
            </w:pPr>
            <w:r>
              <w:rPr>
                <w:rFonts w:ascii="Arial Narrow" w:hAnsi="Arial Narrow"/>
                <w:b/>
                <w:sz w:val="16"/>
                <w:szCs w:val="16"/>
              </w:rPr>
              <w:t>do</w:t>
            </w:r>
          </w:p>
        </w:tc>
        <w:tc>
          <w:tcPr>
            <w:tcW w:w="1984" w:type="dxa"/>
            <w:vMerge/>
            <w:shd w:val="clear" w:color="auto" w:fill="FFFFFF"/>
            <w:vAlign w:val="center"/>
          </w:tcPr>
          <w:p w14:paraId="04A06C50" w14:textId="77777777" w:rsidR="002A40C8" w:rsidRDefault="002A40C8" w:rsidP="00DE7430">
            <w:pPr>
              <w:jc w:val="center"/>
              <w:rPr>
                <w:rFonts w:ascii="Arial Narrow" w:hAnsi="Arial Narrow"/>
                <w:b/>
                <w:sz w:val="16"/>
                <w:szCs w:val="16"/>
              </w:rPr>
            </w:pPr>
          </w:p>
        </w:tc>
        <w:tc>
          <w:tcPr>
            <w:tcW w:w="1985" w:type="dxa"/>
            <w:vMerge/>
            <w:shd w:val="clear" w:color="auto" w:fill="FFFFFF"/>
            <w:vAlign w:val="center"/>
          </w:tcPr>
          <w:p w14:paraId="1967DF47" w14:textId="77777777" w:rsidR="002A40C8" w:rsidRDefault="002A40C8" w:rsidP="00DE7430">
            <w:pPr>
              <w:jc w:val="center"/>
              <w:rPr>
                <w:rFonts w:ascii="Arial Narrow" w:hAnsi="Arial Narrow"/>
                <w:b/>
                <w:sz w:val="16"/>
                <w:szCs w:val="16"/>
              </w:rPr>
            </w:pPr>
          </w:p>
        </w:tc>
      </w:tr>
      <w:tr w:rsidR="002A40C8" w14:paraId="699AD3B5" w14:textId="77777777" w:rsidTr="00DE7430">
        <w:trPr>
          <w:trHeight w:val="567"/>
        </w:trPr>
        <w:tc>
          <w:tcPr>
            <w:tcW w:w="420" w:type="dxa"/>
            <w:tcBorders>
              <w:bottom w:val="single" w:sz="12" w:space="0" w:color="auto"/>
              <w:right w:val="single" w:sz="12" w:space="0" w:color="auto"/>
            </w:tcBorders>
            <w:vAlign w:val="center"/>
          </w:tcPr>
          <w:p w14:paraId="7055F093" w14:textId="77777777" w:rsidR="002A40C8" w:rsidRDefault="002A40C8" w:rsidP="00DE7430">
            <w:pPr>
              <w:pStyle w:val="Snormalni"/>
              <w:jc w:val="center"/>
              <w:rPr>
                <w:sz w:val="20"/>
                <w:szCs w:val="20"/>
              </w:rPr>
            </w:pPr>
            <w:r>
              <w:rPr>
                <w:sz w:val="20"/>
                <w:szCs w:val="20"/>
              </w:rPr>
              <w:t>1</w:t>
            </w:r>
          </w:p>
        </w:tc>
        <w:tc>
          <w:tcPr>
            <w:tcW w:w="5320" w:type="dxa"/>
            <w:tcBorders>
              <w:left w:val="single" w:sz="12" w:space="0" w:color="auto"/>
              <w:bottom w:val="single" w:sz="12" w:space="0" w:color="auto"/>
              <w:right w:val="single" w:sz="12" w:space="0" w:color="auto"/>
            </w:tcBorders>
            <w:vAlign w:val="center"/>
          </w:tcPr>
          <w:p w14:paraId="2BFB3668" w14:textId="77777777" w:rsidR="002A40C8" w:rsidRPr="00925B69" w:rsidRDefault="002A40C8" w:rsidP="00DE7430">
            <w:pPr>
              <w:pStyle w:val="Snormalni"/>
              <w:jc w:val="center"/>
              <w:rPr>
                <w:i/>
                <w:iCs/>
                <w:color w:val="00B0F0"/>
                <w:sz w:val="20"/>
                <w:szCs w:val="20"/>
              </w:rPr>
            </w:pPr>
            <w:r w:rsidRPr="00925B69">
              <w:rPr>
                <w:i/>
                <w:iCs/>
                <w:color w:val="00B0F0"/>
                <w:sz w:val="20"/>
                <w:szCs w:val="20"/>
              </w:rPr>
              <w:t>Jan Novák</w:t>
            </w:r>
          </w:p>
        </w:tc>
        <w:tc>
          <w:tcPr>
            <w:tcW w:w="1560" w:type="dxa"/>
            <w:tcBorders>
              <w:left w:val="single" w:sz="12" w:space="0" w:color="auto"/>
              <w:bottom w:val="single" w:sz="12" w:space="0" w:color="auto"/>
              <w:right w:val="single" w:sz="12" w:space="0" w:color="auto"/>
            </w:tcBorders>
            <w:vAlign w:val="center"/>
          </w:tcPr>
          <w:p w14:paraId="5F63091F" w14:textId="77777777" w:rsidR="002A40C8" w:rsidRPr="00925B69" w:rsidRDefault="002A40C8" w:rsidP="00DE7430">
            <w:pPr>
              <w:pStyle w:val="Snormalni"/>
              <w:jc w:val="center"/>
              <w:rPr>
                <w:i/>
                <w:iCs/>
                <w:color w:val="00B0F0"/>
                <w:sz w:val="20"/>
                <w:szCs w:val="20"/>
              </w:rPr>
            </w:pPr>
            <w:r w:rsidRPr="00925B69">
              <w:rPr>
                <w:i/>
                <w:iCs/>
                <w:color w:val="00B0F0"/>
                <w:sz w:val="20"/>
                <w:szCs w:val="20"/>
              </w:rPr>
              <w:t>uživatel</w:t>
            </w:r>
          </w:p>
        </w:tc>
        <w:tc>
          <w:tcPr>
            <w:tcW w:w="1842" w:type="dxa"/>
            <w:tcBorders>
              <w:left w:val="single" w:sz="12" w:space="0" w:color="auto"/>
              <w:bottom w:val="single" w:sz="12" w:space="0" w:color="auto"/>
              <w:right w:val="single" w:sz="12" w:space="0" w:color="auto"/>
            </w:tcBorders>
            <w:vAlign w:val="center"/>
          </w:tcPr>
          <w:p w14:paraId="7561E631" w14:textId="77777777" w:rsidR="002A40C8" w:rsidRPr="00925B69" w:rsidRDefault="002A40C8" w:rsidP="00DE7430">
            <w:pPr>
              <w:pStyle w:val="Snormalni"/>
              <w:jc w:val="center"/>
              <w:rPr>
                <w:i/>
                <w:iCs/>
                <w:color w:val="00B0F0"/>
                <w:sz w:val="20"/>
                <w:szCs w:val="20"/>
              </w:rPr>
            </w:pPr>
            <w:r w:rsidRPr="00925B69">
              <w:rPr>
                <w:i/>
                <w:iCs/>
                <w:color w:val="00B0F0"/>
                <w:sz w:val="20"/>
                <w:szCs w:val="20"/>
              </w:rPr>
              <w:t>NBÚ-150698</w:t>
            </w:r>
          </w:p>
        </w:tc>
        <w:tc>
          <w:tcPr>
            <w:tcW w:w="1205" w:type="dxa"/>
            <w:tcBorders>
              <w:left w:val="single" w:sz="12" w:space="0" w:color="auto"/>
              <w:bottom w:val="single" w:sz="12" w:space="0" w:color="auto"/>
              <w:right w:val="single" w:sz="12" w:space="0" w:color="auto"/>
            </w:tcBorders>
            <w:vAlign w:val="center"/>
          </w:tcPr>
          <w:p w14:paraId="47C8D046" w14:textId="77777777" w:rsidR="002A40C8" w:rsidRPr="00925B69" w:rsidRDefault="002A40C8" w:rsidP="00DE7430">
            <w:pPr>
              <w:pStyle w:val="Snormalni"/>
              <w:jc w:val="center"/>
              <w:rPr>
                <w:i/>
                <w:iCs/>
                <w:color w:val="00B0F0"/>
                <w:sz w:val="20"/>
                <w:szCs w:val="20"/>
              </w:rPr>
            </w:pPr>
            <w:r w:rsidRPr="00925B69">
              <w:rPr>
                <w:i/>
                <w:iCs/>
                <w:color w:val="00B0F0"/>
                <w:sz w:val="20"/>
                <w:szCs w:val="20"/>
              </w:rPr>
              <w:t>1.1.2021</w:t>
            </w:r>
          </w:p>
        </w:tc>
        <w:tc>
          <w:tcPr>
            <w:tcW w:w="1205" w:type="dxa"/>
            <w:tcBorders>
              <w:left w:val="single" w:sz="12" w:space="0" w:color="auto"/>
              <w:bottom w:val="single" w:sz="12" w:space="0" w:color="auto"/>
              <w:right w:val="single" w:sz="12" w:space="0" w:color="auto"/>
            </w:tcBorders>
            <w:vAlign w:val="center"/>
          </w:tcPr>
          <w:p w14:paraId="7DEAEB9C" w14:textId="77777777" w:rsidR="002A40C8" w:rsidRPr="00925B69" w:rsidRDefault="002A40C8" w:rsidP="00DE7430">
            <w:pPr>
              <w:pStyle w:val="Snormalni"/>
              <w:jc w:val="center"/>
              <w:rPr>
                <w:i/>
                <w:iCs/>
                <w:color w:val="00B0F0"/>
                <w:sz w:val="20"/>
                <w:szCs w:val="20"/>
              </w:rPr>
            </w:pPr>
            <w:r w:rsidRPr="00925B69">
              <w:rPr>
                <w:i/>
                <w:iCs/>
                <w:color w:val="00B0F0"/>
                <w:sz w:val="20"/>
                <w:szCs w:val="20"/>
              </w:rPr>
              <w:t>31.12.2028</w:t>
            </w:r>
          </w:p>
        </w:tc>
        <w:tc>
          <w:tcPr>
            <w:tcW w:w="1984" w:type="dxa"/>
            <w:tcBorders>
              <w:left w:val="single" w:sz="12" w:space="0" w:color="auto"/>
              <w:bottom w:val="single" w:sz="12" w:space="0" w:color="auto"/>
              <w:right w:val="double" w:sz="6" w:space="0" w:color="auto"/>
            </w:tcBorders>
            <w:vAlign w:val="center"/>
          </w:tcPr>
          <w:p w14:paraId="385DCC3D" w14:textId="77777777" w:rsidR="002A40C8" w:rsidRPr="00925B69" w:rsidRDefault="002A40C8" w:rsidP="00DE7430">
            <w:pPr>
              <w:pStyle w:val="Snormalni"/>
              <w:jc w:val="center"/>
              <w:rPr>
                <w:i/>
                <w:iCs/>
                <w:color w:val="00B0F0"/>
                <w:sz w:val="20"/>
                <w:szCs w:val="20"/>
              </w:rPr>
            </w:pPr>
            <w:r w:rsidRPr="00925B69">
              <w:rPr>
                <w:i/>
                <w:iCs/>
                <w:color w:val="00B0F0"/>
                <w:sz w:val="20"/>
                <w:szCs w:val="20"/>
              </w:rPr>
              <w:t>10.5.2022</w:t>
            </w:r>
          </w:p>
        </w:tc>
        <w:tc>
          <w:tcPr>
            <w:tcW w:w="1985" w:type="dxa"/>
            <w:tcBorders>
              <w:left w:val="single" w:sz="12" w:space="0" w:color="auto"/>
              <w:bottom w:val="single" w:sz="12" w:space="0" w:color="auto"/>
              <w:right w:val="double" w:sz="6" w:space="0" w:color="auto"/>
            </w:tcBorders>
            <w:vAlign w:val="center"/>
          </w:tcPr>
          <w:p w14:paraId="017110B6" w14:textId="77777777" w:rsidR="002A40C8" w:rsidRDefault="002A40C8" w:rsidP="00DE7430">
            <w:pPr>
              <w:pStyle w:val="Snormalni"/>
              <w:jc w:val="center"/>
              <w:rPr>
                <w:sz w:val="20"/>
                <w:szCs w:val="20"/>
              </w:rPr>
            </w:pPr>
          </w:p>
        </w:tc>
      </w:tr>
      <w:tr w:rsidR="002A40C8" w14:paraId="76D8A51D"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73B8AC6E" w14:textId="77777777" w:rsidR="002A40C8" w:rsidRDefault="002A40C8" w:rsidP="00DE7430">
            <w:pPr>
              <w:pStyle w:val="Snormalni"/>
              <w:jc w:val="center"/>
              <w:rPr>
                <w:sz w:val="20"/>
                <w:szCs w:val="20"/>
              </w:rPr>
            </w:pPr>
            <w:r>
              <w:rPr>
                <w:sz w:val="20"/>
                <w:szCs w:val="20"/>
              </w:rPr>
              <w:t>2</w:t>
            </w:r>
          </w:p>
        </w:tc>
        <w:tc>
          <w:tcPr>
            <w:tcW w:w="5320" w:type="dxa"/>
            <w:tcBorders>
              <w:top w:val="single" w:sz="12" w:space="0" w:color="auto"/>
              <w:left w:val="single" w:sz="12" w:space="0" w:color="auto"/>
              <w:bottom w:val="single" w:sz="12" w:space="0" w:color="auto"/>
              <w:right w:val="single" w:sz="12" w:space="0" w:color="auto"/>
            </w:tcBorders>
            <w:vAlign w:val="center"/>
          </w:tcPr>
          <w:p w14:paraId="0EBBEFED"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AF0033B"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44B8C7C0"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FD3D801"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D129499"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4CDBA3B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123D615" w14:textId="77777777" w:rsidR="002A40C8" w:rsidRDefault="002A40C8" w:rsidP="00DE7430">
            <w:pPr>
              <w:pStyle w:val="Snormalni"/>
              <w:jc w:val="center"/>
              <w:rPr>
                <w:sz w:val="20"/>
                <w:szCs w:val="20"/>
              </w:rPr>
            </w:pPr>
          </w:p>
        </w:tc>
      </w:tr>
      <w:tr w:rsidR="002A40C8" w14:paraId="1CB3EED7"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7043404B" w14:textId="77777777" w:rsidR="002A40C8" w:rsidRDefault="002A40C8" w:rsidP="00DE7430">
            <w:pPr>
              <w:pStyle w:val="Snormalni"/>
              <w:jc w:val="center"/>
              <w:rPr>
                <w:sz w:val="20"/>
                <w:szCs w:val="20"/>
              </w:rPr>
            </w:pPr>
            <w:r>
              <w:rPr>
                <w:sz w:val="20"/>
                <w:szCs w:val="20"/>
              </w:rPr>
              <w:t>3</w:t>
            </w:r>
          </w:p>
        </w:tc>
        <w:tc>
          <w:tcPr>
            <w:tcW w:w="5320" w:type="dxa"/>
            <w:tcBorders>
              <w:top w:val="single" w:sz="12" w:space="0" w:color="auto"/>
              <w:left w:val="single" w:sz="12" w:space="0" w:color="auto"/>
              <w:bottom w:val="single" w:sz="12" w:space="0" w:color="auto"/>
              <w:right w:val="single" w:sz="12" w:space="0" w:color="auto"/>
            </w:tcBorders>
            <w:vAlign w:val="center"/>
          </w:tcPr>
          <w:p w14:paraId="5F0679B3"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1677BCFE"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0A9A2482"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677469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8DC3E57"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7450528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487A73A9" w14:textId="77777777" w:rsidR="002A40C8" w:rsidRDefault="002A40C8" w:rsidP="00DE7430">
            <w:pPr>
              <w:pStyle w:val="Snormalni"/>
              <w:jc w:val="center"/>
              <w:rPr>
                <w:sz w:val="20"/>
                <w:szCs w:val="20"/>
              </w:rPr>
            </w:pPr>
          </w:p>
        </w:tc>
      </w:tr>
      <w:tr w:rsidR="002A40C8" w14:paraId="6B091DA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3DDE7CC8" w14:textId="77777777" w:rsidR="002A40C8" w:rsidRDefault="002A40C8" w:rsidP="00DE7430">
            <w:pPr>
              <w:pStyle w:val="Snormalni"/>
              <w:jc w:val="center"/>
              <w:rPr>
                <w:sz w:val="20"/>
                <w:szCs w:val="20"/>
              </w:rPr>
            </w:pPr>
            <w:r>
              <w:rPr>
                <w:sz w:val="20"/>
                <w:szCs w:val="20"/>
              </w:rPr>
              <w:t>4</w:t>
            </w:r>
          </w:p>
        </w:tc>
        <w:tc>
          <w:tcPr>
            <w:tcW w:w="5320" w:type="dxa"/>
            <w:tcBorders>
              <w:top w:val="single" w:sz="12" w:space="0" w:color="auto"/>
              <w:left w:val="single" w:sz="12" w:space="0" w:color="auto"/>
              <w:bottom w:val="single" w:sz="12" w:space="0" w:color="auto"/>
              <w:right w:val="single" w:sz="12" w:space="0" w:color="auto"/>
            </w:tcBorders>
            <w:vAlign w:val="center"/>
          </w:tcPr>
          <w:p w14:paraId="1B65D3DC"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2C7D522D"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5EC6451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7564F4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52C96FC"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AA917F0"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4083C96" w14:textId="77777777" w:rsidR="002A40C8" w:rsidRDefault="002A40C8" w:rsidP="00DE7430">
            <w:pPr>
              <w:pStyle w:val="Snormalni"/>
              <w:jc w:val="center"/>
              <w:rPr>
                <w:sz w:val="20"/>
                <w:szCs w:val="20"/>
              </w:rPr>
            </w:pPr>
          </w:p>
        </w:tc>
      </w:tr>
      <w:tr w:rsidR="002A40C8" w14:paraId="78632EE8"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57C2B335" w14:textId="77777777" w:rsidR="002A40C8" w:rsidRDefault="002A40C8" w:rsidP="00DE7430">
            <w:pPr>
              <w:pStyle w:val="Snormalni"/>
              <w:jc w:val="center"/>
              <w:rPr>
                <w:sz w:val="20"/>
                <w:szCs w:val="20"/>
              </w:rPr>
            </w:pPr>
            <w:r>
              <w:rPr>
                <w:sz w:val="20"/>
                <w:szCs w:val="20"/>
              </w:rPr>
              <w:t>5</w:t>
            </w:r>
          </w:p>
        </w:tc>
        <w:tc>
          <w:tcPr>
            <w:tcW w:w="5320" w:type="dxa"/>
            <w:tcBorders>
              <w:top w:val="single" w:sz="12" w:space="0" w:color="auto"/>
              <w:left w:val="single" w:sz="12" w:space="0" w:color="auto"/>
              <w:bottom w:val="single" w:sz="12" w:space="0" w:color="auto"/>
              <w:right w:val="single" w:sz="12" w:space="0" w:color="auto"/>
            </w:tcBorders>
            <w:vAlign w:val="center"/>
          </w:tcPr>
          <w:p w14:paraId="6361CCB2"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39F6BDB4"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49D87197"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F8A877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07BE9B9"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3CC243F6"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3B60179" w14:textId="77777777" w:rsidR="002A40C8" w:rsidRDefault="002A40C8" w:rsidP="00DE7430">
            <w:pPr>
              <w:pStyle w:val="Snormalni"/>
              <w:jc w:val="center"/>
              <w:rPr>
                <w:sz w:val="20"/>
                <w:szCs w:val="20"/>
              </w:rPr>
            </w:pPr>
          </w:p>
        </w:tc>
      </w:tr>
      <w:tr w:rsidR="002A40C8" w14:paraId="4739FF74"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100B8414" w14:textId="77777777" w:rsidR="002A40C8" w:rsidRDefault="002A40C8" w:rsidP="00DE7430">
            <w:pPr>
              <w:pStyle w:val="Snormalni"/>
              <w:jc w:val="center"/>
              <w:rPr>
                <w:sz w:val="20"/>
                <w:szCs w:val="20"/>
              </w:rPr>
            </w:pPr>
            <w:r>
              <w:rPr>
                <w:sz w:val="20"/>
                <w:szCs w:val="20"/>
              </w:rPr>
              <w:t>6</w:t>
            </w:r>
          </w:p>
        </w:tc>
        <w:tc>
          <w:tcPr>
            <w:tcW w:w="5320" w:type="dxa"/>
            <w:tcBorders>
              <w:top w:val="single" w:sz="12" w:space="0" w:color="auto"/>
              <w:left w:val="single" w:sz="12" w:space="0" w:color="auto"/>
              <w:bottom w:val="single" w:sz="12" w:space="0" w:color="auto"/>
              <w:right w:val="single" w:sz="12" w:space="0" w:color="auto"/>
            </w:tcBorders>
            <w:vAlign w:val="center"/>
          </w:tcPr>
          <w:p w14:paraId="24D6A83E"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A01161C"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76BA03D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933315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BF9B533"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5A91508"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5298B3E3" w14:textId="77777777" w:rsidR="002A40C8" w:rsidRDefault="002A40C8" w:rsidP="00DE7430">
            <w:pPr>
              <w:pStyle w:val="Snormalni"/>
              <w:jc w:val="center"/>
              <w:rPr>
                <w:sz w:val="20"/>
                <w:szCs w:val="20"/>
              </w:rPr>
            </w:pPr>
          </w:p>
        </w:tc>
      </w:tr>
      <w:tr w:rsidR="002A40C8" w14:paraId="336FA096"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1709E5E0" w14:textId="77777777" w:rsidR="002A40C8" w:rsidRDefault="002A40C8" w:rsidP="00DE7430">
            <w:pPr>
              <w:pStyle w:val="Snormalni"/>
              <w:jc w:val="center"/>
              <w:rPr>
                <w:sz w:val="20"/>
                <w:szCs w:val="20"/>
              </w:rPr>
            </w:pPr>
            <w:r>
              <w:rPr>
                <w:sz w:val="20"/>
                <w:szCs w:val="20"/>
              </w:rPr>
              <w:t>7</w:t>
            </w:r>
          </w:p>
        </w:tc>
        <w:tc>
          <w:tcPr>
            <w:tcW w:w="5320" w:type="dxa"/>
            <w:tcBorders>
              <w:top w:val="single" w:sz="12" w:space="0" w:color="auto"/>
              <w:left w:val="single" w:sz="12" w:space="0" w:color="auto"/>
              <w:bottom w:val="single" w:sz="12" w:space="0" w:color="auto"/>
              <w:right w:val="single" w:sz="12" w:space="0" w:color="auto"/>
            </w:tcBorders>
            <w:vAlign w:val="center"/>
          </w:tcPr>
          <w:p w14:paraId="71C488F4"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1BC6FCE4"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3BE0813C"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ECA9C6F"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DE02CA9"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0C1E1D2C"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7A51E949" w14:textId="77777777" w:rsidR="002A40C8" w:rsidRDefault="002A40C8" w:rsidP="00DE7430">
            <w:pPr>
              <w:pStyle w:val="Snormalni"/>
              <w:jc w:val="center"/>
              <w:rPr>
                <w:sz w:val="20"/>
                <w:szCs w:val="20"/>
              </w:rPr>
            </w:pPr>
          </w:p>
        </w:tc>
      </w:tr>
      <w:tr w:rsidR="002A40C8" w14:paraId="46B218F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5C707920" w14:textId="77777777" w:rsidR="002A40C8" w:rsidRDefault="002A40C8" w:rsidP="00DE7430">
            <w:pPr>
              <w:pStyle w:val="Snormalni"/>
              <w:jc w:val="center"/>
              <w:rPr>
                <w:sz w:val="20"/>
                <w:szCs w:val="20"/>
              </w:rPr>
            </w:pPr>
            <w:r>
              <w:rPr>
                <w:sz w:val="20"/>
                <w:szCs w:val="20"/>
              </w:rPr>
              <w:t>8</w:t>
            </w:r>
          </w:p>
        </w:tc>
        <w:tc>
          <w:tcPr>
            <w:tcW w:w="5320" w:type="dxa"/>
            <w:tcBorders>
              <w:top w:val="single" w:sz="12" w:space="0" w:color="auto"/>
              <w:left w:val="single" w:sz="12" w:space="0" w:color="auto"/>
              <w:bottom w:val="single" w:sz="12" w:space="0" w:color="auto"/>
              <w:right w:val="single" w:sz="12" w:space="0" w:color="auto"/>
            </w:tcBorders>
            <w:vAlign w:val="center"/>
          </w:tcPr>
          <w:p w14:paraId="61E3AA46"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76081D9D"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3064F63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C4752B6"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73CCDB5"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02AC7E70"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E7B2E75" w14:textId="77777777" w:rsidR="002A40C8" w:rsidRDefault="002A40C8" w:rsidP="00DE7430">
            <w:pPr>
              <w:pStyle w:val="Snormalni"/>
              <w:jc w:val="center"/>
              <w:rPr>
                <w:sz w:val="20"/>
                <w:szCs w:val="20"/>
              </w:rPr>
            </w:pPr>
          </w:p>
        </w:tc>
      </w:tr>
      <w:tr w:rsidR="002A40C8" w14:paraId="2D966F6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3973CF9C" w14:textId="77777777" w:rsidR="002A40C8" w:rsidRDefault="002A40C8" w:rsidP="00DE7430">
            <w:pPr>
              <w:pStyle w:val="Snormalni"/>
              <w:jc w:val="center"/>
              <w:rPr>
                <w:sz w:val="20"/>
                <w:szCs w:val="20"/>
              </w:rPr>
            </w:pPr>
            <w:r>
              <w:rPr>
                <w:sz w:val="20"/>
                <w:szCs w:val="20"/>
              </w:rPr>
              <w:t>9</w:t>
            </w:r>
          </w:p>
        </w:tc>
        <w:tc>
          <w:tcPr>
            <w:tcW w:w="5320" w:type="dxa"/>
            <w:tcBorders>
              <w:top w:val="single" w:sz="12" w:space="0" w:color="auto"/>
              <w:left w:val="single" w:sz="12" w:space="0" w:color="auto"/>
              <w:bottom w:val="single" w:sz="12" w:space="0" w:color="auto"/>
              <w:right w:val="single" w:sz="12" w:space="0" w:color="auto"/>
            </w:tcBorders>
            <w:vAlign w:val="center"/>
          </w:tcPr>
          <w:p w14:paraId="2AF06964"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407F35F"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0107FBF"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4017C02"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7FF265A"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26F2B6D"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DE1E18C" w14:textId="77777777" w:rsidR="002A40C8" w:rsidRDefault="002A40C8" w:rsidP="00DE7430">
            <w:pPr>
              <w:pStyle w:val="Snormalni"/>
              <w:jc w:val="center"/>
              <w:rPr>
                <w:sz w:val="20"/>
                <w:szCs w:val="20"/>
              </w:rPr>
            </w:pPr>
          </w:p>
        </w:tc>
      </w:tr>
      <w:tr w:rsidR="002A40C8" w14:paraId="1C315E3C"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7F3BCCED" w14:textId="77777777" w:rsidR="002A40C8" w:rsidRDefault="002A40C8" w:rsidP="00DE7430">
            <w:pPr>
              <w:pStyle w:val="Snormalni"/>
              <w:jc w:val="center"/>
              <w:rPr>
                <w:sz w:val="20"/>
                <w:szCs w:val="20"/>
              </w:rPr>
            </w:pPr>
            <w:r>
              <w:rPr>
                <w:sz w:val="20"/>
                <w:szCs w:val="20"/>
              </w:rPr>
              <w:t>10</w:t>
            </w:r>
          </w:p>
        </w:tc>
        <w:tc>
          <w:tcPr>
            <w:tcW w:w="5320" w:type="dxa"/>
            <w:tcBorders>
              <w:top w:val="single" w:sz="12" w:space="0" w:color="auto"/>
              <w:left w:val="single" w:sz="12" w:space="0" w:color="auto"/>
              <w:bottom w:val="single" w:sz="12" w:space="0" w:color="auto"/>
              <w:right w:val="single" w:sz="12" w:space="0" w:color="auto"/>
            </w:tcBorders>
            <w:vAlign w:val="center"/>
          </w:tcPr>
          <w:p w14:paraId="3431A77E"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FF36F4D"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6901D7B4"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6BD029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C19FBEE"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2BE2AA76"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31B231E8" w14:textId="77777777" w:rsidR="002A40C8" w:rsidRDefault="002A40C8" w:rsidP="00DE7430">
            <w:pPr>
              <w:pStyle w:val="Snormalni"/>
              <w:jc w:val="center"/>
              <w:rPr>
                <w:sz w:val="20"/>
                <w:szCs w:val="20"/>
              </w:rPr>
            </w:pPr>
          </w:p>
        </w:tc>
      </w:tr>
      <w:tr w:rsidR="002A40C8" w14:paraId="115A4974"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2CF8EC2E" w14:textId="77777777" w:rsidR="002A40C8" w:rsidRDefault="002A40C8" w:rsidP="00DE7430">
            <w:pPr>
              <w:pStyle w:val="Snormalni"/>
              <w:jc w:val="center"/>
              <w:rPr>
                <w:sz w:val="20"/>
                <w:szCs w:val="20"/>
              </w:rPr>
            </w:pPr>
            <w:r>
              <w:rPr>
                <w:sz w:val="20"/>
                <w:szCs w:val="20"/>
              </w:rPr>
              <w:t>11</w:t>
            </w:r>
          </w:p>
        </w:tc>
        <w:tc>
          <w:tcPr>
            <w:tcW w:w="5320" w:type="dxa"/>
            <w:tcBorders>
              <w:top w:val="single" w:sz="12" w:space="0" w:color="auto"/>
              <w:left w:val="single" w:sz="12" w:space="0" w:color="auto"/>
              <w:bottom w:val="single" w:sz="12" w:space="0" w:color="auto"/>
              <w:right w:val="single" w:sz="12" w:space="0" w:color="auto"/>
            </w:tcBorders>
            <w:vAlign w:val="center"/>
          </w:tcPr>
          <w:p w14:paraId="64896605"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061BA855"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6E158889"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B23F0CC"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CD993DB"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020A18EC"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586AB979" w14:textId="77777777" w:rsidR="002A40C8" w:rsidRDefault="002A40C8" w:rsidP="00DE7430">
            <w:pPr>
              <w:pStyle w:val="Snormalni"/>
              <w:jc w:val="center"/>
              <w:rPr>
                <w:sz w:val="20"/>
                <w:szCs w:val="20"/>
              </w:rPr>
            </w:pPr>
          </w:p>
        </w:tc>
      </w:tr>
      <w:tr w:rsidR="002A40C8" w14:paraId="1EC6A4A2"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4FC0A03C" w14:textId="77777777" w:rsidR="002A40C8" w:rsidRDefault="002A40C8" w:rsidP="00DE7430">
            <w:pPr>
              <w:pStyle w:val="Snormalni"/>
              <w:jc w:val="center"/>
              <w:rPr>
                <w:sz w:val="20"/>
                <w:szCs w:val="20"/>
              </w:rPr>
            </w:pPr>
            <w:r>
              <w:rPr>
                <w:sz w:val="20"/>
                <w:szCs w:val="20"/>
              </w:rPr>
              <w:t>12</w:t>
            </w:r>
          </w:p>
        </w:tc>
        <w:tc>
          <w:tcPr>
            <w:tcW w:w="5320" w:type="dxa"/>
            <w:tcBorders>
              <w:top w:val="single" w:sz="12" w:space="0" w:color="auto"/>
              <w:left w:val="single" w:sz="12" w:space="0" w:color="auto"/>
              <w:bottom w:val="single" w:sz="12" w:space="0" w:color="auto"/>
              <w:right w:val="single" w:sz="12" w:space="0" w:color="auto"/>
            </w:tcBorders>
            <w:vAlign w:val="center"/>
          </w:tcPr>
          <w:p w14:paraId="2BD0075F"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6B79EBA"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D512FE5"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EA7345E"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F90BB44"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3E6CCD4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6F0B4799" w14:textId="77777777" w:rsidR="002A40C8" w:rsidRDefault="002A40C8" w:rsidP="00DE7430">
            <w:pPr>
              <w:pStyle w:val="Snormalni"/>
              <w:jc w:val="center"/>
              <w:rPr>
                <w:sz w:val="20"/>
                <w:szCs w:val="20"/>
              </w:rPr>
            </w:pPr>
          </w:p>
        </w:tc>
      </w:tr>
      <w:tr w:rsidR="002A40C8" w14:paraId="7E04D687"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45A68BA1" w14:textId="77777777" w:rsidR="002A40C8" w:rsidRDefault="002A40C8" w:rsidP="00DE7430">
            <w:pPr>
              <w:pStyle w:val="Snormalni"/>
              <w:jc w:val="center"/>
              <w:rPr>
                <w:sz w:val="20"/>
                <w:szCs w:val="20"/>
              </w:rPr>
            </w:pPr>
            <w:r>
              <w:rPr>
                <w:sz w:val="20"/>
                <w:szCs w:val="20"/>
              </w:rPr>
              <w:t>13</w:t>
            </w:r>
          </w:p>
        </w:tc>
        <w:tc>
          <w:tcPr>
            <w:tcW w:w="5320" w:type="dxa"/>
            <w:tcBorders>
              <w:top w:val="single" w:sz="12" w:space="0" w:color="auto"/>
              <w:left w:val="single" w:sz="12" w:space="0" w:color="auto"/>
              <w:bottom w:val="single" w:sz="12" w:space="0" w:color="auto"/>
              <w:right w:val="single" w:sz="12" w:space="0" w:color="auto"/>
            </w:tcBorders>
            <w:vAlign w:val="center"/>
          </w:tcPr>
          <w:p w14:paraId="214782D8"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4F736CC3"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1A205BF2"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667403FD"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BCA0024"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F7428E3"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6517512" w14:textId="77777777" w:rsidR="002A40C8" w:rsidRDefault="002A40C8" w:rsidP="00DE7430">
            <w:pPr>
              <w:pStyle w:val="Snormalni"/>
              <w:jc w:val="center"/>
              <w:rPr>
                <w:sz w:val="20"/>
                <w:szCs w:val="20"/>
              </w:rPr>
            </w:pPr>
          </w:p>
        </w:tc>
      </w:tr>
      <w:tr w:rsidR="002A40C8" w14:paraId="675E6CA5" w14:textId="77777777" w:rsidTr="00DE7430">
        <w:trPr>
          <w:trHeight w:val="567"/>
        </w:trPr>
        <w:tc>
          <w:tcPr>
            <w:tcW w:w="420" w:type="dxa"/>
            <w:tcBorders>
              <w:top w:val="single" w:sz="12" w:space="0" w:color="auto"/>
              <w:bottom w:val="single" w:sz="12" w:space="0" w:color="auto"/>
              <w:right w:val="single" w:sz="12" w:space="0" w:color="auto"/>
            </w:tcBorders>
            <w:vAlign w:val="center"/>
          </w:tcPr>
          <w:p w14:paraId="1AA6F294" w14:textId="77777777" w:rsidR="002A40C8" w:rsidRDefault="002A40C8" w:rsidP="00DE7430">
            <w:pPr>
              <w:pStyle w:val="Snormalni"/>
              <w:jc w:val="center"/>
              <w:rPr>
                <w:sz w:val="20"/>
                <w:szCs w:val="20"/>
              </w:rPr>
            </w:pPr>
            <w:r>
              <w:rPr>
                <w:sz w:val="20"/>
                <w:szCs w:val="20"/>
              </w:rPr>
              <w:t>14</w:t>
            </w:r>
          </w:p>
        </w:tc>
        <w:tc>
          <w:tcPr>
            <w:tcW w:w="5320" w:type="dxa"/>
            <w:tcBorders>
              <w:top w:val="single" w:sz="12" w:space="0" w:color="auto"/>
              <w:left w:val="single" w:sz="12" w:space="0" w:color="auto"/>
              <w:bottom w:val="single" w:sz="12" w:space="0" w:color="auto"/>
              <w:right w:val="single" w:sz="12" w:space="0" w:color="auto"/>
            </w:tcBorders>
            <w:vAlign w:val="center"/>
          </w:tcPr>
          <w:p w14:paraId="11B4E339" w14:textId="77777777" w:rsidR="002A40C8" w:rsidRDefault="002A40C8" w:rsidP="00DE7430">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637DB1CF" w14:textId="77777777" w:rsidR="002A40C8" w:rsidRDefault="002A40C8" w:rsidP="00DE7430">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681B4390"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8FBE4B1" w14:textId="77777777" w:rsidR="002A40C8" w:rsidRDefault="002A40C8" w:rsidP="00DE7430">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2816464" w14:textId="77777777" w:rsidR="002A40C8" w:rsidRDefault="002A40C8" w:rsidP="00DE7430">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68F54789" w14:textId="77777777" w:rsidR="002A40C8" w:rsidRDefault="002A40C8" w:rsidP="00DE7430">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24C652AD" w14:textId="77777777" w:rsidR="002A40C8" w:rsidRDefault="002A40C8" w:rsidP="00DE7430">
            <w:pPr>
              <w:pStyle w:val="Snormalni"/>
              <w:jc w:val="center"/>
              <w:rPr>
                <w:sz w:val="20"/>
                <w:szCs w:val="20"/>
              </w:rPr>
            </w:pPr>
          </w:p>
        </w:tc>
      </w:tr>
    </w:tbl>
    <w:p w14:paraId="2C7ADFD1" w14:textId="77777777" w:rsidR="002A40C8" w:rsidRDefault="002A40C8" w:rsidP="002A40C8">
      <w:pPr>
        <w:pStyle w:val="Snormalni"/>
      </w:pPr>
    </w:p>
    <w:p w14:paraId="00E921A8" w14:textId="77777777" w:rsidR="002A40C8" w:rsidRDefault="002A40C8" w:rsidP="002A40C8"/>
    <w:p w14:paraId="0ABCDD83" w14:textId="77777777" w:rsidR="002A40C8" w:rsidRPr="00F176A4" w:rsidRDefault="002A40C8" w:rsidP="002A40C8">
      <w:pPr>
        <w:pStyle w:val="Normln-clanek"/>
      </w:pPr>
    </w:p>
    <w:p w14:paraId="0A8A95E7" w14:textId="77777777" w:rsidR="002A40C8" w:rsidRDefault="002A40C8" w:rsidP="002A40C8">
      <w:pPr>
        <w:pStyle w:val="Normln-nadpis"/>
      </w:pPr>
      <w:bookmarkStart w:id="403" w:name="_Toc84574977"/>
      <w:bookmarkStart w:id="404" w:name="_Toc209018246"/>
      <w:r>
        <w:t>Vzor č. 5: evidence nosičů informací</w:t>
      </w:r>
      <w:bookmarkEnd w:id="403"/>
      <w:bookmarkEnd w:id="404"/>
    </w:p>
    <w:p w14:paraId="01A57D73" w14:textId="77777777" w:rsidR="002A40C8" w:rsidRPr="006A2291" w:rsidRDefault="002A40C8" w:rsidP="002A40C8"/>
    <w:p w14:paraId="44CA5B4A" w14:textId="77777777" w:rsidR="002A40C8" w:rsidRDefault="002A40C8" w:rsidP="002A40C8"/>
    <w:p w14:paraId="221CF20D" w14:textId="77777777" w:rsidR="002A40C8" w:rsidRDefault="002A40C8" w:rsidP="002A40C8"/>
    <w:p w14:paraId="4B7EA0FB" w14:textId="77777777" w:rsidR="002A40C8" w:rsidRDefault="002A40C8" w:rsidP="002A40C8"/>
    <w:p w14:paraId="53F2A93B" w14:textId="77777777" w:rsidR="002A40C8" w:rsidRDefault="002A40C8" w:rsidP="002A40C8"/>
    <w:p w14:paraId="1F53136D" w14:textId="77777777" w:rsidR="002A40C8" w:rsidRDefault="002A40C8" w:rsidP="002A40C8">
      <w:pPr>
        <w:pStyle w:val="Normln-nadpis18"/>
      </w:pPr>
      <w:r>
        <w:t>evidence nosičů informací</w:t>
      </w:r>
    </w:p>
    <w:p w14:paraId="511D1204" w14:textId="77777777" w:rsidR="002A40C8" w:rsidRDefault="002A40C8" w:rsidP="002A40C8"/>
    <w:p w14:paraId="6348FFFD" w14:textId="77777777" w:rsidR="002A40C8" w:rsidRDefault="002A40C8" w:rsidP="002A40C8"/>
    <w:p w14:paraId="02917344" w14:textId="77777777" w:rsidR="002A40C8" w:rsidRDefault="002A40C8" w:rsidP="002A40C8"/>
    <w:p w14:paraId="20FFAFD4" w14:textId="77777777" w:rsidR="002A40C8" w:rsidRDefault="002A40C8" w:rsidP="002A40C8"/>
    <w:p w14:paraId="0C090D5F" w14:textId="77777777" w:rsidR="002A40C8" w:rsidRDefault="002A40C8" w:rsidP="002A40C8"/>
    <w:p w14:paraId="5252A637" w14:textId="77777777" w:rsidR="002A40C8" w:rsidRDefault="002A40C8" w:rsidP="002A40C8"/>
    <w:p w14:paraId="47BF685E" w14:textId="77777777" w:rsidR="002A40C8" w:rsidRDefault="002A40C8" w:rsidP="002A40C8"/>
    <w:p w14:paraId="1513B691" w14:textId="77777777" w:rsidR="002A40C8" w:rsidRDefault="002A40C8" w:rsidP="002A40C8"/>
    <w:p w14:paraId="304F990A" w14:textId="77777777" w:rsidR="002A40C8" w:rsidRDefault="002A40C8" w:rsidP="002A40C8"/>
    <w:p w14:paraId="78AEEF98" w14:textId="77777777" w:rsidR="002A40C8" w:rsidRDefault="002A40C8" w:rsidP="002A40C8"/>
    <w:tbl>
      <w:tblPr>
        <w:tblW w:w="0" w:type="auto"/>
        <w:tblInd w:w="2376" w:type="dxa"/>
        <w:tblLook w:val="04A0" w:firstRow="1" w:lastRow="0" w:firstColumn="1" w:lastColumn="0" w:noHBand="0" w:noVBand="1"/>
      </w:tblPr>
      <w:tblGrid>
        <w:gridCol w:w="1418"/>
        <w:gridCol w:w="2268"/>
        <w:gridCol w:w="2268"/>
        <w:gridCol w:w="4916"/>
      </w:tblGrid>
      <w:tr w:rsidR="002A40C8" w14:paraId="1EF7D2D3" w14:textId="77777777" w:rsidTr="00DE7430">
        <w:trPr>
          <w:trHeight w:val="567"/>
        </w:trPr>
        <w:tc>
          <w:tcPr>
            <w:tcW w:w="1418" w:type="dxa"/>
            <w:vAlign w:val="center"/>
          </w:tcPr>
          <w:p w14:paraId="6A2A87B0" w14:textId="77777777" w:rsidR="002A40C8" w:rsidRDefault="002A40C8" w:rsidP="00DE7430">
            <w:pPr>
              <w:pStyle w:val="Tabulkanadpis"/>
              <w:jc w:val="left"/>
            </w:pPr>
            <w:r>
              <w:t>Počet listů:</w:t>
            </w:r>
          </w:p>
        </w:tc>
        <w:tc>
          <w:tcPr>
            <w:tcW w:w="2268" w:type="dxa"/>
            <w:vAlign w:val="center"/>
          </w:tcPr>
          <w:p w14:paraId="7CA4534F" w14:textId="77777777" w:rsidR="002A40C8" w:rsidRPr="009E67BD" w:rsidRDefault="002A40C8" w:rsidP="00DE7430">
            <w:pPr>
              <w:pStyle w:val="Tabulkanadpis"/>
              <w:jc w:val="center"/>
              <w:rPr>
                <w:b w:val="0"/>
                <w:i/>
                <w:iCs/>
                <w:color w:val="FF0000"/>
              </w:rPr>
            </w:pPr>
            <w:r w:rsidRPr="009E67BD">
              <w:rPr>
                <w:b w:val="0"/>
                <w:i/>
                <w:iCs/>
                <w:color w:val="00B0F0"/>
              </w:rPr>
              <w:t>5</w:t>
            </w:r>
          </w:p>
        </w:tc>
        <w:tc>
          <w:tcPr>
            <w:tcW w:w="2268" w:type="dxa"/>
            <w:vAlign w:val="center"/>
          </w:tcPr>
          <w:p w14:paraId="471CFEE0" w14:textId="77777777" w:rsidR="002A40C8" w:rsidRDefault="002A40C8" w:rsidP="00DE7430">
            <w:pPr>
              <w:pStyle w:val="Tabulkanadpis"/>
              <w:jc w:val="left"/>
            </w:pPr>
          </w:p>
        </w:tc>
        <w:tc>
          <w:tcPr>
            <w:tcW w:w="4916" w:type="dxa"/>
            <w:tcBorders>
              <w:bottom w:val="dotted" w:sz="4" w:space="0" w:color="auto"/>
            </w:tcBorders>
            <w:vAlign w:val="center"/>
          </w:tcPr>
          <w:p w14:paraId="3E6AB6E9" w14:textId="77777777" w:rsidR="002A40C8" w:rsidRDefault="002A40C8" w:rsidP="00DE7430">
            <w:pPr>
              <w:pStyle w:val="Tabulkanadpis"/>
              <w:jc w:val="left"/>
            </w:pPr>
          </w:p>
        </w:tc>
      </w:tr>
      <w:tr w:rsidR="002A40C8" w14:paraId="63F7125B" w14:textId="77777777" w:rsidTr="00DE7430">
        <w:trPr>
          <w:trHeight w:val="567"/>
        </w:trPr>
        <w:tc>
          <w:tcPr>
            <w:tcW w:w="1418" w:type="dxa"/>
            <w:vAlign w:val="center"/>
          </w:tcPr>
          <w:p w14:paraId="245FBBC0" w14:textId="77777777" w:rsidR="002A40C8" w:rsidRDefault="002A40C8" w:rsidP="00DE7430">
            <w:pPr>
              <w:pStyle w:val="Tabulkanadpis"/>
              <w:jc w:val="left"/>
            </w:pPr>
            <w:r>
              <w:t>Vydáno dne:</w:t>
            </w:r>
          </w:p>
        </w:tc>
        <w:tc>
          <w:tcPr>
            <w:tcW w:w="2268" w:type="dxa"/>
            <w:vAlign w:val="center"/>
          </w:tcPr>
          <w:p w14:paraId="07B27917" w14:textId="77777777" w:rsidR="002A40C8" w:rsidRPr="002E085C" w:rsidRDefault="002A40C8" w:rsidP="00DE7430">
            <w:pPr>
              <w:pStyle w:val="Tabulkanadpis"/>
              <w:jc w:val="center"/>
              <w:rPr>
                <w:b w:val="0"/>
                <w:i/>
              </w:rPr>
            </w:pPr>
            <w:r w:rsidRPr="00D07C09">
              <w:rPr>
                <w:b w:val="0"/>
                <w:i/>
                <w:color w:val="00B0F0"/>
              </w:rPr>
              <w:t>datum</w:t>
            </w:r>
          </w:p>
        </w:tc>
        <w:tc>
          <w:tcPr>
            <w:tcW w:w="2268" w:type="dxa"/>
            <w:vAlign w:val="center"/>
          </w:tcPr>
          <w:p w14:paraId="64DC0DA4" w14:textId="77777777" w:rsidR="002A40C8" w:rsidRDefault="002A40C8" w:rsidP="00DE7430">
            <w:pPr>
              <w:pStyle w:val="Tabulkanadpis"/>
              <w:jc w:val="left"/>
            </w:pPr>
          </w:p>
        </w:tc>
        <w:tc>
          <w:tcPr>
            <w:tcW w:w="4916" w:type="dxa"/>
            <w:tcBorders>
              <w:top w:val="dotted" w:sz="4" w:space="0" w:color="auto"/>
            </w:tcBorders>
            <w:vAlign w:val="center"/>
          </w:tcPr>
          <w:p w14:paraId="690445CF" w14:textId="77777777" w:rsidR="002A40C8" w:rsidRPr="00D07C09" w:rsidRDefault="002A40C8" w:rsidP="00DE7430">
            <w:pPr>
              <w:pStyle w:val="Tabulkanadpis"/>
              <w:jc w:val="center"/>
              <w:rPr>
                <w:b w:val="0"/>
                <w:i/>
                <w:color w:val="00B0F0"/>
              </w:rPr>
            </w:pPr>
            <w:r w:rsidRPr="00D07C09">
              <w:rPr>
                <w:b w:val="0"/>
                <w:i/>
                <w:color w:val="00B0F0"/>
              </w:rPr>
              <w:t>titul jméno a příjmení</w:t>
            </w:r>
          </w:p>
        </w:tc>
      </w:tr>
      <w:tr w:rsidR="002A40C8" w14:paraId="69839BDC" w14:textId="77777777" w:rsidTr="00DE7430">
        <w:trPr>
          <w:trHeight w:val="567"/>
        </w:trPr>
        <w:tc>
          <w:tcPr>
            <w:tcW w:w="1418" w:type="dxa"/>
            <w:vAlign w:val="center"/>
          </w:tcPr>
          <w:p w14:paraId="18880613" w14:textId="77777777" w:rsidR="002A40C8" w:rsidRDefault="002A40C8" w:rsidP="00DE7430">
            <w:pPr>
              <w:pStyle w:val="Tabulkanadpis"/>
              <w:jc w:val="left"/>
            </w:pPr>
          </w:p>
        </w:tc>
        <w:tc>
          <w:tcPr>
            <w:tcW w:w="4536" w:type="dxa"/>
            <w:gridSpan w:val="2"/>
            <w:vAlign w:val="center"/>
          </w:tcPr>
          <w:p w14:paraId="355DD8A6" w14:textId="77777777" w:rsidR="002A40C8" w:rsidRDefault="002A40C8" w:rsidP="00DE7430">
            <w:pPr>
              <w:pStyle w:val="Tabulkanadpis"/>
              <w:jc w:val="left"/>
            </w:pPr>
          </w:p>
        </w:tc>
        <w:tc>
          <w:tcPr>
            <w:tcW w:w="4916" w:type="dxa"/>
            <w:vAlign w:val="center"/>
          </w:tcPr>
          <w:p w14:paraId="6C4D38A9" w14:textId="77777777" w:rsidR="002A40C8" w:rsidRPr="00D07C09" w:rsidRDefault="002A40C8" w:rsidP="00DE7430">
            <w:pPr>
              <w:pStyle w:val="Tabulkanadpis"/>
              <w:jc w:val="center"/>
              <w:rPr>
                <w:b w:val="0"/>
                <w:i/>
                <w:color w:val="00B0F0"/>
              </w:rPr>
            </w:pPr>
            <w:r w:rsidRPr="00D07C09">
              <w:rPr>
                <w:b w:val="0"/>
                <w:i/>
                <w:color w:val="00B0F0"/>
              </w:rPr>
              <w:t>odpovědná osoba / bezpečnostní ředitel</w:t>
            </w:r>
          </w:p>
        </w:tc>
      </w:tr>
    </w:tbl>
    <w:p w14:paraId="78FF397C" w14:textId="77777777" w:rsidR="002A40C8" w:rsidRDefault="002A40C8" w:rsidP="002A40C8"/>
    <w:p w14:paraId="724D3FD5" w14:textId="77777777" w:rsidR="002A40C8" w:rsidRDefault="002A40C8" w:rsidP="002A40C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6663"/>
        <w:gridCol w:w="992"/>
        <w:gridCol w:w="2126"/>
        <w:gridCol w:w="1061"/>
        <w:gridCol w:w="1065"/>
        <w:gridCol w:w="2956"/>
      </w:tblGrid>
      <w:tr w:rsidR="002A40C8" w14:paraId="583070EE" w14:textId="77777777" w:rsidTr="00DE7430">
        <w:trPr>
          <w:trHeight w:val="567"/>
          <w:tblHeader/>
        </w:trPr>
        <w:tc>
          <w:tcPr>
            <w:tcW w:w="675" w:type="dxa"/>
            <w:tcBorders>
              <w:bottom w:val="single" w:sz="12" w:space="0" w:color="auto"/>
            </w:tcBorders>
            <w:vAlign w:val="center"/>
          </w:tcPr>
          <w:p w14:paraId="1896BCE7" w14:textId="77777777" w:rsidR="002A40C8" w:rsidRDefault="002A40C8" w:rsidP="00DE7430">
            <w:pPr>
              <w:pStyle w:val="Tabulkanadpis"/>
              <w:jc w:val="center"/>
            </w:pPr>
            <w:r>
              <w:t>p.č.</w:t>
            </w:r>
          </w:p>
        </w:tc>
        <w:tc>
          <w:tcPr>
            <w:tcW w:w="6663" w:type="dxa"/>
            <w:tcBorders>
              <w:bottom w:val="single" w:sz="12" w:space="0" w:color="auto"/>
            </w:tcBorders>
            <w:vAlign w:val="center"/>
          </w:tcPr>
          <w:p w14:paraId="69D99A65" w14:textId="77777777" w:rsidR="002A40C8" w:rsidRDefault="002A40C8" w:rsidP="00DE7430">
            <w:pPr>
              <w:pStyle w:val="Tabulkanadpis"/>
              <w:jc w:val="center"/>
            </w:pPr>
            <w:r>
              <w:t>Nosič (typ, velikost, sériové číslo)</w:t>
            </w:r>
          </w:p>
        </w:tc>
        <w:tc>
          <w:tcPr>
            <w:tcW w:w="992" w:type="dxa"/>
            <w:tcBorders>
              <w:bottom w:val="single" w:sz="12" w:space="0" w:color="auto"/>
            </w:tcBorders>
            <w:vAlign w:val="center"/>
          </w:tcPr>
          <w:p w14:paraId="5C050289" w14:textId="77777777" w:rsidR="002A40C8" w:rsidRDefault="002A40C8" w:rsidP="00DE7430">
            <w:pPr>
              <w:pStyle w:val="Tabulkanadpis"/>
              <w:jc w:val="center"/>
            </w:pPr>
            <w:r>
              <w:t>Stupeň utajení</w:t>
            </w:r>
          </w:p>
        </w:tc>
        <w:tc>
          <w:tcPr>
            <w:tcW w:w="2126" w:type="dxa"/>
            <w:tcBorders>
              <w:bottom w:val="single" w:sz="12" w:space="0" w:color="auto"/>
            </w:tcBorders>
            <w:vAlign w:val="center"/>
          </w:tcPr>
          <w:p w14:paraId="473F268C" w14:textId="77777777" w:rsidR="002A40C8" w:rsidRDefault="002A40C8" w:rsidP="00DE7430">
            <w:pPr>
              <w:pStyle w:val="Tabulkanadpis"/>
              <w:jc w:val="center"/>
            </w:pPr>
            <w:r>
              <w:t>Evidenční označení</w:t>
            </w:r>
          </w:p>
        </w:tc>
        <w:tc>
          <w:tcPr>
            <w:tcW w:w="1061" w:type="dxa"/>
            <w:tcBorders>
              <w:bottom w:val="single" w:sz="12" w:space="0" w:color="auto"/>
            </w:tcBorders>
            <w:vAlign w:val="center"/>
          </w:tcPr>
          <w:p w14:paraId="5CB6AE76" w14:textId="77777777" w:rsidR="002A40C8" w:rsidRDefault="002A40C8" w:rsidP="00DE7430">
            <w:pPr>
              <w:pStyle w:val="Tabulkanadpis"/>
              <w:jc w:val="center"/>
            </w:pPr>
            <w:r>
              <w:t>Datum zavedení</w:t>
            </w:r>
          </w:p>
        </w:tc>
        <w:tc>
          <w:tcPr>
            <w:tcW w:w="1065" w:type="dxa"/>
            <w:tcBorders>
              <w:bottom w:val="single" w:sz="12" w:space="0" w:color="auto"/>
            </w:tcBorders>
            <w:vAlign w:val="center"/>
          </w:tcPr>
          <w:p w14:paraId="674FCA65" w14:textId="77777777" w:rsidR="002A40C8" w:rsidRDefault="002A40C8" w:rsidP="00DE7430">
            <w:pPr>
              <w:pStyle w:val="Tabulkanadpis"/>
              <w:jc w:val="center"/>
            </w:pPr>
            <w:r>
              <w:t>Datum vyřazení</w:t>
            </w:r>
          </w:p>
        </w:tc>
        <w:tc>
          <w:tcPr>
            <w:tcW w:w="2956" w:type="dxa"/>
            <w:tcBorders>
              <w:bottom w:val="single" w:sz="12" w:space="0" w:color="auto"/>
            </w:tcBorders>
            <w:vAlign w:val="center"/>
          </w:tcPr>
          <w:p w14:paraId="7B14633F" w14:textId="77777777" w:rsidR="002A40C8" w:rsidRDefault="002A40C8" w:rsidP="00DE7430">
            <w:pPr>
              <w:pStyle w:val="Tabulkanadpis"/>
              <w:jc w:val="center"/>
            </w:pPr>
            <w:r>
              <w:t>Poznámka</w:t>
            </w:r>
          </w:p>
        </w:tc>
      </w:tr>
      <w:tr w:rsidR="002A40C8" w14:paraId="3B303BF5" w14:textId="77777777" w:rsidTr="00DE7430">
        <w:trPr>
          <w:trHeight w:val="595"/>
        </w:trPr>
        <w:tc>
          <w:tcPr>
            <w:tcW w:w="675" w:type="dxa"/>
            <w:tcBorders>
              <w:bottom w:val="single" w:sz="8" w:space="0" w:color="auto"/>
            </w:tcBorders>
            <w:vAlign w:val="center"/>
          </w:tcPr>
          <w:p w14:paraId="55693CD7" w14:textId="77777777" w:rsidR="002A40C8" w:rsidRDefault="002A40C8" w:rsidP="00DE7430">
            <w:pPr>
              <w:pStyle w:val="Tabulkapismo"/>
              <w:jc w:val="center"/>
            </w:pPr>
            <w:r>
              <w:t>01</w:t>
            </w:r>
          </w:p>
        </w:tc>
        <w:tc>
          <w:tcPr>
            <w:tcW w:w="6663" w:type="dxa"/>
            <w:tcBorders>
              <w:bottom w:val="single" w:sz="8" w:space="0" w:color="auto"/>
            </w:tcBorders>
            <w:vAlign w:val="center"/>
          </w:tcPr>
          <w:p w14:paraId="414FF0E7" w14:textId="77777777" w:rsidR="002A40C8" w:rsidRPr="00925B69" w:rsidRDefault="002A40C8" w:rsidP="00DE7430">
            <w:pPr>
              <w:pStyle w:val="Tabulkapismo"/>
              <w:jc w:val="center"/>
              <w:rPr>
                <w:i/>
                <w:iCs/>
                <w:color w:val="00B0F0"/>
              </w:rPr>
            </w:pPr>
            <w:r w:rsidRPr="00925B69">
              <w:rPr>
                <w:i/>
                <w:iCs/>
                <w:color w:val="00B0F0"/>
              </w:rPr>
              <w:t>USB flash disk</w:t>
            </w:r>
            <w:r>
              <w:rPr>
                <w:i/>
                <w:iCs/>
                <w:color w:val="00B0F0"/>
              </w:rPr>
              <w:t xml:space="preserve"> (ADATA, 32 GB, 0256C52D0)</w:t>
            </w:r>
          </w:p>
        </w:tc>
        <w:tc>
          <w:tcPr>
            <w:tcW w:w="992" w:type="dxa"/>
            <w:tcBorders>
              <w:bottom w:val="single" w:sz="8" w:space="0" w:color="auto"/>
            </w:tcBorders>
            <w:vAlign w:val="center"/>
          </w:tcPr>
          <w:p w14:paraId="32D99DDE" w14:textId="77777777" w:rsidR="002A40C8" w:rsidRPr="00925B69" w:rsidRDefault="002A40C8" w:rsidP="00DE7430">
            <w:pPr>
              <w:pStyle w:val="Tabulkapismo"/>
              <w:jc w:val="center"/>
              <w:rPr>
                <w:i/>
                <w:iCs/>
                <w:color w:val="00B0F0"/>
              </w:rPr>
            </w:pPr>
            <w:r w:rsidRPr="00925B69">
              <w:rPr>
                <w:i/>
                <w:iCs/>
                <w:color w:val="00B0F0"/>
              </w:rPr>
              <w:t>V</w:t>
            </w:r>
          </w:p>
        </w:tc>
        <w:tc>
          <w:tcPr>
            <w:tcW w:w="2126" w:type="dxa"/>
            <w:tcBorders>
              <w:bottom w:val="single" w:sz="8" w:space="0" w:color="auto"/>
            </w:tcBorders>
            <w:vAlign w:val="center"/>
          </w:tcPr>
          <w:p w14:paraId="618A2038" w14:textId="77777777" w:rsidR="002A40C8" w:rsidRPr="00925B69" w:rsidRDefault="002A40C8" w:rsidP="00DE7430">
            <w:pPr>
              <w:pStyle w:val="Tabulkapismo"/>
              <w:jc w:val="center"/>
              <w:rPr>
                <w:i/>
                <w:iCs/>
                <w:color w:val="00B0F0"/>
              </w:rPr>
            </w:pPr>
            <w:r>
              <w:rPr>
                <w:i/>
                <w:iCs/>
                <w:color w:val="00B0F0"/>
              </w:rPr>
              <w:t>V/</w:t>
            </w:r>
            <w:r w:rsidRPr="00925B69">
              <w:rPr>
                <w:i/>
                <w:iCs/>
                <w:color w:val="00B0F0"/>
              </w:rPr>
              <w:t>1/2021-</w:t>
            </w:r>
            <w:r>
              <w:rPr>
                <w:i/>
                <w:iCs/>
                <w:color w:val="00B0F0"/>
              </w:rPr>
              <w:t>T</w:t>
            </w:r>
            <w:r w:rsidRPr="00925B69">
              <w:rPr>
                <w:i/>
                <w:iCs/>
                <w:color w:val="00B0F0"/>
              </w:rPr>
              <w:t>V</w:t>
            </w:r>
            <w:r>
              <w:rPr>
                <w:i/>
                <w:iCs/>
                <w:color w:val="00B0F0"/>
              </w:rPr>
              <w:t>A</w:t>
            </w:r>
          </w:p>
        </w:tc>
        <w:tc>
          <w:tcPr>
            <w:tcW w:w="1061" w:type="dxa"/>
            <w:tcBorders>
              <w:bottom w:val="single" w:sz="8" w:space="0" w:color="auto"/>
            </w:tcBorders>
            <w:vAlign w:val="center"/>
          </w:tcPr>
          <w:p w14:paraId="0B02E4A1" w14:textId="77777777" w:rsidR="002A40C8" w:rsidRPr="00925B69" w:rsidRDefault="002A40C8" w:rsidP="00DE7430">
            <w:pPr>
              <w:pStyle w:val="Tabulkapismo"/>
              <w:jc w:val="center"/>
              <w:rPr>
                <w:i/>
                <w:iCs/>
                <w:color w:val="00B0F0"/>
              </w:rPr>
            </w:pPr>
            <w:r w:rsidRPr="00925B69">
              <w:rPr>
                <w:i/>
                <w:iCs/>
                <w:color w:val="00B0F0"/>
              </w:rPr>
              <w:t>5.8.2021</w:t>
            </w:r>
          </w:p>
        </w:tc>
        <w:tc>
          <w:tcPr>
            <w:tcW w:w="1065" w:type="dxa"/>
            <w:tcBorders>
              <w:bottom w:val="single" w:sz="8" w:space="0" w:color="auto"/>
            </w:tcBorders>
            <w:vAlign w:val="center"/>
          </w:tcPr>
          <w:p w14:paraId="0909B7A1" w14:textId="77777777" w:rsidR="002A40C8" w:rsidRDefault="002A40C8" w:rsidP="00DE7430">
            <w:pPr>
              <w:pStyle w:val="Tabulkapismo"/>
              <w:jc w:val="center"/>
            </w:pPr>
          </w:p>
        </w:tc>
        <w:tc>
          <w:tcPr>
            <w:tcW w:w="2956" w:type="dxa"/>
            <w:tcBorders>
              <w:bottom w:val="single" w:sz="8" w:space="0" w:color="auto"/>
            </w:tcBorders>
            <w:vAlign w:val="center"/>
          </w:tcPr>
          <w:p w14:paraId="54D6455F" w14:textId="77777777" w:rsidR="002A40C8" w:rsidRDefault="002A40C8" w:rsidP="00DE7430">
            <w:pPr>
              <w:pStyle w:val="Tabulkapismo"/>
              <w:jc w:val="center"/>
            </w:pPr>
          </w:p>
        </w:tc>
      </w:tr>
      <w:tr w:rsidR="002A40C8" w14:paraId="6BC9F994" w14:textId="77777777" w:rsidTr="00DE7430">
        <w:trPr>
          <w:trHeight w:val="595"/>
        </w:trPr>
        <w:tc>
          <w:tcPr>
            <w:tcW w:w="675" w:type="dxa"/>
            <w:tcBorders>
              <w:top w:val="single" w:sz="8" w:space="0" w:color="auto"/>
              <w:bottom w:val="single" w:sz="8" w:space="0" w:color="auto"/>
            </w:tcBorders>
            <w:vAlign w:val="center"/>
          </w:tcPr>
          <w:p w14:paraId="4478F5CD" w14:textId="77777777" w:rsidR="002A40C8" w:rsidRDefault="002A40C8" w:rsidP="00DE7430">
            <w:pPr>
              <w:pStyle w:val="Tabulkapismo"/>
              <w:jc w:val="center"/>
            </w:pPr>
            <w:r>
              <w:t>02</w:t>
            </w:r>
          </w:p>
        </w:tc>
        <w:tc>
          <w:tcPr>
            <w:tcW w:w="6663" w:type="dxa"/>
            <w:tcBorders>
              <w:top w:val="single" w:sz="8" w:space="0" w:color="auto"/>
              <w:bottom w:val="single" w:sz="8" w:space="0" w:color="auto"/>
            </w:tcBorders>
            <w:vAlign w:val="center"/>
          </w:tcPr>
          <w:p w14:paraId="6F7AA478"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4F04781E"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980FFB8"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64DF3A77"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62D2D48D"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D30FF96" w14:textId="77777777" w:rsidR="002A40C8" w:rsidRDefault="002A40C8" w:rsidP="00DE7430">
            <w:pPr>
              <w:pStyle w:val="Tabulkapismo"/>
              <w:jc w:val="center"/>
            </w:pPr>
          </w:p>
        </w:tc>
      </w:tr>
      <w:tr w:rsidR="002A40C8" w14:paraId="467B4718" w14:textId="77777777" w:rsidTr="00DE7430">
        <w:trPr>
          <w:trHeight w:val="595"/>
        </w:trPr>
        <w:tc>
          <w:tcPr>
            <w:tcW w:w="675" w:type="dxa"/>
            <w:tcBorders>
              <w:top w:val="single" w:sz="8" w:space="0" w:color="auto"/>
              <w:bottom w:val="single" w:sz="8" w:space="0" w:color="auto"/>
            </w:tcBorders>
            <w:vAlign w:val="center"/>
          </w:tcPr>
          <w:p w14:paraId="3E7885AC" w14:textId="77777777" w:rsidR="002A40C8" w:rsidRDefault="002A40C8" w:rsidP="00DE7430">
            <w:pPr>
              <w:pStyle w:val="Tabulkapismo"/>
              <w:jc w:val="center"/>
            </w:pPr>
            <w:r>
              <w:t>03</w:t>
            </w:r>
          </w:p>
        </w:tc>
        <w:tc>
          <w:tcPr>
            <w:tcW w:w="6663" w:type="dxa"/>
            <w:tcBorders>
              <w:top w:val="single" w:sz="8" w:space="0" w:color="auto"/>
              <w:bottom w:val="single" w:sz="8" w:space="0" w:color="auto"/>
            </w:tcBorders>
            <w:vAlign w:val="center"/>
          </w:tcPr>
          <w:p w14:paraId="30ACE855"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7459DE57"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36B3AB2A"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25BA31F7"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731BA40C"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06715FF7" w14:textId="77777777" w:rsidR="002A40C8" w:rsidRDefault="002A40C8" w:rsidP="00DE7430">
            <w:pPr>
              <w:pStyle w:val="Tabulkapismo"/>
              <w:jc w:val="center"/>
            </w:pPr>
          </w:p>
        </w:tc>
      </w:tr>
      <w:tr w:rsidR="002A40C8" w14:paraId="3360C344" w14:textId="77777777" w:rsidTr="00DE7430">
        <w:trPr>
          <w:trHeight w:val="595"/>
        </w:trPr>
        <w:tc>
          <w:tcPr>
            <w:tcW w:w="675" w:type="dxa"/>
            <w:tcBorders>
              <w:top w:val="single" w:sz="8" w:space="0" w:color="auto"/>
              <w:bottom w:val="single" w:sz="8" w:space="0" w:color="auto"/>
            </w:tcBorders>
            <w:vAlign w:val="center"/>
          </w:tcPr>
          <w:p w14:paraId="02633EB0" w14:textId="77777777" w:rsidR="002A40C8" w:rsidRDefault="002A40C8" w:rsidP="00DE7430">
            <w:pPr>
              <w:pStyle w:val="Tabulkapismo"/>
              <w:jc w:val="center"/>
            </w:pPr>
            <w:r>
              <w:t>04</w:t>
            </w:r>
          </w:p>
        </w:tc>
        <w:tc>
          <w:tcPr>
            <w:tcW w:w="6663" w:type="dxa"/>
            <w:tcBorders>
              <w:top w:val="single" w:sz="8" w:space="0" w:color="auto"/>
              <w:bottom w:val="single" w:sz="8" w:space="0" w:color="auto"/>
            </w:tcBorders>
            <w:vAlign w:val="center"/>
          </w:tcPr>
          <w:p w14:paraId="346886AF"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903A984"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0C8AF171"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95D3047"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1711DE6D"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238EABC7" w14:textId="77777777" w:rsidR="002A40C8" w:rsidRDefault="002A40C8" w:rsidP="00DE7430">
            <w:pPr>
              <w:pStyle w:val="Tabulkapismo"/>
              <w:jc w:val="center"/>
            </w:pPr>
          </w:p>
        </w:tc>
      </w:tr>
      <w:tr w:rsidR="002A40C8" w14:paraId="164D5DEE" w14:textId="77777777" w:rsidTr="00DE7430">
        <w:trPr>
          <w:trHeight w:val="595"/>
        </w:trPr>
        <w:tc>
          <w:tcPr>
            <w:tcW w:w="675" w:type="dxa"/>
            <w:tcBorders>
              <w:top w:val="single" w:sz="8" w:space="0" w:color="auto"/>
              <w:bottom w:val="single" w:sz="8" w:space="0" w:color="auto"/>
            </w:tcBorders>
            <w:vAlign w:val="center"/>
          </w:tcPr>
          <w:p w14:paraId="222FD69B" w14:textId="77777777" w:rsidR="002A40C8" w:rsidRDefault="002A40C8" w:rsidP="00DE7430">
            <w:pPr>
              <w:pStyle w:val="Tabulkapismo"/>
              <w:jc w:val="center"/>
            </w:pPr>
            <w:r>
              <w:t>05</w:t>
            </w:r>
          </w:p>
        </w:tc>
        <w:tc>
          <w:tcPr>
            <w:tcW w:w="6663" w:type="dxa"/>
            <w:tcBorders>
              <w:top w:val="single" w:sz="8" w:space="0" w:color="auto"/>
              <w:bottom w:val="single" w:sz="8" w:space="0" w:color="auto"/>
            </w:tcBorders>
            <w:vAlign w:val="center"/>
          </w:tcPr>
          <w:p w14:paraId="2048B60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07CDDFA"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15C7DB5"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44F8A4F"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7A79AE6B"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29254824" w14:textId="77777777" w:rsidR="002A40C8" w:rsidRDefault="002A40C8" w:rsidP="00DE7430">
            <w:pPr>
              <w:pStyle w:val="Tabulkapismo"/>
              <w:jc w:val="center"/>
            </w:pPr>
          </w:p>
        </w:tc>
      </w:tr>
      <w:tr w:rsidR="002A40C8" w14:paraId="14B60E7B" w14:textId="77777777" w:rsidTr="00DE7430">
        <w:trPr>
          <w:trHeight w:val="595"/>
        </w:trPr>
        <w:tc>
          <w:tcPr>
            <w:tcW w:w="675" w:type="dxa"/>
            <w:tcBorders>
              <w:top w:val="single" w:sz="8" w:space="0" w:color="auto"/>
              <w:bottom w:val="single" w:sz="8" w:space="0" w:color="auto"/>
            </w:tcBorders>
            <w:vAlign w:val="center"/>
          </w:tcPr>
          <w:p w14:paraId="31192690" w14:textId="77777777" w:rsidR="002A40C8" w:rsidRDefault="002A40C8" w:rsidP="00DE7430">
            <w:pPr>
              <w:pStyle w:val="Tabulkapismo"/>
              <w:jc w:val="center"/>
            </w:pPr>
            <w:r>
              <w:t>06</w:t>
            </w:r>
          </w:p>
        </w:tc>
        <w:tc>
          <w:tcPr>
            <w:tcW w:w="6663" w:type="dxa"/>
            <w:tcBorders>
              <w:top w:val="single" w:sz="8" w:space="0" w:color="auto"/>
              <w:bottom w:val="single" w:sz="8" w:space="0" w:color="auto"/>
            </w:tcBorders>
            <w:vAlign w:val="center"/>
          </w:tcPr>
          <w:p w14:paraId="2CE93782"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0A033DDD"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3968ED46"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96373CB"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75DF2A9"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7A3314E8" w14:textId="77777777" w:rsidR="002A40C8" w:rsidRDefault="002A40C8" w:rsidP="00DE7430">
            <w:pPr>
              <w:pStyle w:val="Tabulkapismo"/>
              <w:jc w:val="center"/>
            </w:pPr>
          </w:p>
        </w:tc>
      </w:tr>
      <w:tr w:rsidR="002A40C8" w14:paraId="6AE23728" w14:textId="77777777" w:rsidTr="00DE7430">
        <w:trPr>
          <w:trHeight w:val="595"/>
        </w:trPr>
        <w:tc>
          <w:tcPr>
            <w:tcW w:w="675" w:type="dxa"/>
            <w:tcBorders>
              <w:top w:val="single" w:sz="8" w:space="0" w:color="auto"/>
              <w:bottom w:val="single" w:sz="8" w:space="0" w:color="auto"/>
            </w:tcBorders>
            <w:vAlign w:val="center"/>
          </w:tcPr>
          <w:p w14:paraId="27564473" w14:textId="77777777" w:rsidR="002A40C8" w:rsidRDefault="002A40C8" w:rsidP="00DE7430">
            <w:pPr>
              <w:pStyle w:val="Tabulkapismo"/>
              <w:jc w:val="center"/>
            </w:pPr>
            <w:r>
              <w:t>07</w:t>
            </w:r>
          </w:p>
        </w:tc>
        <w:tc>
          <w:tcPr>
            <w:tcW w:w="6663" w:type="dxa"/>
            <w:tcBorders>
              <w:top w:val="single" w:sz="8" w:space="0" w:color="auto"/>
              <w:bottom w:val="single" w:sz="8" w:space="0" w:color="auto"/>
            </w:tcBorders>
            <w:vAlign w:val="center"/>
          </w:tcPr>
          <w:p w14:paraId="338CB95C"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38AFC022"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96ABDA8"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1EFA9FB0"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0FCCEB9F"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377ED95" w14:textId="77777777" w:rsidR="002A40C8" w:rsidRDefault="002A40C8" w:rsidP="00DE7430">
            <w:pPr>
              <w:pStyle w:val="Tabulkapismo"/>
              <w:jc w:val="center"/>
            </w:pPr>
          </w:p>
        </w:tc>
      </w:tr>
      <w:tr w:rsidR="002A40C8" w14:paraId="2F1D8A65" w14:textId="77777777" w:rsidTr="00DE7430">
        <w:trPr>
          <w:trHeight w:val="595"/>
        </w:trPr>
        <w:tc>
          <w:tcPr>
            <w:tcW w:w="675" w:type="dxa"/>
            <w:tcBorders>
              <w:top w:val="single" w:sz="8" w:space="0" w:color="auto"/>
              <w:bottom w:val="single" w:sz="8" w:space="0" w:color="auto"/>
            </w:tcBorders>
            <w:vAlign w:val="center"/>
          </w:tcPr>
          <w:p w14:paraId="036AE50F" w14:textId="77777777" w:rsidR="002A40C8" w:rsidRDefault="002A40C8" w:rsidP="00DE7430">
            <w:pPr>
              <w:pStyle w:val="Tabulkapismo"/>
              <w:jc w:val="center"/>
            </w:pPr>
            <w:r>
              <w:t>08</w:t>
            </w:r>
          </w:p>
        </w:tc>
        <w:tc>
          <w:tcPr>
            <w:tcW w:w="6663" w:type="dxa"/>
            <w:tcBorders>
              <w:top w:val="single" w:sz="8" w:space="0" w:color="auto"/>
              <w:bottom w:val="single" w:sz="8" w:space="0" w:color="auto"/>
            </w:tcBorders>
            <w:vAlign w:val="center"/>
          </w:tcPr>
          <w:p w14:paraId="36E216B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1A8F2389"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0052EE34"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888F38C"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08F3ED3F"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10E15243" w14:textId="77777777" w:rsidR="002A40C8" w:rsidRDefault="002A40C8" w:rsidP="00DE7430">
            <w:pPr>
              <w:pStyle w:val="Tabulkapismo"/>
              <w:jc w:val="center"/>
            </w:pPr>
          </w:p>
        </w:tc>
      </w:tr>
      <w:tr w:rsidR="002A40C8" w14:paraId="548942CA" w14:textId="77777777" w:rsidTr="00DE7430">
        <w:trPr>
          <w:trHeight w:val="595"/>
        </w:trPr>
        <w:tc>
          <w:tcPr>
            <w:tcW w:w="675" w:type="dxa"/>
            <w:tcBorders>
              <w:top w:val="single" w:sz="8" w:space="0" w:color="auto"/>
              <w:bottom w:val="single" w:sz="8" w:space="0" w:color="auto"/>
            </w:tcBorders>
            <w:vAlign w:val="center"/>
          </w:tcPr>
          <w:p w14:paraId="1B52FE2A" w14:textId="77777777" w:rsidR="002A40C8" w:rsidRDefault="002A40C8" w:rsidP="00DE7430">
            <w:pPr>
              <w:pStyle w:val="Tabulkapismo"/>
              <w:jc w:val="center"/>
            </w:pPr>
            <w:r>
              <w:t>09</w:t>
            </w:r>
          </w:p>
        </w:tc>
        <w:tc>
          <w:tcPr>
            <w:tcW w:w="6663" w:type="dxa"/>
            <w:tcBorders>
              <w:top w:val="single" w:sz="8" w:space="0" w:color="auto"/>
              <w:bottom w:val="single" w:sz="8" w:space="0" w:color="auto"/>
            </w:tcBorders>
            <w:vAlign w:val="center"/>
          </w:tcPr>
          <w:p w14:paraId="59ED50F2"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00473CE5"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7F7BCA9"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60D8454"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F9A3FB7"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6B8B27F8" w14:textId="77777777" w:rsidR="002A40C8" w:rsidRDefault="002A40C8" w:rsidP="00DE7430">
            <w:pPr>
              <w:pStyle w:val="Tabulkapismo"/>
              <w:jc w:val="center"/>
            </w:pPr>
          </w:p>
        </w:tc>
      </w:tr>
      <w:tr w:rsidR="002A40C8" w14:paraId="40723B0C" w14:textId="77777777" w:rsidTr="00DE7430">
        <w:trPr>
          <w:trHeight w:val="595"/>
        </w:trPr>
        <w:tc>
          <w:tcPr>
            <w:tcW w:w="675" w:type="dxa"/>
            <w:tcBorders>
              <w:top w:val="single" w:sz="8" w:space="0" w:color="auto"/>
              <w:bottom w:val="single" w:sz="8" w:space="0" w:color="auto"/>
            </w:tcBorders>
            <w:vAlign w:val="center"/>
          </w:tcPr>
          <w:p w14:paraId="30D4163A" w14:textId="77777777" w:rsidR="002A40C8" w:rsidRDefault="002A40C8" w:rsidP="00DE7430">
            <w:pPr>
              <w:pStyle w:val="Tabulkapismo"/>
              <w:jc w:val="center"/>
            </w:pPr>
            <w:r>
              <w:t>10</w:t>
            </w:r>
          </w:p>
        </w:tc>
        <w:tc>
          <w:tcPr>
            <w:tcW w:w="6663" w:type="dxa"/>
            <w:tcBorders>
              <w:top w:val="single" w:sz="8" w:space="0" w:color="auto"/>
              <w:bottom w:val="single" w:sz="8" w:space="0" w:color="auto"/>
            </w:tcBorders>
            <w:vAlign w:val="center"/>
          </w:tcPr>
          <w:p w14:paraId="5365768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7681E400"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014B99A"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66212E79"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2200B698"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1069A882" w14:textId="77777777" w:rsidR="002A40C8" w:rsidRDefault="002A40C8" w:rsidP="00DE7430">
            <w:pPr>
              <w:pStyle w:val="Tabulkapismo"/>
              <w:jc w:val="center"/>
            </w:pPr>
          </w:p>
        </w:tc>
      </w:tr>
      <w:tr w:rsidR="002A40C8" w14:paraId="720D5ECE" w14:textId="77777777" w:rsidTr="00DE7430">
        <w:trPr>
          <w:trHeight w:val="595"/>
        </w:trPr>
        <w:tc>
          <w:tcPr>
            <w:tcW w:w="675" w:type="dxa"/>
            <w:tcBorders>
              <w:top w:val="single" w:sz="8" w:space="0" w:color="auto"/>
              <w:bottom w:val="single" w:sz="8" w:space="0" w:color="auto"/>
            </w:tcBorders>
            <w:vAlign w:val="center"/>
          </w:tcPr>
          <w:p w14:paraId="7950218F" w14:textId="77777777" w:rsidR="002A40C8" w:rsidRDefault="002A40C8" w:rsidP="00DE7430">
            <w:pPr>
              <w:pStyle w:val="Tabulkapismo"/>
              <w:jc w:val="center"/>
            </w:pPr>
            <w:r>
              <w:t>11</w:t>
            </w:r>
          </w:p>
        </w:tc>
        <w:tc>
          <w:tcPr>
            <w:tcW w:w="6663" w:type="dxa"/>
            <w:tcBorders>
              <w:top w:val="single" w:sz="8" w:space="0" w:color="auto"/>
              <w:bottom w:val="single" w:sz="8" w:space="0" w:color="auto"/>
            </w:tcBorders>
            <w:vAlign w:val="center"/>
          </w:tcPr>
          <w:p w14:paraId="122461DD"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18CB18F4"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2890EEC"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1F0E5C1D"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04F078FD"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185E3B15" w14:textId="77777777" w:rsidR="002A40C8" w:rsidRDefault="002A40C8" w:rsidP="00DE7430">
            <w:pPr>
              <w:pStyle w:val="Tabulkapismo"/>
              <w:jc w:val="center"/>
            </w:pPr>
          </w:p>
        </w:tc>
      </w:tr>
      <w:tr w:rsidR="002A40C8" w14:paraId="61347615" w14:textId="77777777" w:rsidTr="00DE7430">
        <w:trPr>
          <w:trHeight w:val="595"/>
        </w:trPr>
        <w:tc>
          <w:tcPr>
            <w:tcW w:w="675" w:type="dxa"/>
            <w:tcBorders>
              <w:top w:val="single" w:sz="8" w:space="0" w:color="auto"/>
              <w:bottom w:val="single" w:sz="8" w:space="0" w:color="auto"/>
            </w:tcBorders>
            <w:vAlign w:val="center"/>
          </w:tcPr>
          <w:p w14:paraId="05FAFE4C" w14:textId="77777777" w:rsidR="002A40C8" w:rsidRDefault="002A40C8" w:rsidP="00DE7430">
            <w:pPr>
              <w:pStyle w:val="Tabulkapismo"/>
              <w:jc w:val="center"/>
            </w:pPr>
            <w:r>
              <w:t>12</w:t>
            </w:r>
          </w:p>
        </w:tc>
        <w:tc>
          <w:tcPr>
            <w:tcW w:w="6663" w:type="dxa"/>
            <w:tcBorders>
              <w:top w:val="single" w:sz="8" w:space="0" w:color="auto"/>
              <w:bottom w:val="single" w:sz="8" w:space="0" w:color="auto"/>
            </w:tcBorders>
            <w:vAlign w:val="center"/>
          </w:tcPr>
          <w:p w14:paraId="08FA6E06"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0A5B8971"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74B45C6F"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64B0ADB"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7EC4934"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EC11AF8" w14:textId="77777777" w:rsidR="002A40C8" w:rsidRDefault="002A40C8" w:rsidP="00DE7430">
            <w:pPr>
              <w:pStyle w:val="Tabulkapismo"/>
              <w:jc w:val="center"/>
            </w:pPr>
          </w:p>
        </w:tc>
      </w:tr>
      <w:tr w:rsidR="002A40C8" w14:paraId="755B637A" w14:textId="77777777" w:rsidTr="00DE7430">
        <w:trPr>
          <w:trHeight w:val="595"/>
        </w:trPr>
        <w:tc>
          <w:tcPr>
            <w:tcW w:w="675" w:type="dxa"/>
            <w:tcBorders>
              <w:top w:val="single" w:sz="8" w:space="0" w:color="auto"/>
              <w:bottom w:val="single" w:sz="8" w:space="0" w:color="auto"/>
            </w:tcBorders>
            <w:vAlign w:val="center"/>
          </w:tcPr>
          <w:p w14:paraId="34A2E33D" w14:textId="77777777" w:rsidR="002A40C8" w:rsidRDefault="002A40C8" w:rsidP="00DE7430">
            <w:pPr>
              <w:pStyle w:val="Tabulkapismo"/>
              <w:jc w:val="center"/>
            </w:pPr>
            <w:r>
              <w:t>13</w:t>
            </w:r>
          </w:p>
        </w:tc>
        <w:tc>
          <w:tcPr>
            <w:tcW w:w="6663" w:type="dxa"/>
            <w:tcBorders>
              <w:top w:val="single" w:sz="8" w:space="0" w:color="auto"/>
              <w:bottom w:val="single" w:sz="8" w:space="0" w:color="auto"/>
            </w:tcBorders>
            <w:vAlign w:val="center"/>
          </w:tcPr>
          <w:p w14:paraId="67F46C4E"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6EBE1AD"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423D6E8F"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9C72D14"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79193CE4"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5841F4DB" w14:textId="77777777" w:rsidR="002A40C8" w:rsidRDefault="002A40C8" w:rsidP="00DE7430">
            <w:pPr>
              <w:pStyle w:val="Tabulkapismo"/>
              <w:jc w:val="center"/>
            </w:pPr>
          </w:p>
        </w:tc>
      </w:tr>
      <w:tr w:rsidR="002A40C8" w14:paraId="3355D5B3" w14:textId="77777777" w:rsidTr="00DE7430">
        <w:trPr>
          <w:trHeight w:val="595"/>
        </w:trPr>
        <w:tc>
          <w:tcPr>
            <w:tcW w:w="675" w:type="dxa"/>
            <w:tcBorders>
              <w:top w:val="single" w:sz="8" w:space="0" w:color="auto"/>
              <w:bottom w:val="single" w:sz="8" w:space="0" w:color="auto"/>
            </w:tcBorders>
            <w:vAlign w:val="center"/>
          </w:tcPr>
          <w:p w14:paraId="4E042B11" w14:textId="77777777" w:rsidR="002A40C8" w:rsidRDefault="002A40C8" w:rsidP="00DE7430">
            <w:pPr>
              <w:pStyle w:val="Tabulkapismo"/>
              <w:jc w:val="center"/>
            </w:pPr>
            <w:r>
              <w:t>14</w:t>
            </w:r>
          </w:p>
        </w:tc>
        <w:tc>
          <w:tcPr>
            <w:tcW w:w="6663" w:type="dxa"/>
            <w:tcBorders>
              <w:top w:val="single" w:sz="8" w:space="0" w:color="auto"/>
              <w:bottom w:val="single" w:sz="8" w:space="0" w:color="auto"/>
            </w:tcBorders>
            <w:vAlign w:val="center"/>
          </w:tcPr>
          <w:p w14:paraId="10F50CCF"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23F92EAD"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298075A5"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402E09C4"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41398157"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5623B7FA" w14:textId="77777777" w:rsidR="002A40C8" w:rsidRDefault="002A40C8" w:rsidP="00DE7430">
            <w:pPr>
              <w:pStyle w:val="Tabulkapismo"/>
              <w:jc w:val="center"/>
            </w:pPr>
          </w:p>
        </w:tc>
      </w:tr>
      <w:tr w:rsidR="002A40C8" w14:paraId="6F3ED4E4" w14:textId="77777777" w:rsidTr="00DE7430">
        <w:trPr>
          <w:trHeight w:val="595"/>
        </w:trPr>
        <w:tc>
          <w:tcPr>
            <w:tcW w:w="675" w:type="dxa"/>
            <w:tcBorders>
              <w:top w:val="single" w:sz="8" w:space="0" w:color="auto"/>
              <w:bottom w:val="single" w:sz="8" w:space="0" w:color="auto"/>
            </w:tcBorders>
            <w:vAlign w:val="center"/>
          </w:tcPr>
          <w:p w14:paraId="7EF412BC" w14:textId="77777777" w:rsidR="002A40C8" w:rsidRDefault="002A40C8" w:rsidP="00DE7430">
            <w:pPr>
              <w:pStyle w:val="Tabulkapismo"/>
              <w:jc w:val="center"/>
            </w:pPr>
            <w:r>
              <w:t>15</w:t>
            </w:r>
          </w:p>
        </w:tc>
        <w:tc>
          <w:tcPr>
            <w:tcW w:w="6663" w:type="dxa"/>
            <w:tcBorders>
              <w:top w:val="single" w:sz="8" w:space="0" w:color="auto"/>
              <w:bottom w:val="single" w:sz="8" w:space="0" w:color="auto"/>
            </w:tcBorders>
            <w:vAlign w:val="center"/>
          </w:tcPr>
          <w:p w14:paraId="747FA6E9" w14:textId="77777777" w:rsidR="002A40C8" w:rsidRDefault="002A40C8" w:rsidP="00DE7430">
            <w:pPr>
              <w:pStyle w:val="Tabulkapismo"/>
              <w:jc w:val="center"/>
            </w:pPr>
          </w:p>
        </w:tc>
        <w:tc>
          <w:tcPr>
            <w:tcW w:w="992" w:type="dxa"/>
            <w:tcBorders>
              <w:top w:val="single" w:sz="8" w:space="0" w:color="auto"/>
              <w:bottom w:val="single" w:sz="8" w:space="0" w:color="auto"/>
            </w:tcBorders>
            <w:vAlign w:val="center"/>
          </w:tcPr>
          <w:p w14:paraId="60333925" w14:textId="77777777" w:rsidR="002A40C8" w:rsidRDefault="002A40C8" w:rsidP="00DE7430">
            <w:pPr>
              <w:pStyle w:val="Tabulkapismo"/>
              <w:jc w:val="center"/>
            </w:pPr>
          </w:p>
        </w:tc>
        <w:tc>
          <w:tcPr>
            <w:tcW w:w="2126" w:type="dxa"/>
            <w:tcBorders>
              <w:top w:val="single" w:sz="8" w:space="0" w:color="auto"/>
              <w:bottom w:val="single" w:sz="8" w:space="0" w:color="auto"/>
            </w:tcBorders>
            <w:vAlign w:val="center"/>
          </w:tcPr>
          <w:p w14:paraId="28242E10" w14:textId="77777777" w:rsidR="002A40C8" w:rsidRDefault="002A40C8" w:rsidP="00DE7430">
            <w:pPr>
              <w:pStyle w:val="Tabulkapismo"/>
              <w:jc w:val="center"/>
            </w:pPr>
          </w:p>
        </w:tc>
        <w:tc>
          <w:tcPr>
            <w:tcW w:w="1061" w:type="dxa"/>
            <w:tcBorders>
              <w:top w:val="single" w:sz="8" w:space="0" w:color="auto"/>
              <w:bottom w:val="single" w:sz="8" w:space="0" w:color="auto"/>
            </w:tcBorders>
            <w:vAlign w:val="center"/>
          </w:tcPr>
          <w:p w14:paraId="0F07EBB0" w14:textId="77777777" w:rsidR="002A40C8" w:rsidRDefault="002A40C8" w:rsidP="00DE7430">
            <w:pPr>
              <w:pStyle w:val="Tabulkapismo"/>
              <w:jc w:val="center"/>
            </w:pPr>
          </w:p>
        </w:tc>
        <w:tc>
          <w:tcPr>
            <w:tcW w:w="1065" w:type="dxa"/>
            <w:tcBorders>
              <w:top w:val="single" w:sz="8" w:space="0" w:color="auto"/>
              <w:bottom w:val="single" w:sz="8" w:space="0" w:color="auto"/>
            </w:tcBorders>
            <w:vAlign w:val="center"/>
          </w:tcPr>
          <w:p w14:paraId="3DE98A8A" w14:textId="77777777" w:rsidR="002A40C8" w:rsidRDefault="002A40C8" w:rsidP="00DE7430">
            <w:pPr>
              <w:pStyle w:val="Tabulkapismo"/>
              <w:jc w:val="center"/>
            </w:pPr>
          </w:p>
        </w:tc>
        <w:tc>
          <w:tcPr>
            <w:tcW w:w="2956" w:type="dxa"/>
            <w:tcBorders>
              <w:top w:val="single" w:sz="8" w:space="0" w:color="auto"/>
              <w:bottom w:val="single" w:sz="8" w:space="0" w:color="auto"/>
            </w:tcBorders>
            <w:vAlign w:val="center"/>
          </w:tcPr>
          <w:p w14:paraId="4374B489" w14:textId="77777777" w:rsidR="002A40C8" w:rsidRDefault="002A40C8" w:rsidP="00DE7430">
            <w:pPr>
              <w:pStyle w:val="Tabulkapismo"/>
              <w:jc w:val="center"/>
            </w:pPr>
          </w:p>
        </w:tc>
      </w:tr>
    </w:tbl>
    <w:p w14:paraId="587A28F6" w14:textId="77777777" w:rsidR="002A40C8" w:rsidRDefault="002A40C8" w:rsidP="002A40C8">
      <w:pPr>
        <w:pStyle w:val="Normln-stred"/>
        <w:jc w:val="both"/>
      </w:pPr>
    </w:p>
    <w:p w14:paraId="61824234" w14:textId="77777777" w:rsidR="002A40C8" w:rsidRPr="00F176A4" w:rsidRDefault="002A40C8" w:rsidP="002A40C8">
      <w:pPr>
        <w:pStyle w:val="Normln-clanek"/>
      </w:pPr>
    </w:p>
    <w:p w14:paraId="5D32A0C0" w14:textId="77777777" w:rsidR="002A40C8" w:rsidRDefault="002A40C8" w:rsidP="002A40C8">
      <w:pPr>
        <w:pStyle w:val="Normln-nadpis"/>
      </w:pPr>
      <w:bookmarkStart w:id="405" w:name="_Toc84574978"/>
      <w:bookmarkStart w:id="406" w:name="_Toc209018247"/>
      <w:r>
        <w:t>Vzor č. 6: evidence příjmu a výdeje nosičů informací</w:t>
      </w:r>
      <w:bookmarkEnd w:id="405"/>
      <w:bookmarkEnd w:id="406"/>
    </w:p>
    <w:p w14:paraId="7A4DDA1C" w14:textId="77777777" w:rsidR="002A40C8" w:rsidRPr="006A2291" w:rsidRDefault="002A40C8" w:rsidP="002A40C8"/>
    <w:p w14:paraId="17B567C0" w14:textId="77777777" w:rsidR="002A40C8" w:rsidRDefault="002A40C8" w:rsidP="002A40C8"/>
    <w:p w14:paraId="2559E2BB" w14:textId="77777777" w:rsidR="002A40C8" w:rsidRDefault="002A40C8" w:rsidP="002A40C8"/>
    <w:p w14:paraId="045BD955" w14:textId="77777777" w:rsidR="002A40C8" w:rsidRDefault="002A40C8" w:rsidP="002A40C8"/>
    <w:p w14:paraId="52AD4A99" w14:textId="77777777" w:rsidR="002A40C8" w:rsidRDefault="002A40C8" w:rsidP="002A40C8">
      <w:pPr>
        <w:pStyle w:val="Normln-nadpis18"/>
      </w:pPr>
      <w:r w:rsidRPr="00996892">
        <w:t>Kniha manipulace</w:t>
      </w:r>
      <w:r>
        <w:t xml:space="preserve"> s nosiči utajovaných informací</w:t>
      </w:r>
      <w:r>
        <w:br/>
      </w:r>
      <w:r w:rsidRPr="00996892">
        <w:t>nebo s přenosným počítačem</w:t>
      </w:r>
    </w:p>
    <w:p w14:paraId="5D13BCAD" w14:textId="77777777" w:rsidR="002A40C8" w:rsidRDefault="002A40C8" w:rsidP="002A40C8"/>
    <w:p w14:paraId="593A24AB" w14:textId="77777777" w:rsidR="002A40C8" w:rsidRDefault="002A40C8" w:rsidP="002A40C8"/>
    <w:p w14:paraId="269D9C93" w14:textId="77777777" w:rsidR="002A40C8" w:rsidRDefault="002A40C8" w:rsidP="002A40C8"/>
    <w:p w14:paraId="078C6ED3" w14:textId="77777777" w:rsidR="002A40C8" w:rsidRDefault="002A40C8" w:rsidP="002A40C8"/>
    <w:p w14:paraId="318449B4" w14:textId="77777777" w:rsidR="002A40C8" w:rsidRDefault="002A40C8" w:rsidP="002A40C8"/>
    <w:p w14:paraId="3B0C48F2" w14:textId="77777777" w:rsidR="002A40C8" w:rsidRDefault="002A40C8" w:rsidP="002A40C8"/>
    <w:p w14:paraId="61573B7C" w14:textId="77777777" w:rsidR="002A40C8" w:rsidRDefault="002A40C8" w:rsidP="002A40C8"/>
    <w:p w14:paraId="6A920080" w14:textId="77777777" w:rsidR="002A40C8" w:rsidRDefault="002A40C8" w:rsidP="002A40C8"/>
    <w:p w14:paraId="7E2A2362" w14:textId="77777777" w:rsidR="002A40C8" w:rsidRDefault="002A40C8" w:rsidP="002A40C8"/>
    <w:p w14:paraId="319C7498" w14:textId="77777777" w:rsidR="002A40C8" w:rsidRDefault="002A40C8" w:rsidP="002A40C8"/>
    <w:p w14:paraId="5A31A6C9" w14:textId="77777777" w:rsidR="002A40C8" w:rsidRDefault="002A40C8" w:rsidP="002A40C8"/>
    <w:tbl>
      <w:tblPr>
        <w:tblW w:w="0" w:type="auto"/>
        <w:tblInd w:w="2376" w:type="dxa"/>
        <w:tblLook w:val="04A0" w:firstRow="1" w:lastRow="0" w:firstColumn="1" w:lastColumn="0" w:noHBand="0" w:noVBand="1"/>
      </w:tblPr>
      <w:tblGrid>
        <w:gridCol w:w="1418"/>
        <w:gridCol w:w="2268"/>
        <w:gridCol w:w="2268"/>
        <w:gridCol w:w="4916"/>
      </w:tblGrid>
      <w:tr w:rsidR="002A40C8" w14:paraId="67F6D1B0" w14:textId="77777777" w:rsidTr="00DE7430">
        <w:trPr>
          <w:trHeight w:val="567"/>
        </w:trPr>
        <w:tc>
          <w:tcPr>
            <w:tcW w:w="1418" w:type="dxa"/>
            <w:vAlign w:val="center"/>
          </w:tcPr>
          <w:p w14:paraId="3DD8565F" w14:textId="77777777" w:rsidR="002A40C8" w:rsidRDefault="002A40C8" w:rsidP="00DE7430">
            <w:pPr>
              <w:pStyle w:val="Tabulkanadpis"/>
              <w:jc w:val="left"/>
            </w:pPr>
            <w:r>
              <w:t>Počet listů:</w:t>
            </w:r>
          </w:p>
        </w:tc>
        <w:tc>
          <w:tcPr>
            <w:tcW w:w="2268" w:type="dxa"/>
            <w:vAlign w:val="center"/>
          </w:tcPr>
          <w:p w14:paraId="2F763CD3" w14:textId="77777777" w:rsidR="002A40C8" w:rsidRPr="009E67BD" w:rsidRDefault="002A40C8" w:rsidP="00DE7430">
            <w:pPr>
              <w:pStyle w:val="Tabulkanadpis"/>
              <w:jc w:val="center"/>
              <w:rPr>
                <w:b w:val="0"/>
                <w:i/>
                <w:iCs/>
                <w:color w:val="FF0000"/>
              </w:rPr>
            </w:pPr>
            <w:r w:rsidRPr="009E67BD">
              <w:rPr>
                <w:b w:val="0"/>
                <w:i/>
                <w:iCs/>
                <w:color w:val="00B0F0"/>
              </w:rPr>
              <w:t>10</w:t>
            </w:r>
          </w:p>
        </w:tc>
        <w:tc>
          <w:tcPr>
            <w:tcW w:w="2268" w:type="dxa"/>
            <w:vAlign w:val="center"/>
          </w:tcPr>
          <w:p w14:paraId="66083AF9" w14:textId="77777777" w:rsidR="002A40C8" w:rsidRDefault="002A40C8" w:rsidP="00DE7430">
            <w:pPr>
              <w:pStyle w:val="Tabulkanadpis"/>
              <w:jc w:val="left"/>
            </w:pPr>
          </w:p>
        </w:tc>
        <w:tc>
          <w:tcPr>
            <w:tcW w:w="4916" w:type="dxa"/>
            <w:tcBorders>
              <w:bottom w:val="dotted" w:sz="4" w:space="0" w:color="auto"/>
            </w:tcBorders>
            <w:vAlign w:val="center"/>
          </w:tcPr>
          <w:p w14:paraId="64CB57DE" w14:textId="77777777" w:rsidR="002A40C8" w:rsidRDefault="002A40C8" w:rsidP="00DE7430">
            <w:pPr>
              <w:pStyle w:val="Tabulkanadpis"/>
              <w:jc w:val="left"/>
            </w:pPr>
          </w:p>
        </w:tc>
      </w:tr>
      <w:tr w:rsidR="002A40C8" w14:paraId="796C5CCD" w14:textId="77777777" w:rsidTr="00DE7430">
        <w:trPr>
          <w:trHeight w:val="567"/>
        </w:trPr>
        <w:tc>
          <w:tcPr>
            <w:tcW w:w="1418" w:type="dxa"/>
            <w:vAlign w:val="center"/>
          </w:tcPr>
          <w:p w14:paraId="02D73850" w14:textId="77777777" w:rsidR="002A40C8" w:rsidRDefault="002A40C8" w:rsidP="00DE7430">
            <w:pPr>
              <w:pStyle w:val="Tabulkanadpis"/>
              <w:jc w:val="left"/>
            </w:pPr>
            <w:r>
              <w:t>Vydáno dne:</w:t>
            </w:r>
          </w:p>
        </w:tc>
        <w:tc>
          <w:tcPr>
            <w:tcW w:w="2268" w:type="dxa"/>
            <w:vAlign w:val="center"/>
          </w:tcPr>
          <w:p w14:paraId="159813B5" w14:textId="77777777" w:rsidR="002A40C8" w:rsidRPr="002E085C" w:rsidRDefault="002A40C8" w:rsidP="00DE7430">
            <w:pPr>
              <w:pStyle w:val="Tabulkanadpis"/>
              <w:jc w:val="center"/>
              <w:rPr>
                <w:b w:val="0"/>
                <w:i/>
              </w:rPr>
            </w:pPr>
            <w:r w:rsidRPr="00D07C09">
              <w:rPr>
                <w:b w:val="0"/>
                <w:i/>
                <w:color w:val="00B0F0"/>
              </w:rPr>
              <w:t>datum</w:t>
            </w:r>
          </w:p>
        </w:tc>
        <w:tc>
          <w:tcPr>
            <w:tcW w:w="2268" w:type="dxa"/>
            <w:vAlign w:val="center"/>
          </w:tcPr>
          <w:p w14:paraId="0638B48B" w14:textId="77777777" w:rsidR="002A40C8" w:rsidRDefault="002A40C8" w:rsidP="00DE7430">
            <w:pPr>
              <w:pStyle w:val="Tabulkanadpis"/>
              <w:jc w:val="left"/>
            </w:pPr>
          </w:p>
        </w:tc>
        <w:tc>
          <w:tcPr>
            <w:tcW w:w="4916" w:type="dxa"/>
            <w:tcBorders>
              <w:top w:val="dotted" w:sz="4" w:space="0" w:color="auto"/>
            </w:tcBorders>
            <w:vAlign w:val="center"/>
          </w:tcPr>
          <w:p w14:paraId="4872DBF0" w14:textId="77777777" w:rsidR="002A40C8" w:rsidRPr="00D07C09" w:rsidRDefault="002A40C8" w:rsidP="00DE7430">
            <w:pPr>
              <w:pStyle w:val="Tabulkanadpis"/>
              <w:jc w:val="center"/>
              <w:rPr>
                <w:b w:val="0"/>
                <w:i/>
                <w:color w:val="00B0F0"/>
              </w:rPr>
            </w:pPr>
            <w:r w:rsidRPr="00D07C09">
              <w:rPr>
                <w:b w:val="0"/>
                <w:i/>
                <w:color w:val="00B0F0"/>
              </w:rPr>
              <w:t>titul jméno a příjmení</w:t>
            </w:r>
          </w:p>
        </w:tc>
      </w:tr>
      <w:tr w:rsidR="002A40C8" w14:paraId="5A13C296" w14:textId="77777777" w:rsidTr="00DE7430">
        <w:trPr>
          <w:trHeight w:val="567"/>
        </w:trPr>
        <w:tc>
          <w:tcPr>
            <w:tcW w:w="1418" w:type="dxa"/>
            <w:vAlign w:val="center"/>
          </w:tcPr>
          <w:p w14:paraId="4D3123C6" w14:textId="77777777" w:rsidR="002A40C8" w:rsidRDefault="002A40C8" w:rsidP="00DE7430">
            <w:pPr>
              <w:pStyle w:val="Tabulkanadpis"/>
              <w:jc w:val="left"/>
            </w:pPr>
          </w:p>
        </w:tc>
        <w:tc>
          <w:tcPr>
            <w:tcW w:w="4536" w:type="dxa"/>
            <w:gridSpan w:val="2"/>
            <w:vAlign w:val="center"/>
          </w:tcPr>
          <w:p w14:paraId="71365425" w14:textId="77777777" w:rsidR="002A40C8" w:rsidRDefault="002A40C8" w:rsidP="00DE7430">
            <w:pPr>
              <w:pStyle w:val="Tabulkanadpis"/>
              <w:jc w:val="left"/>
            </w:pPr>
          </w:p>
        </w:tc>
        <w:tc>
          <w:tcPr>
            <w:tcW w:w="4916" w:type="dxa"/>
            <w:vAlign w:val="center"/>
          </w:tcPr>
          <w:p w14:paraId="4C46FAE3" w14:textId="77777777" w:rsidR="002A40C8" w:rsidRPr="00D07C09" w:rsidRDefault="002A40C8" w:rsidP="00DE7430">
            <w:pPr>
              <w:pStyle w:val="Tabulkanadpis"/>
              <w:jc w:val="center"/>
              <w:rPr>
                <w:b w:val="0"/>
                <w:i/>
                <w:color w:val="00B0F0"/>
              </w:rPr>
            </w:pPr>
            <w:r w:rsidRPr="00D07C09">
              <w:rPr>
                <w:b w:val="0"/>
                <w:i/>
                <w:color w:val="00B0F0"/>
              </w:rPr>
              <w:t>odpovědná osoba / bezpečnostní ředitel</w:t>
            </w:r>
          </w:p>
        </w:tc>
      </w:tr>
    </w:tbl>
    <w:p w14:paraId="431CD274" w14:textId="77777777" w:rsidR="002A40C8" w:rsidRDefault="002A40C8" w:rsidP="002A40C8">
      <w:pPr>
        <w:jc w:val="center"/>
      </w:pP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134"/>
        <w:gridCol w:w="694"/>
        <w:gridCol w:w="849"/>
        <w:gridCol w:w="2260"/>
        <w:gridCol w:w="678"/>
        <w:gridCol w:w="849"/>
        <w:gridCol w:w="2260"/>
        <w:gridCol w:w="678"/>
        <w:gridCol w:w="2822"/>
      </w:tblGrid>
      <w:tr w:rsidR="002A40C8" w:rsidRPr="002015C8" w14:paraId="4C5185D4" w14:textId="77777777" w:rsidTr="00DE7430">
        <w:trPr>
          <w:trHeight w:val="356"/>
          <w:tblHeader/>
        </w:trPr>
        <w:tc>
          <w:tcPr>
            <w:tcW w:w="534" w:type="dxa"/>
            <w:vMerge w:val="restart"/>
            <w:tcBorders>
              <w:top w:val="double" w:sz="6" w:space="0" w:color="auto"/>
              <w:left w:val="double" w:sz="6" w:space="0" w:color="auto"/>
              <w:bottom w:val="double" w:sz="6" w:space="0" w:color="auto"/>
              <w:right w:val="single" w:sz="12" w:space="0" w:color="auto"/>
            </w:tcBorders>
            <w:vAlign w:val="center"/>
          </w:tcPr>
          <w:p w14:paraId="43C27D70" w14:textId="77777777" w:rsidR="002A40C8" w:rsidRPr="0082150B" w:rsidRDefault="002A40C8" w:rsidP="00DE7430">
            <w:pPr>
              <w:autoSpaceDE w:val="0"/>
              <w:autoSpaceDN w:val="0"/>
              <w:jc w:val="center"/>
              <w:rPr>
                <w:rFonts w:ascii="Arial Narrow" w:hAnsi="Arial Narrow"/>
                <w:b/>
                <w:sz w:val="16"/>
                <w:szCs w:val="16"/>
              </w:rPr>
            </w:pPr>
            <w:r>
              <w:rPr>
                <w:rFonts w:ascii="Arial Narrow" w:hAnsi="Arial Narrow"/>
                <w:b/>
                <w:sz w:val="16"/>
                <w:szCs w:val="16"/>
              </w:rPr>
              <w:t>p</w:t>
            </w:r>
            <w:r w:rsidRPr="002015C8">
              <w:rPr>
                <w:rFonts w:ascii="Arial Narrow" w:hAnsi="Arial Narrow"/>
                <w:b/>
                <w:sz w:val="16"/>
                <w:szCs w:val="16"/>
              </w:rPr>
              <w:t>. č.</w:t>
            </w:r>
          </w:p>
        </w:tc>
        <w:tc>
          <w:tcPr>
            <w:tcW w:w="3118" w:type="dxa"/>
            <w:vMerge w:val="restart"/>
            <w:tcBorders>
              <w:top w:val="double" w:sz="6" w:space="0" w:color="auto"/>
              <w:left w:val="single" w:sz="12" w:space="0" w:color="auto"/>
              <w:bottom w:val="single" w:sz="12" w:space="0" w:color="auto"/>
              <w:right w:val="single" w:sz="12" w:space="0" w:color="auto"/>
            </w:tcBorders>
            <w:vAlign w:val="center"/>
          </w:tcPr>
          <w:p w14:paraId="17530E9A" w14:textId="77777777" w:rsidR="002A40C8" w:rsidRPr="002015C8" w:rsidRDefault="002A40C8" w:rsidP="00DE7430">
            <w:pPr>
              <w:jc w:val="center"/>
              <w:rPr>
                <w:b/>
                <w:sz w:val="16"/>
                <w:szCs w:val="16"/>
              </w:rPr>
            </w:pPr>
            <w:r>
              <w:rPr>
                <w:rFonts w:ascii="Arial Narrow" w:hAnsi="Arial Narrow"/>
                <w:b/>
                <w:sz w:val="16"/>
                <w:szCs w:val="16"/>
              </w:rPr>
              <w:t>Typ nosiče informací / přenosného PC</w:t>
            </w:r>
          </w:p>
        </w:tc>
        <w:tc>
          <w:tcPr>
            <w:tcW w:w="1134" w:type="dxa"/>
            <w:vMerge w:val="restart"/>
            <w:tcBorders>
              <w:top w:val="double" w:sz="6" w:space="0" w:color="auto"/>
              <w:left w:val="single" w:sz="12" w:space="0" w:color="auto"/>
              <w:bottom w:val="double" w:sz="6" w:space="0" w:color="auto"/>
              <w:right w:val="single" w:sz="12" w:space="0" w:color="auto"/>
            </w:tcBorders>
            <w:vAlign w:val="center"/>
          </w:tcPr>
          <w:p w14:paraId="6863E669" w14:textId="77777777" w:rsidR="002A40C8" w:rsidRDefault="002A40C8" w:rsidP="00DE7430">
            <w:pPr>
              <w:autoSpaceDE w:val="0"/>
              <w:autoSpaceDN w:val="0"/>
              <w:jc w:val="center"/>
              <w:rPr>
                <w:rFonts w:ascii="Arial Narrow" w:hAnsi="Arial Narrow"/>
                <w:b/>
                <w:sz w:val="16"/>
                <w:szCs w:val="16"/>
              </w:rPr>
            </w:pPr>
            <w:r>
              <w:rPr>
                <w:rFonts w:ascii="Arial Narrow" w:hAnsi="Arial Narrow"/>
                <w:b/>
                <w:sz w:val="16"/>
                <w:szCs w:val="16"/>
              </w:rPr>
              <w:t>evid.</w:t>
            </w:r>
          </w:p>
          <w:p w14:paraId="5B8B3A63" w14:textId="77777777" w:rsidR="002A40C8" w:rsidRPr="002015C8" w:rsidRDefault="002A40C8" w:rsidP="00DE7430">
            <w:pPr>
              <w:autoSpaceDE w:val="0"/>
              <w:autoSpaceDN w:val="0"/>
              <w:jc w:val="center"/>
              <w:rPr>
                <w:b/>
                <w:sz w:val="16"/>
                <w:szCs w:val="16"/>
              </w:rPr>
            </w:pPr>
            <w:r>
              <w:rPr>
                <w:rFonts w:ascii="Arial Narrow" w:hAnsi="Arial Narrow"/>
                <w:b/>
                <w:sz w:val="16"/>
                <w:szCs w:val="16"/>
              </w:rPr>
              <w:t>označení</w:t>
            </w:r>
          </w:p>
        </w:tc>
        <w:tc>
          <w:tcPr>
            <w:tcW w:w="694" w:type="dxa"/>
            <w:vMerge w:val="restart"/>
            <w:tcBorders>
              <w:top w:val="double" w:sz="6" w:space="0" w:color="auto"/>
              <w:left w:val="single" w:sz="12" w:space="0" w:color="auto"/>
              <w:bottom w:val="double" w:sz="6" w:space="0" w:color="auto"/>
              <w:right w:val="single" w:sz="12" w:space="0" w:color="auto"/>
            </w:tcBorders>
            <w:vAlign w:val="center"/>
          </w:tcPr>
          <w:p w14:paraId="074BC58E" w14:textId="77777777" w:rsidR="002A40C8" w:rsidRPr="002015C8" w:rsidRDefault="002A40C8" w:rsidP="00DE7430">
            <w:pPr>
              <w:autoSpaceDE w:val="0"/>
              <w:autoSpaceDN w:val="0"/>
              <w:jc w:val="center"/>
              <w:rPr>
                <w:b/>
                <w:sz w:val="16"/>
                <w:szCs w:val="16"/>
              </w:rPr>
            </w:pPr>
            <w:r>
              <w:rPr>
                <w:rFonts w:ascii="Arial Narrow" w:hAnsi="Arial Narrow"/>
                <w:b/>
                <w:sz w:val="16"/>
                <w:szCs w:val="16"/>
              </w:rPr>
              <w:t>stupeň utajení</w:t>
            </w:r>
          </w:p>
        </w:tc>
        <w:tc>
          <w:tcPr>
            <w:tcW w:w="3787" w:type="dxa"/>
            <w:gridSpan w:val="3"/>
            <w:tcBorders>
              <w:top w:val="double" w:sz="6" w:space="0" w:color="auto"/>
              <w:left w:val="single" w:sz="12" w:space="0" w:color="auto"/>
              <w:bottom w:val="single" w:sz="12" w:space="0" w:color="auto"/>
              <w:right w:val="single" w:sz="12" w:space="0" w:color="auto"/>
            </w:tcBorders>
            <w:vAlign w:val="center"/>
          </w:tcPr>
          <w:p w14:paraId="00E6870C" w14:textId="77777777" w:rsidR="002A40C8" w:rsidRPr="002015C8" w:rsidRDefault="002A40C8" w:rsidP="00DE7430">
            <w:pPr>
              <w:autoSpaceDE w:val="0"/>
              <w:autoSpaceDN w:val="0"/>
              <w:jc w:val="center"/>
              <w:rPr>
                <w:b/>
                <w:sz w:val="16"/>
                <w:szCs w:val="16"/>
              </w:rPr>
            </w:pPr>
            <w:r w:rsidRPr="002015C8">
              <w:rPr>
                <w:b/>
                <w:sz w:val="16"/>
                <w:szCs w:val="16"/>
              </w:rPr>
              <w:t>vydáno</w:t>
            </w:r>
          </w:p>
        </w:tc>
        <w:tc>
          <w:tcPr>
            <w:tcW w:w="3787" w:type="dxa"/>
            <w:gridSpan w:val="3"/>
            <w:tcBorders>
              <w:top w:val="double" w:sz="6" w:space="0" w:color="auto"/>
              <w:left w:val="single" w:sz="12" w:space="0" w:color="auto"/>
              <w:bottom w:val="single" w:sz="12" w:space="0" w:color="auto"/>
              <w:right w:val="single" w:sz="12" w:space="0" w:color="auto"/>
            </w:tcBorders>
            <w:vAlign w:val="center"/>
          </w:tcPr>
          <w:p w14:paraId="26D77C27" w14:textId="77777777" w:rsidR="002A40C8" w:rsidRPr="002015C8" w:rsidRDefault="002A40C8" w:rsidP="00DE7430">
            <w:pPr>
              <w:autoSpaceDE w:val="0"/>
              <w:autoSpaceDN w:val="0"/>
              <w:jc w:val="center"/>
              <w:rPr>
                <w:b/>
                <w:sz w:val="16"/>
                <w:szCs w:val="16"/>
              </w:rPr>
            </w:pPr>
            <w:r w:rsidRPr="002015C8">
              <w:rPr>
                <w:b/>
                <w:sz w:val="16"/>
                <w:szCs w:val="16"/>
              </w:rPr>
              <w:t>vráceno</w:t>
            </w:r>
          </w:p>
        </w:tc>
        <w:tc>
          <w:tcPr>
            <w:tcW w:w="2822" w:type="dxa"/>
            <w:vMerge w:val="restart"/>
            <w:tcBorders>
              <w:top w:val="double" w:sz="6" w:space="0" w:color="auto"/>
              <w:left w:val="single" w:sz="12" w:space="0" w:color="auto"/>
              <w:bottom w:val="single" w:sz="12" w:space="0" w:color="auto"/>
              <w:right w:val="double" w:sz="6" w:space="0" w:color="auto"/>
            </w:tcBorders>
            <w:vAlign w:val="center"/>
          </w:tcPr>
          <w:p w14:paraId="33C29EC4" w14:textId="77777777" w:rsidR="002A40C8" w:rsidRPr="00CE37A0" w:rsidRDefault="002A40C8" w:rsidP="00DE7430">
            <w:pPr>
              <w:autoSpaceDE w:val="0"/>
              <w:autoSpaceDN w:val="0"/>
              <w:jc w:val="center"/>
              <w:rPr>
                <w:rFonts w:ascii="Arial Narrow" w:hAnsi="Arial Narrow"/>
                <w:b/>
                <w:sz w:val="16"/>
                <w:szCs w:val="16"/>
              </w:rPr>
            </w:pPr>
            <w:r>
              <w:rPr>
                <w:rFonts w:ascii="Arial Narrow" w:hAnsi="Arial Narrow"/>
                <w:b/>
                <w:sz w:val="16"/>
                <w:szCs w:val="16"/>
              </w:rPr>
              <w:t xml:space="preserve">jiné </w:t>
            </w:r>
            <w:r w:rsidRPr="002015C8">
              <w:rPr>
                <w:rFonts w:ascii="Arial Narrow" w:hAnsi="Arial Narrow"/>
                <w:b/>
                <w:sz w:val="16"/>
                <w:szCs w:val="16"/>
              </w:rPr>
              <w:t>záznam</w:t>
            </w:r>
            <w:r>
              <w:rPr>
                <w:rFonts w:ascii="Arial Narrow" w:hAnsi="Arial Narrow"/>
                <w:b/>
                <w:sz w:val="16"/>
                <w:szCs w:val="16"/>
              </w:rPr>
              <w:t>y</w:t>
            </w:r>
          </w:p>
        </w:tc>
      </w:tr>
      <w:tr w:rsidR="002A40C8" w:rsidRPr="002015C8" w14:paraId="5422D9E2" w14:textId="77777777" w:rsidTr="00DE7430">
        <w:trPr>
          <w:trHeight w:val="356"/>
          <w:tblHeader/>
        </w:trPr>
        <w:tc>
          <w:tcPr>
            <w:tcW w:w="534" w:type="dxa"/>
            <w:vMerge/>
            <w:tcBorders>
              <w:top w:val="single" w:sz="12" w:space="0" w:color="auto"/>
              <w:left w:val="double" w:sz="6" w:space="0" w:color="auto"/>
              <w:bottom w:val="double" w:sz="6" w:space="0" w:color="auto"/>
              <w:right w:val="single" w:sz="12" w:space="0" w:color="auto"/>
            </w:tcBorders>
            <w:vAlign w:val="center"/>
          </w:tcPr>
          <w:p w14:paraId="6E87F62F" w14:textId="77777777" w:rsidR="002A40C8" w:rsidRPr="002015C8" w:rsidRDefault="002A40C8" w:rsidP="00DE7430">
            <w:pPr>
              <w:autoSpaceDE w:val="0"/>
              <w:autoSpaceDN w:val="0"/>
              <w:jc w:val="center"/>
              <w:rPr>
                <w:b/>
                <w:sz w:val="16"/>
                <w:szCs w:val="16"/>
              </w:rPr>
            </w:pPr>
          </w:p>
        </w:tc>
        <w:tc>
          <w:tcPr>
            <w:tcW w:w="3118" w:type="dxa"/>
            <w:vMerge/>
            <w:tcBorders>
              <w:top w:val="single" w:sz="12" w:space="0" w:color="auto"/>
              <w:left w:val="single" w:sz="12" w:space="0" w:color="auto"/>
              <w:bottom w:val="double" w:sz="6" w:space="0" w:color="auto"/>
              <w:right w:val="single" w:sz="12" w:space="0" w:color="auto"/>
            </w:tcBorders>
            <w:vAlign w:val="center"/>
          </w:tcPr>
          <w:p w14:paraId="70FC5B43" w14:textId="77777777" w:rsidR="002A40C8" w:rsidRPr="002015C8" w:rsidRDefault="002A40C8" w:rsidP="00DE7430">
            <w:pPr>
              <w:autoSpaceDE w:val="0"/>
              <w:autoSpaceDN w:val="0"/>
              <w:jc w:val="center"/>
              <w:rPr>
                <w:b/>
                <w:sz w:val="16"/>
                <w:szCs w:val="16"/>
              </w:rPr>
            </w:pPr>
          </w:p>
        </w:tc>
        <w:tc>
          <w:tcPr>
            <w:tcW w:w="1134" w:type="dxa"/>
            <w:vMerge/>
            <w:tcBorders>
              <w:top w:val="single" w:sz="12" w:space="0" w:color="auto"/>
              <w:left w:val="single" w:sz="12" w:space="0" w:color="auto"/>
              <w:bottom w:val="double" w:sz="6" w:space="0" w:color="auto"/>
              <w:right w:val="single" w:sz="12" w:space="0" w:color="auto"/>
            </w:tcBorders>
            <w:vAlign w:val="center"/>
          </w:tcPr>
          <w:p w14:paraId="1C4612A7" w14:textId="77777777" w:rsidR="002A40C8" w:rsidRPr="002015C8" w:rsidRDefault="002A40C8" w:rsidP="00DE7430">
            <w:pPr>
              <w:autoSpaceDE w:val="0"/>
              <w:autoSpaceDN w:val="0"/>
              <w:jc w:val="center"/>
              <w:rPr>
                <w:b/>
                <w:sz w:val="16"/>
                <w:szCs w:val="16"/>
              </w:rPr>
            </w:pPr>
          </w:p>
        </w:tc>
        <w:tc>
          <w:tcPr>
            <w:tcW w:w="694" w:type="dxa"/>
            <w:vMerge/>
            <w:tcBorders>
              <w:top w:val="single" w:sz="12" w:space="0" w:color="auto"/>
              <w:left w:val="single" w:sz="12" w:space="0" w:color="auto"/>
              <w:bottom w:val="double" w:sz="6" w:space="0" w:color="auto"/>
              <w:right w:val="single" w:sz="12" w:space="0" w:color="auto"/>
            </w:tcBorders>
            <w:vAlign w:val="center"/>
          </w:tcPr>
          <w:p w14:paraId="47464724" w14:textId="77777777" w:rsidR="002A40C8" w:rsidRPr="002015C8" w:rsidRDefault="002A40C8" w:rsidP="00DE7430">
            <w:pPr>
              <w:autoSpaceDE w:val="0"/>
              <w:autoSpaceDN w:val="0"/>
              <w:jc w:val="center"/>
              <w:rPr>
                <w:b/>
                <w:sz w:val="16"/>
                <w:szCs w:val="16"/>
              </w:rPr>
            </w:pPr>
          </w:p>
        </w:tc>
        <w:tc>
          <w:tcPr>
            <w:tcW w:w="849" w:type="dxa"/>
            <w:tcBorders>
              <w:top w:val="single" w:sz="12" w:space="0" w:color="auto"/>
              <w:left w:val="single" w:sz="12" w:space="0" w:color="auto"/>
              <w:bottom w:val="double" w:sz="6" w:space="0" w:color="auto"/>
              <w:right w:val="single" w:sz="12" w:space="0" w:color="auto"/>
            </w:tcBorders>
            <w:vAlign w:val="center"/>
          </w:tcPr>
          <w:p w14:paraId="6E240BF0"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datum</w:t>
            </w:r>
          </w:p>
        </w:tc>
        <w:tc>
          <w:tcPr>
            <w:tcW w:w="2260" w:type="dxa"/>
            <w:tcBorders>
              <w:top w:val="single" w:sz="12" w:space="0" w:color="auto"/>
              <w:left w:val="single" w:sz="12" w:space="0" w:color="auto"/>
              <w:bottom w:val="double" w:sz="6" w:space="0" w:color="auto"/>
              <w:right w:val="single" w:sz="12" w:space="0" w:color="auto"/>
            </w:tcBorders>
            <w:vAlign w:val="center"/>
          </w:tcPr>
          <w:p w14:paraId="77EAEA8C"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jméno, příjmení</w:t>
            </w:r>
          </w:p>
        </w:tc>
        <w:tc>
          <w:tcPr>
            <w:tcW w:w="678" w:type="dxa"/>
            <w:tcBorders>
              <w:top w:val="single" w:sz="12" w:space="0" w:color="auto"/>
              <w:left w:val="single" w:sz="12" w:space="0" w:color="auto"/>
              <w:bottom w:val="double" w:sz="6" w:space="0" w:color="auto"/>
              <w:right w:val="single" w:sz="12" w:space="0" w:color="auto"/>
            </w:tcBorders>
            <w:vAlign w:val="center"/>
          </w:tcPr>
          <w:p w14:paraId="0A350083"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podpis</w:t>
            </w:r>
          </w:p>
        </w:tc>
        <w:tc>
          <w:tcPr>
            <w:tcW w:w="849" w:type="dxa"/>
            <w:tcBorders>
              <w:top w:val="single" w:sz="12" w:space="0" w:color="auto"/>
              <w:left w:val="single" w:sz="12" w:space="0" w:color="auto"/>
              <w:bottom w:val="double" w:sz="6" w:space="0" w:color="auto"/>
              <w:right w:val="single" w:sz="12" w:space="0" w:color="auto"/>
            </w:tcBorders>
            <w:vAlign w:val="center"/>
          </w:tcPr>
          <w:p w14:paraId="2E615A9D"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datum</w:t>
            </w:r>
          </w:p>
        </w:tc>
        <w:tc>
          <w:tcPr>
            <w:tcW w:w="2260" w:type="dxa"/>
            <w:tcBorders>
              <w:top w:val="single" w:sz="12" w:space="0" w:color="auto"/>
              <w:left w:val="single" w:sz="12" w:space="0" w:color="auto"/>
              <w:bottom w:val="double" w:sz="6" w:space="0" w:color="auto"/>
              <w:right w:val="single" w:sz="12" w:space="0" w:color="auto"/>
            </w:tcBorders>
            <w:vAlign w:val="center"/>
          </w:tcPr>
          <w:p w14:paraId="67DDF547"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jméno, příjmení</w:t>
            </w:r>
          </w:p>
        </w:tc>
        <w:tc>
          <w:tcPr>
            <w:tcW w:w="678" w:type="dxa"/>
            <w:tcBorders>
              <w:top w:val="single" w:sz="12" w:space="0" w:color="auto"/>
              <w:left w:val="single" w:sz="12" w:space="0" w:color="auto"/>
              <w:bottom w:val="double" w:sz="6" w:space="0" w:color="auto"/>
              <w:right w:val="single" w:sz="12" w:space="0" w:color="auto"/>
            </w:tcBorders>
            <w:vAlign w:val="center"/>
          </w:tcPr>
          <w:p w14:paraId="49178021" w14:textId="77777777" w:rsidR="002A40C8" w:rsidRPr="002015C8" w:rsidRDefault="002A40C8" w:rsidP="00DE7430">
            <w:pPr>
              <w:autoSpaceDE w:val="0"/>
              <w:autoSpaceDN w:val="0"/>
              <w:jc w:val="center"/>
              <w:rPr>
                <w:b/>
                <w:sz w:val="16"/>
                <w:szCs w:val="16"/>
              </w:rPr>
            </w:pPr>
            <w:r w:rsidRPr="002015C8">
              <w:rPr>
                <w:rFonts w:ascii="Arial Narrow" w:hAnsi="Arial Narrow"/>
                <w:b/>
                <w:sz w:val="16"/>
                <w:szCs w:val="16"/>
              </w:rPr>
              <w:t>podpis</w:t>
            </w:r>
          </w:p>
        </w:tc>
        <w:tc>
          <w:tcPr>
            <w:tcW w:w="2822" w:type="dxa"/>
            <w:vMerge/>
            <w:tcBorders>
              <w:top w:val="single" w:sz="12" w:space="0" w:color="auto"/>
              <w:left w:val="single" w:sz="12" w:space="0" w:color="auto"/>
              <w:bottom w:val="double" w:sz="6" w:space="0" w:color="auto"/>
              <w:right w:val="double" w:sz="6" w:space="0" w:color="auto"/>
            </w:tcBorders>
            <w:vAlign w:val="center"/>
          </w:tcPr>
          <w:p w14:paraId="259B5BF0" w14:textId="77777777" w:rsidR="002A40C8" w:rsidRPr="002015C8" w:rsidRDefault="002A40C8" w:rsidP="00DE7430">
            <w:pPr>
              <w:autoSpaceDE w:val="0"/>
              <w:autoSpaceDN w:val="0"/>
              <w:jc w:val="center"/>
              <w:rPr>
                <w:b/>
                <w:sz w:val="16"/>
                <w:szCs w:val="16"/>
              </w:rPr>
            </w:pPr>
          </w:p>
        </w:tc>
      </w:tr>
      <w:tr w:rsidR="002A40C8" w:rsidRPr="002015C8" w14:paraId="740ECCE1" w14:textId="77777777" w:rsidTr="00DE7430">
        <w:trPr>
          <w:trHeight w:hRule="exact" w:val="794"/>
        </w:trPr>
        <w:tc>
          <w:tcPr>
            <w:tcW w:w="534" w:type="dxa"/>
            <w:tcBorders>
              <w:top w:val="double" w:sz="6" w:space="0" w:color="auto"/>
              <w:left w:val="double" w:sz="6" w:space="0" w:color="auto"/>
              <w:bottom w:val="single" w:sz="12" w:space="0" w:color="auto"/>
              <w:right w:val="single" w:sz="12" w:space="0" w:color="auto"/>
            </w:tcBorders>
            <w:vAlign w:val="center"/>
          </w:tcPr>
          <w:p w14:paraId="580D88D2"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1</w:t>
            </w:r>
          </w:p>
        </w:tc>
        <w:tc>
          <w:tcPr>
            <w:tcW w:w="3118" w:type="dxa"/>
            <w:tcBorders>
              <w:top w:val="double" w:sz="6" w:space="0" w:color="auto"/>
              <w:left w:val="single" w:sz="12" w:space="0" w:color="auto"/>
              <w:bottom w:val="single" w:sz="12" w:space="0" w:color="auto"/>
              <w:right w:val="single" w:sz="12" w:space="0" w:color="auto"/>
            </w:tcBorders>
            <w:vAlign w:val="center"/>
          </w:tcPr>
          <w:p w14:paraId="1A46B257"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USB flash disk</w:t>
            </w:r>
          </w:p>
        </w:tc>
        <w:tc>
          <w:tcPr>
            <w:tcW w:w="1134" w:type="dxa"/>
            <w:tcBorders>
              <w:top w:val="double" w:sz="6" w:space="0" w:color="auto"/>
              <w:left w:val="single" w:sz="12" w:space="0" w:color="auto"/>
              <w:bottom w:val="single" w:sz="12" w:space="0" w:color="auto"/>
              <w:right w:val="single" w:sz="12" w:space="0" w:color="auto"/>
            </w:tcBorders>
            <w:vAlign w:val="center"/>
          </w:tcPr>
          <w:p w14:paraId="2534631D" w14:textId="77777777" w:rsidR="002A40C8" w:rsidRPr="006814FE" w:rsidRDefault="002A40C8" w:rsidP="00DE7430">
            <w:pPr>
              <w:autoSpaceDE w:val="0"/>
              <w:autoSpaceDN w:val="0"/>
              <w:jc w:val="center"/>
              <w:rPr>
                <w:i/>
                <w:iCs/>
                <w:color w:val="00B0F0"/>
                <w:sz w:val="20"/>
                <w:szCs w:val="20"/>
              </w:rPr>
            </w:pPr>
            <w:r>
              <w:rPr>
                <w:i/>
                <w:iCs/>
                <w:color w:val="00B0F0"/>
                <w:sz w:val="20"/>
                <w:szCs w:val="20"/>
              </w:rPr>
              <w:t>V/</w:t>
            </w:r>
            <w:r w:rsidRPr="006814FE">
              <w:rPr>
                <w:i/>
                <w:iCs/>
                <w:color w:val="00B0F0"/>
                <w:sz w:val="20"/>
                <w:szCs w:val="20"/>
              </w:rPr>
              <w:t>1/2021-</w:t>
            </w:r>
            <w:r>
              <w:rPr>
                <w:i/>
                <w:iCs/>
                <w:color w:val="00B0F0"/>
                <w:sz w:val="20"/>
                <w:szCs w:val="20"/>
              </w:rPr>
              <w:t>T</w:t>
            </w:r>
            <w:r w:rsidRPr="006814FE">
              <w:rPr>
                <w:i/>
                <w:iCs/>
                <w:color w:val="00B0F0"/>
                <w:sz w:val="20"/>
                <w:szCs w:val="20"/>
              </w:rPr>
              <w:t>V</w:t>
            </w:r>
            <w:r>
              <w:rPr>
                <w:i/>
                <w:iCs/>
                <w:color w:val="00B0F0"/>
                <w:sz w:val="20"/>
                <w:szCs w:val="20"/>
              </w:rPr>
              <w:t>A</w:t>
            </w:r>
          </w:p>
        </w:tc>
        <w:tc>
          <w:tcPr>
            <w:tcW w:w="694" w:type="dxa"/>
            <w:tcBorders>
              <w:top w:val="double" w:sz="6" w:space="0" w:color="auto"/>
              <w:left w:val="single" w:sz="12" w:space="0" w:color="auto"/>
              <w:bottom w:val="single" w:sz="12" w:space="0" w:color="auto"/>
              <w:right w:val="single" w:sz="12" w:space="0" w:color="auto"/>
            </w:tcBorders>
            <w:vAlign w:val="center"/>
          </w:tcPr>
          <w:p w14:paraId="65CB0927"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V</w:t>
            </w:r>
          </w:p>
        </w:tc>
        <w:tc>
          <w:tcPr>
            <w:tcW w:w="849" w:type="dxa"/>
            <w:tcBorders>
              <w:top w:val="double" w:sz="6" w:space="0" w:color="auto"/>
              <w:left w:val="single" w:sz="12" w:space="0" w:color="auto"/>
              <w:bottom w:val="single" w:sz="12" w:space="0" w:color="auto"/>
              <w:right w:val="single" w:sz="12" w:space="0" w:color="auto"/>
            </w:tcBorders>
            <w:vAlign w:val="center"/>
          </w:tcPr>
          <w:p w14:paraId="392B1128"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2.5.</w:t>
            </w:r>
            <w:r w:rsidRPr="006814FE">
              <w:rPr>
                <w:i/>
                <w:iCs/>
                <w:color w:val="00B0F0"/>
                <w:sz w:val="20"/>
                <w:szCs w:val="20"/>
              </w:rPr>
              <w:br/>
              <w:t>2021</w:t>
            </w:r>
          </w:p>
        </w:tc>
        <w:tc>
          <w:tcPr>
            <w:tcW w:w="2260" w:type="dxa"/>
            <w:tcBorders>
              <w:top w:val="double" w:sz="6" w:space="0" w:color="auto"/>
              <w:left w:val="single" w:sz="12" w:space="0" w:color="auto"/>
              <w:bottom w:val="single" w:sz="12" w:space="0" w:color="auto"/>
              <w:right w:val="single" w:sz="12" w:space="0" w:color="auto"/>
            </w:tcBorders>
            <w:vAlign w:val="center"/>
          </w:tcPr>
          <w:p w14:paraId="443E0C44"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Jan Novák</w:t>
            </w:r>
          </w:p>
        </w:tc>
        <w:tc>
          <w:tcPr>
            <w:tcW w:w="678" w:type="dxa"/>
            <w:tcBorders>
              <w:top w:val="double" w:sz="6" w:space="0" w:color="auto"/>
              <w:left w:val="single" w:sz="12" w:space="0" w:color="auto"/>
              <w:bottom w:val="single" w:sz="12" w:space="0" w:color="auto"/>
              <w:right w:val="single" w:sz="12" w:space="0" w:color="auto"/>
            </w:tcBorders>
            <w:vAlign w:val="center"/>
          </w:tcPr>
          <w:p w14:paraId="1B69534A" w14:textId="77777777" w:rsidR="002A40C8" w:rsidRPr="006814FE" w:rsidRDefault="002A40C8" w:rsidP="00DE7430">
            <w:pPr>
              <w:autoSpaceDE w:val="0"/>
              <w:autoSpaceDN w:val="0"/>
              <w:jc w:val="center"/>
              <w:rPr>
                <w:i/>
                <w:iCs/>
                <w:color w:val="00B0F0"/>
                <w:sz w:val="16"/>
                <w:szCs w:val="16"/>
              </w:rPr>
            </w:pPr>
            <w:r w:rsidRPr="006814FE">
              <w:rPr>
                <w:rFonts w:ascii="Vladimir Script" w:hAnsi="Vladimir Script"/>
                <w:color w:val="00B0F0"/>
                <w:sz w:val="16"/>
                <w:szCs w:val="16"/>
              </w:rPr>
              <w:t>Novák</w:t>
            </w:r>
          </w:p>
        </w:tc>
        <w:tc>
          <w:tcPr>
            <w:tcW w:w="849" w:type="dxa"/>
            <w:tcBorders>
              <w:top w:val="double" w:sz="6" w:space="0" w:color="auto"/>
              <w:left w:val="single" w:sz="12" w:space="0" w:color="auto"/>
              <w:bottom w:val="single" w:sz="12" w:space="0" w:color="auto"/>
              <w:right w:val="single" w:sz="12" w:space="0" w:color="auto"/>
            </w:tcBorders>
            <w:vAlign w:val="center"/>
          </w:tcPr>
          <w:p w14:paraId="32ACF568"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2.5.</w:t>
            </w:r>
            <w:r w:rsidRPr="006814FE">
              <w:rPr>
                <w:i/>
                <w:iCs/>
                <w:color w:val="00B0F0"/>
                <w:sz w:val="20"/>
                <w:szCs w:val="20"/>
              </w:rPr>
              <w:br/>
              <w:t>2021</w:t>
            </w:r>
          </w:p>
        </w:tc>
        <w:tc>
          <w:tcPr>
            <w:tcW w:w="2260" w:type="dxa"/>
            <w:tcBorders>
              <w:top w:val="double" w:sz="6" w:space="0" w:color="auto"/>
              <w:left w:val="single" w:sz="12" w:space="0" w:color="auto"/>
              <w:bottom w:val="single" w:sz="12" w:space="0" w:color="auto"/>
              <w:right w:val="single" w:sz="12" w:space="0" w:color="auto"/>
            </w:tcBorders>
            <w:vAlign w:val="center"/>
          </w:tcPr>
          <w:p w14:paraId="304F611D" w14:textId="77777777" w:rsidR="002A40C8" w:rsidRPr="006814FE" w:rsidRDefault="002A40C8" w:rsidP="00DE7430">
            <w:pPr>
              <w:autoSpaceDE w:val="0"/>
              <w:autoSpaceDN w:val="0"/>
              <w:jc w:val="center"/>
              <w:rPr>
                <w:i/>
                <w:iCs/>
                <w:color w:val="00B0F0"/>
                <w:sz w:val="20"/>
                <w:szCs w:val="20"/>
              </w:rPr>
            </w:pPr>
            <w:r w:rsidRPr="006814FE">
              <w:rPr>
                <w:i/>
                <w:iCs/>
                <w:color w:val="00B0F0"/>
                <w:sz w:val="20"/>
                <w:szCs w:val="20"/>
              </w:rPr>
              <w:t>Petr Správce</w:t>
            </w:r>
          </w:p>
        </w:tc>
        <w:tc>
          <w:tcPr>
            <w:tcW w:w="678" w:type="dxa"/>
            <w:tcBorders>
              <w:top w:val="double" w:sz="6" w:space="0" w:color="auto"/>
              <w:left w:val="single" w:sz="12" w:space="0" w:color="auto"/>
              <w:bottom w:val="single" w:sz="12" w:space="0" w:color="auto"/>
              <w:right w:val="single" w:sz="12" w:space="0" w:color="auto"/>
            </w:tcBorders>
            <w:vAlign w:val="center"/>
          </w:tcPr>
          <w:p w14:paraId="704D5034" w14:textId="77777777" w:rsidR="002A40C8" w:rsidRPr="006814FE" w:rsidRDefault="002A40C8" w:rsidP="00DE7430">
            <w:pPr>
              <w:autoSpaceDE w:val="0"/>
              <w:autoSpaceDN w:val="0"/>
              <w:jc w:val="center"/>
              <w:rPr>
                <w:i/>
                <w:iCs/>
                <w:color w:val="00B0F0"/>
                <w:sz w:val="16"/>
                <w:szCs w:val="16"/>
              </w:rPr>
            </w:pPr>
            <w:r w:rsidRPr="006814FE">
              <w:rPr>
                <w:rFonts w:ascii="Vladimir Script" w:hAnsi="Vladimir Script"/>
                <w:color w:val="00B0F0"/>
                <w:sz w:val="16"/>
                <w:szCs w:val="16"/>
              </w:rPr>
              <w:t>Správce</w:t>
            </w:r>
          </w:p>
        </w:tc>
        <w:tc>
          <w:tcPr>
            <w:tcW w:w="2822" w:type="dxa"/>
            <w:tcBorders>
              <w:top w:val="double" w:sz="6" w:space="0" w:color="auto"/>
              <w:left w:val="single" w:sz="12" w:space="0" w:color="auto"/>
              <w:bottom w:val="single" w:sz="12" w:space="0" w:color="auto"/>
              <w:right w:val="double" w:sz="6" w:space="0" w:color="auto"/>
            </w:tcBorders>
            <w:vAlign w:val="center"/>
          </w:tcPr>
          <w:p w14:paraId="610ABD58" w14:textId="77777777" w:rsidR="002A40C8" w:rsidRPr="006814FE" w:rsidRDefault="002A40C8" w:rsidP="00DE7430">
            <w:pPr>
              <w:autoSpaceDE w:val="0"/>
              <w:autoSpaceDN w:val="0"/>
              <w:jc w:val="center"/>
              <w:rPr>
                <w:i/>
                <w:iCs/>
                <w:color w:val="00B0F0"/>
                <w:sz w:val="20"/>
                <w:szCs w:val="20"/>
              </w:rPr>
            </w:pPr>
          </w:p>
        </w:tc>
      </w:tr>
      <w:tr w:rsidR="002A40C8" w:rsidRPr="002015C8" w14:paraId="29FA355B"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76D6D3DD"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2</w:t>
            </w:r>
          </w:p>
        </w:tc>
        <w:tc>
          <w:tcPr>
            <w:tcW w:w="3118" w:type="dxa"/>
            <w:tcBorders>
              <w:top w:val="single" w:sz="12" w:space="0" w:color="auto"/>
              <w:left w:val="single" w:sz="12" w:space="0" w:color="auto"/>
              <w:bottom w:val="single" w:sz="12" w:space="0" w:color="auto"/>
              <w:right w:val="single" w:sz="12" w:space="0" w:color="auto"/>
            </w:tcBorders>
            <w:vAlign w:val="center"/>
          </w:tcPr>
          <w:p w14:paraId="2A8AB681" w14:textId="77777777" w:rsidR="002A40C8" w:rsidRPr="002015C8" w:rsidRDefault="002A40C8" w:rsidP="00DE7430">
            <w:pPr>
              <w:autoSpaceDE w:val="0"/>
              <w:autoSpaceDN w:val="0"/>
              <w:jc w:val="center"/>
              <w:rPr>
                <w:sz w:val="20"/>
                <w:szCs w:val="20"/>
              </w:rPr>
            </w:pPr>
            <w:r w:rsidRPr="00153277">
              <w:rPr>
                <w:i/>
                <w:iCs/>
                <w:color w:val="00B0F0"/>
              </w:rPr>
              <w:t>NTB Dell Latitude 5511</w:t>
            </w:r>
          </w:p>
        </w:tc>
        <w:tc>
          <w:tcPr>
            <w:tcW w:w="1134" w:type="dxa"/>
            <w:tcBorders>
              <w:top w:val="single" w:sz="12" w:space="0" w:color="auto"/>
              <w:left w:val="single" w:sz="12" w:space="0" w:color="auto"/>
              <w:bottom w:val="single" w:sz="12" w:space="0" w:color="auto"/>
              <w:right w:val="single" w:sz="12" w:space="0" w:color="auto"/>
            </w:tcBorders>
            <w:vAlign w:val="center"/>
          </w:tcPr>
          <w:p w14:paraId="26883806" w14:textId="77777777" w:rsidR="002A40C8" w:rsidRPr="005645CB" w:rsidRDefault="002A40C8" w:rsidP="00DE7430">
            <w:pPr>
              <w:autoSpaceDE w:val="0"/>
              <w:autoSpaceDN w:val="0"/>
              <w:jc w:val="center"/>
              <w:rPr>
                <w:bCs/>
                <w:sz w:val="20"/>
                <w:szCs w:val="20"/>
              </w:rPr>
            </w:pPr>
            <w:r w:rsidRPr="005645CB">
              <w:rPr>
                <w:bCs/>
                <w:i/>
                <w:color w:val="00B0F0"/>
              </w:rPr>
              <w:t>PV-01</w:t>
            </w:r>
          </w:p>
        </w:tc>
        <w:tc>
          <w:tcPr>
            <w:tcW w:w="694" w:type="dxa"/>
            <w:tcBorders>
              <w:top w:val="single" w:sz="12" w:space="0" w:color="auto"/>
              <w:left w:val="single" w:sz="12" w:space="0" w:color="auto"/>
              <w:bottom w:val="single" w:sz="12" w:space="0" w:color="auto"/>
              <w:right w:val="single" w:sz="12" w:space="0" w:color="auto"/>
            </w:tcBorders>
            <w:vAlign w:val="center"/>
          </w:tcPr>
          <w:p w14:paraId="52DA0AC1" w14:textId="77777777" w:rsidR="002A40C8" w:rsidRPr="002015C8" w:rsidRDefault="002A40C8" w:rsidP="00DE7430">
            <w:pPr>
              <w:autoSpaceDE w:val="0"/>
              <w:autoSpaceDN w:val="0"/>
              <w:jc w:val="center"/>
              <w:rPr>
                <w:sz w:val="20"/>
                <w:szCs w:val="20"/>
              </w:rPr>
            </w:pPr>
            <w:r w:rsidRPr="006814FE">
              <w:rPr>
                <w:i/>
                <w:iCs/>
                <w:color w:val="00B0F0"/>
                <w:sz w:val="20"/>
                <w:szCs w:val="20"/>
              </w:rPr>
              <w:t>V</w:t>
            </w:r>
          </w:p>
        </w:tc>
        <w:tc>
          <w:tcPr>
            <w:tcW w:w="849" w:type="dxa"/>
            <w:tcBorders>
              <w:top w:val="single" w:sz="12" w:space="0" w:color="auto"/>
              <w:left w:val="single" w:sz="12" w:space="0" w:color="auto"/>
              <w:bottom w:val="single" w:sz="12" w:space="0" w:color="auto"/>
              <w:right w:val="single" w:sz="12" w:space="0" w:color="auto"/>
            </w:tcBorders>
            <w:vAlign w:val="center"/>
          </w:tcPr>
          <w:p w14:paraId="11DB8062" w14:textId="77777777" w:rsidR="002A40C8" w:rsidRPr="002015C8" w:rsidRDefault="002A40C8" w:rsidP="00DE7430">
            <w:pPr>
              <w:autoSpaceDE w:val="0"/>
              <w:autoSpaceDN w:val="0"/>
              <w:jc w:val="center"/>
              <w:rPr>
                <w:sz w:val="20"/>
                <w:szCs w:val="20"/>
              </w:rPr>
            </w:pPr>
            <w:r w:rsidRPr="006814FE">
              <w:rPr>
                <w:i/>
                <w:iCs/>
                <w:color w:val="00B0F0"/>
                <w:sz w:val="20"/>
                <w:szCs w:val="20"/>
              </w:rPr>
              <w:t>2.5.</w:t>
            </w:r>
            <w:r w:rsidRPr="006814FE">
              <w:rPr>
                <w:i/>
                <w:iCs/>
                <w:color w:val="00B0F0"/>
                <w:sz w:val="20"/>
                <w:szCs w:val="20"/>
              </w:rPr>
              <w:br/>
              <w:t>2021</w:t>
            </w:r>
          </w:p>
        </w:tc>
        <w:tc>
          <w:tcPr>
            <w:tcW w:w="2260" w:type="dxa"/>
            <w:tcBorders>
              <w:top w:val="single" w:sz="12" w:space="0" w:color="auto"/>
              <w:left w:val="single" w:sz="12" w:space="0" w:color="auto"/>
              <w:bottom w:val="single" w:sz="12" w:space="0" w:color="auto"/>
              <w:right w:val="single" w:sz="12" w:space="0" w:color="auto"/>
            </w:tcBorders>
            <w:vAlign w:val="center"/>
          </w:tcPr>
          <w:p w14:paraId="2CD8E327" w14:textId="77777777" w:rsidR="002A40C8" w:rsidRPr="002015C8" w:rsidRDefault="002A40C8" w:rsidP="00DE7430">
            <w:pPr>
              <w:autoSpaceDE w:val="0"/>
              <w:autoSpaceDN w:val="0"/>
              <w:jc w:val="center"/>
              <w:rPr>
                <w:sz w:val="20"/>
                <w:szCs w:val="20"/>
              </w:rPr>
            </w:pPr>
            <w:r w:rsidRPr="006814FE">
              <w:rPr>
                <w:i/>
                <w:iCs/>
                <w:color w:val="00B0F0"/>
                <w:sz w:val="20"/>
                <w:szCs w:val="20"/>
              </w:rPr>
              <w:t>Jan Novák</w:t>
            </w:r>
          </w:p>
        </w:tc>
        <w:tc>
          <w:tcPr>
            <w:tcW w:w="678" w:type="dxa"/>
            <w:tcBorders>
              <w:top w:val="single" w:sz="12" w:space="0" w:color="auto"/>
              <w:left w:val="single" w:sz="12" w:space="0" w:color="auto"/>
              <w:bottom w:val="single" w:sz="12" w:space="0" w:color="auto"/>
              <w:right w:val="single" w:sz="12" w:space="0" w:color="auto"/>
            </w:tcBorders>
            <w:vAlign w:val="center"/>
          </w:tcPr>
          <w:p w14:paraId="178F27D0" w14:textId="77777777" w:rsidR="002A40C8" w:rsidRPr="002015C8" w:rsidRDefault="002A40C8" w:rsidP="00DE7430">
            <w:pPr>
              <w:autoSpaceDE w:val="0"/>
              <w:autoSpaceDN w:val="0"/>
              <w:jc w:val="center"/>
              <w:rPr>
                <w:sz w:val="20"/>
                <w:szCs w:val="20"/>
              </w:rPr>
            </w:pPr>
            <w:r w:rsidRPr="006814FE">
              <w:rPr>
                <w:rFonts w:ascii="Vladimir Script" w:hAnsi="Vladimir Script"/>
                <w:color w:val="00B0F0"/>
                <w:sz w:val="16"/>
                <w:szCs w:val="16"/>
              </w:rPr>
              <w:t>Novák</w:t>
            </w:r>
          </w:p>
        </w:tc>
        <w:tc>
          <w:tcPr>
            <w:tcW w:w="849" w:type="dxa"/>
            <w:tcBorders>
              <w:top w:val="single" w:sz="12" w:space="0" w:color="auto"/>
              <w:left w:val="single" w:sz="12" w:space="0" w:color="auto"/>
              <w:bottom w:val="single" w:sz="12" w:space="0" w:color="auto"/>
              <w:right w:val="single" w:sz="12" w:space="0" w:color="auto"/>
            </w:tcBorders>
            <w:vAlign w:val="center"/>
          </w:tcPr>
          <w:p w14:paraId="69F70577" w14:textId="77777777" w:rsidR="002A40C8" w:rsidRPr="002015C8" w:rsidRDefault="002A40C8" w:rsidP="00DE7430">
            <w:pPr>
              <w:autoSpaceDE w:val="0"/>
              <w:autoSpaceDN w:val="0"/>
              <w:jc w:val="center"/>
              <w:rPr>
                <w:sz w:val="20"/>
                <w:szCs w:val="20"/>
              </w:rPr>
            </w:pPr>
            <w:r w:rsidRPr="006814FE">
              <w:rPr>
                <w:i/>
                <w:iCs/>
                <w:color w:val="00B0F0"/>
                <w:sz w:val="20"/>
                <w:szCs w:val="20"/>
              </w:rPr>
              <w:t>2.5.</w:t>
            </w:r>
            <w:r w:rsidRPr="006814FE">
              <w:rPr>
                <w:i/>
                <w:iCs/>
                <w:color w:val="00B0F0"/>
                <w:sz w:val="20"/>
                <w:szCs w:val="20"/>
              </w:rPr>
              <w:br/>
              <w:t>2021</w:t>
            </w:r>
          </w:p>
        </w:tc>
        <w:tc>
          <w:tcPr>
            <w:tcW w:w="2260" w:type="dxa"/>
            <w:tcBorders>
              <w:top w:val="single" w:sz="12" w:space="0" w:color="auto"/>
              <w:left w:val="single" w:sz="12" w:space="0" w:color="auto"/>
              <w:bottom w:val="single" w:sz="12" w:space="0" w:color="auto"/>
              <w:right w:val="single" w:sz="12" w:space="0" w:color="auto"/>
            </w:tcBorders>
            <w:vAlign w:val="center"/>
          </w:tcPr>
          <w:p w14:paraId="44999B32" w14:textId="77777777" w:rsidR="002A40C8" w:rsidRPr="002015C8" w:rsidRDefault="002A40C8" w:rsidP="00DE7430">
            <w:pPr>
              <w:autoSpaceDE w:val="0"/>
              <w:autoSpaceDN w:val="0"/>
              <w:jc w:val="center"/>
              <w:rPr>
                <w:sz w:val="20"/>
                <w:szCs w:val="20"/>
              </w:rPr>
            </w:pPr>
            <w:r w:rsidRPr="006814FE">
              <w:rPr>
                <w:i/>
                <w:iCs/>
                <w:color w:val="00B0F0"/>
                <w:sz w:val="20"/>
                <w:szCs w:val="20"/>
              </w:rPr>
              <w:t>Petr Správce</w:t>
            </w:r>
          </w:p>
        </w:tc>
        <w:tc>
          <w:tcPr>
            <w:tcW w:w="678" w:type="dxa"/>
            <w:tcBorders>
              <w:top w:val="single" w:sz="12" w:space="0" w:color="auto"/>
              <w:left w:val="single" w:sz="12" w:space="0" w:color="auto"/>
              <w:bottom w:val="single" w:sz="12" w:space="0" w:color="auto"/>
              <w:right w:val="single" w:sz="12" w:space="0" w:color="auto"/>
            </w:tcBorders>
            <w:vAlign w:val="center"/>
          </w:tcPr>
          <w:p w14:paraId="53E39565" w14:textId="77777777" w:rsidR="002A40C8" w:rsidRPr="002015C8" w:rsidRDefault="002A40C8" w:rsidP="00DE7430">
            <w:pPr>
              <w:autoSpaceDE w:val="0"/>
              <w:autoSpaceDN w:val="0"/>
              <w:jc w:val="center"/>
              <w:rPr>
                <w:sz w:val="20"/>
                <w:szCs w:val="20"/>
              </w:rPr>
            </w:pPr>
            <w:r w:rsidRPr="006814FE">
              <w:rPr>
                <w:rFonts w:ascii="Vladimir Script" w:hAnsi="Vladimir Script"/>
                <w:color w:val="00B0F0"/>
                <w:sz w:val="16"/>
                <w:szCs w:val="16"/>
              </w:rPr>
              <w:t>Správce</w:t>
            </w:r>
          </w:p>
        </w:tc>
        <w:tc>
          <w:tcPr>
            <w:tcW w:w="2822" w:type="dxa"/>
            <w:tcBorders>
              <w:top w:val="single" w:sz="12" w:space="0" w:color="auto"/>
              <w:left w:val="single" w:sz="12" w:space="0" w:color="auto"/>
              <w:bottom w:val="single" w:sz="12" w:space="0" w:color="auto"/>
              <w:right w:val="double" w:sz="6" w:space="0" w:color="auto"/>
            </w:tcBorders>
            <w:vAlign w:val="center"/>
          </w:tcPr>
          <w:p w14:paraId="5CE7216D" w14:textId="77777777" w:rsidR="002A40C8" w:rsidRPr="002015C8" w:rsidRDefault="002A40C8" w:rsidP="00DE7430">
            <w:pPr>
              <w:autoSpaceDE w:val="0"/>
              <w:autoSpaceDN w:val="0"/>
              <w:jc w:val="center"/>
              <w:rPr>
                <w:sz w:val="20"/>
                <w:szCs w:val="20"/>
              </w:rPr>
            </w:pPr>
          </w:p>
        </w:tc>
      </w:tr>
      <w:tr w:rsidR="002A40C8" w:rsidRPr="002015C8" w14:paraId="1BD54483"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7EDDA6F7"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3</w:t>
            </w:r>
          </w:p>
        </w:tc>
        <w:tc>
          <w:tcPr>
            <w:tcW w:w="3118" w:type="dxa"/>
            <w:tcBorders>
              <w:top w:val="single" w:sz="12" w:space="0" w:color="auto"/>
              <w:left w:val="single" w:sz="12" w:space="0" w:color="auto"/>
              <w:bottom w:val="single" w:sz="12" w:space="0" w:color="auto"/>
              <w:right w:val="single" w:sz="12" w:space="0" w:color="auto"/>
            </w:tcBorders>
            <w:vAlign w:val="center"/>
          </w:tcPr>
          <w:p w14:paraId="185B59CE"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0390E1EC"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6837C30B"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3E42728F"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631B191"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B75C472"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3FFE08CE"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FA493F1"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37CC3481"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30071C4B" w14:textId="77777777" w:rsidR="002A40C8" w:rsidRPr="002015C8" w:rsidRDefault="002A40C8" w:rsidP="00DE7430">
            <w:pPr>
              <w:autoSpaceDE w:val="0"/>
              <w:autoSpaceDN w:val="0"/>
              <w:jc w:val="center"/>
              <w:rPr>
                <w:sz w:val="20"/>
                <w:szCs w:val="20"/>
              </w:rPr>
            </w:pPr>
          </w:p>
        </w:tc>
      </w:tr>
      <w:tr w:rsidR="002A40C8" w:rsidRPr="002015C8" w14:paraId="3FBA9684"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5FB21235"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4</w:t>
            </w:r>
          </w:p>
        </w:tc>
        <w:tc>
          <w:tcPr>
            <w:tcW w:w="3118" w:type="dxa"/>
            <w:tcBorders>
              <w:top w:val="single" w:sz="12" w:space="0" w:color="auto"/>
              <w:left w:val="single" w:sz="12" w:space="0" w:color="auto"/>
              <w:bottom w:val="single" w:sz="12" w:space="0" w:color="auto"/>
              <w:right w:val="single" w:sz="12" w:space="0" w:color="auto"/>
            </w:tcBorders>
            <w:vAlign w:val="center"/>
          </w:tcPr>
          <w:p w14:paraId="4D715312"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0F8CAEE3"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231DE9AC"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4D9A2F98"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F20B854"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54C4DC1"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2B4F936C"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6D75374"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DA94BFA"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2D4908F" w14:textId="77777777" w:rsidR="002A40C8" w:rsidRPr="002015C8" w:rsidRDefault="002A40C8" w:rsidP="00DE7430">
            <w:pPr>
              <w:autoSpaceDE w:val="0"/>
              <w:autoSpaceDN w:val="0"/>
              <w:jc w:val="center"/>
              <w:rPr>
                <w:sz w:val="20"/>
                <w:szCs w:val="20"/>
              </w:rPr>
            </w:pPr>
          </w:p>
        </w:tc>
      </w:tr>
      <w:tr w:rsidR="002A40C8" w:rsidRPr="002015C8" w14:paraId="4D9AD212"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742D1440"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5</w:t>
            </w:r>
          </w:p>
        </w:tc>
        <w:tc>
          <w:tcPr>
            <w:tcW w:w="3118" w:type="dxa"/>
            <w:tcBorders>
              <w:top w:val="single" w:sz="12" w:space="0" w:color="auto"/>
              <w:left w:val="single" w:sz="12" w:space="0" w:color="auto"/>
              <w:bottom w:val="single" w:sz="12" w:space="0" w:color="auto"/>
              <w:right w:val="single" w:sz="12" w:space="0" w:color="auto"/>
            </w:tcBorders>
            <w:vAlign w:val="center"/>
          </w:tcPr>
          <w:p w14:paraId="006ED457"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6D4AF19"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184E3358"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B146D12"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9A90490"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420C48E"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82156ED"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21085B0"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EE55E45"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05E52C9" w14:textId="77777777" w:rsidR="002A40C8" w:rsidRPr="002015C8" w:rsidRDefault="002A40C8" w:rsidP="00DE7430">
            <w:pPr>
              <w:autoSpaceDE w:val="0"/>
              <w:autoSpaceDN w:val="0"/>
              <w:jc w:val="center"/>
              <w:rPr>
                <w:sz w:val="20"/>
                <w:szCs w:val="20"/>
              </w:rPr>
            </w:pPr>
          </w:p>
        </w:tc>
      </w:tr>
      <w:tr w:rsidR="002A40C8" w:rsidRPr="002015C8" w14:paraId="3014C11A"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4779C957"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6</w:t>
            </w:r>
          </w:p>
        </w:tc>
        <w:tc>
          <w:tcPr>
            <w:tcW w:w="3118" w:type="dxa"/>
            <w:tcBorders>
              <w:top w:val="single" w:sz="12" w:space="0" w:color="auto"/>
              <w:left w:val="single" w:sz="12" w:space="0" w:color="auto"/>
              <w:bottom w:val="single" w:sz="12" w:space="0" w:color="auto"/>
              <w:right w:val="single" w:sz="12" w:space="0" w:color="auto"/>
            </w:tcBorders>
            <w:vAlign w:val="center"/>
          </w:tcPr>
          <w:p w14:paraId="262DEF6A"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4B46830F"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6B1EB036"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135AF8B0"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4032F29"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9350CB7"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733593A1"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96D8ECE"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B0C76D7"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1837CF34" w14:textId="77777777" w:rsidR="002A40C8" w:rsidRPr="002015C8" w:rsidRDefault="002A40C8" w:rsidP="00DE7430">
            <w:pPr>
              <w:autoSpaceDE w:val="0"/>
              <w:autoSpaceDN w:val="0"/>
              <w:jc w:val="center"/>
              <w:rPr>
                <w:sz w:val="20"/>
                <w:szCs w:val="20"/>
              </w:rPr>
            </w:pPr>
          </w:p>
        </w:tc>
      </w:tr>
      <w:tr w:rsidR="002A40C8" w:rsidRPr="002015C8" w14:paraId="2DA080C8"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2740D9AA"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7</w:t>
            </w:r>
          </w:p>
        </w:tc>
        <w:tc>
          <w:tcPr>
            <w:tcW w:w="3118" w:type="dxa"/>
            <w:tcBorders>
              <w:top w:val="single" w:sz="12" w:space="0" w:color="auto"/>
              <w:left w:val="single" w:sz="12" w:space="0" w:color="auto"/>
              <w:bottom w:val="single" w:sz="12" w:space="0" w:color="auto"/>
              <w:right w:val="single" w:sz="12" w:space="0" w:color="auto"/>
            </w:tcBorders>
            <w:vAlign w:val="center"/>
          </w:tcPr>
          <w:p w14:paraId="7DEB12B7"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E39ED04"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4F469A14"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6291D31F"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F5D2EA5"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4D33661"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35D9D0D3"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02D013A"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994C7FD"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3BC91E69" w14:textId="77777777" w:rsidR="002A40C8" w:rsidRPr="002015C8" w:rsidRDefault="002A40C8" w:rsidP="00DE7430">
            <w:pPr>
              <w:autoSpaceDE w:val="0"/>
              <w:autoSpaceDN w:val="0"/>
              <w:jc w:val="center"/>
              <w:rPr>
                <w:sz w:val="20"/>
                <w:szCs w:val="20"/>
              </w:rPr>
            </w:pPr>
          </w:p>
        </w:tc>
      </w:tr>
      <w:tr w:rsidR="002A40C8" w:rsidRPr="002015C8" w14:paraId="22571774"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01793BF2"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8</w:t>
            </w:r>
          </w:p>
        </w:tc>
        <w:tc>
          <w:tcPr>
            <w:tcW w:w="3118" w:type="dxa"/>
            <w:tcBorders>
              <w:top w:val="single" w:sz="12" w:space="0" w:color="auto"/>
              <w:left w:val="single" w:sz="12" w:space="0" w:color="auto"/>
              <w:bottom w:val="single" w:sz="12" w:space="0" w:color="auto"/>
              <w:right w:val="single" w:sz="12" w:space="0" w:color="auto"/>
            </w:tcBorders>
            <w:vAlign w:val="center"/>
          </w:tcPr>
          <w:p w14:paraId="22FD6ABD"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6EF4947F"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37F1CE8D"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28DC393"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394BBC4"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BF40E1F"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7CCE6C69"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621FE58"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312735BC"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484536E0" w14:textId="77777777" w:rsidR="002A40C8" w:rsidRPr="002015C8" w:rsidRDefault="002A40C8" w:rsidP="00DE7430">
            <w:pPr>
              <w:autoSpaceDE w:val="0"/>
              <w:autoSpaceDN w:val="0"/>
              <w:jc w:val="center"/>
              <w:rPr>
                <w:sz w:val="20"/>
                <w:szCs w:val="20"/>
              </w:rPr>
            </w:pPr>
          </w:p>
        </w:tc>
      </w:tr>
      <w:tr w:rsidR="002A40C8" w:rsidRPr="002015C8" w14:paraId="5264392E"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022B7C16" w14:textId="77777777" w:rsidR="002A40C8" w:rsidRPr="002015C8" w:rsidRDefault="002A40C8" w:rsidP="00DE7430">
            <w:pPr>
              <w:autoSpaceDE w:val="0"/>
              <w:autoSpaceDN w:val="0"/>
              <w:jc w:val="center"/>
              <w:rPr>
                <w:sz w:val="20"/>
                <w:szCs w:val="20"/>
              </w:rPr>
            </w:pPr>
            <w:r>
              <w:rPr>
                <w:sz w:val="20"/>
                <w:szCs w:val="20"/>
              </w:rPr>
              <w:t>0</w:t>
            </w:r>
            <w:r w:rsidRPr="002015C8">
              <w:rPr>
                <w:sz w:val="20"/>
                <w:szCs w:val="20"/>
              </w:rPr>
              <w:t>9</w:t>
            </w:r>
          </w:p>
        </w:tc>
        <w:tc>
          <w:tcPr>
            <w:tcW w:w="3118" w:type="dxa"/>
            <w:tcBorders>
              <w:top w:val="single" w:sz="12" w:space="0" w:color="auto"/>
              <w:left w:val="single" w:sz="12" w:space="0" w:color="auto"/>
              <w:bottom w:val="single" w:sz="12" w:space="0" w:color="auto"/>
              <w:right w:val="single" w:sz="12" w:space="0" w:color="auto"/>
            </w:tcBorders>
            <w:vAlign w:val="center"/>
          </w:tcPr>
          <w:p w14:paraId="5943FB48"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200BE834"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03D7E4B7"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C6E0172"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733A3865"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B926D8F"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B81CBF5"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D7A5B02"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7A022FDE"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40F3572D" w14:textId="77777777" w:rsidR="002A40C8" w:rsidRPr="002015C8" w:rsidRDefault="002A40C8" w:rsidP="00DE7430">
            <w:pPr>
              <w:autoSpaceDE w:val="0"/>
              <w:autoSpaceDN w:val="0"/>
              <w:jc w:val="center"/>
              <w:rPr>
                <w:sz w:val="20"/>
                <w:szCs w:val="20"/>
              </w:rPr>
            </w:pPr>
          </w:p>
        </w:tc>
      </w:tr>
      <w:tr w:rsidR="002A40C8" w:rsidRPr="002015C8" w14:paraId="51702CBE" w14:textId="77777777" w:rsidTr="00DE7430">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69F27FC3" w14:textId="77777777" w:rsidR="002A40C8" w:rsidRPr="002015C8" w:rsidRDefault="002A40C8" w:rsidP="00DE7430">
            <w:pPr>
              <w:autoSpaceDE w:val="0"/>
              <w:autoSpaceDN w:val="0"/>
              <w:jc w:val="center"/>
              <w:rPr>
                <w:sz w:val="20"/>
                <w:szCs w:val="20"/>
              </w:rPr>
            </w:pPr>
            <w:r w:rsidRPr="002015C8">
              <w:rPr>
                <w:sz w:val="20"/>
                <w:szCs w:val="20"/>
              </w:rPr>
              <w:t>10</w:t>
            </w:r>
          </w:p>
        </w:tc>
        <w:tc>
          <w:tcPr>
            <w:tcW w:w="3118" w:type="dxa"/>
            <w:tcBorders>
              <w:top w:val="single" w:sz="12" w:space="0" w:color="auto"/>
              <w:left w:val="single" w:sz="12" w:space="0" w:color="auto"/>
              <w:bottom w:val="single" w:sz="12" w:space="0" w:color="auto"/>
              <w:right w:val="single" w:sz="12" w:space="0" w:color="auto"/>
            </w:tcBorders>
            <w:vAlign w:val="center"/>
          </w:tcPr>
          <w:p w14:paraId="171C44D1" w14:textId="77777777" w:rsidR="002A40C8" w:rsidRPr="002015C8" w:rsidRDefault="002A40C8" w:rsidP="00DE7430">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288CBC3" w14:textId="77777777" w:rsidR="002A40C8" w:rsidRPr="002015C8" w:rsidRDefault="002A40C8" w:rsidP="00DE7430">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44FDB668"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44B80F5"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F9F1449"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4DA3A31" w14:textId="77777777" w:rsidR="002A40C8" w:rsidRPr="002015C8" w:rsidRDefault="002A40C8" w:rsidP="00DE7430">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2F74571" w14:textId="77777777" w:rsidR="002A40C8" w:rsidRPr="002015C8" w:rsidRDefault="002A40C8" w:rsidP="00DE7430">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32FB925" w14:textId="77777777" w:rsidR="002A40C8" w:rsidRPr="002015C8" w:rsidRDefault="002A40C8" w:rsidP="00DE7430">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38DEAA05" w14:textId="77777777" w:rsidR="002A40C8" w:rsidRPr="002015C8" w:rsidRDefault="002A40C8" w:rsidP="00DE7430">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12D49AC" w14:textId="77777777" w:rsidR="002A40C8" w:rsidRPr="002015C8" w:rsidRDefault="002A40C8" w:rsidP="00DE7430">
            <w:pPr>
              <w:autoSpaceDE w:val="0"/>
              <w:autoSpaceDN w:val="0"/>
              <w:jc w:val="center"/>
              <w:rPr>
                <w:sz w:val="20"/>
                <w:szCs w:val="20"/>
              </w:rPr>
            </w:pPr>
          </w:p>
        </w:tc>
      </w:tr>
    </w:tbl>
    <w:p w14:paraId="57714605" w14:textId="77777777" w:rsidR="002A40C8" w:rsidRDefault="002A40C8" w:rsidP="002A40C8"/>
    <w:p w14:paraId="2F981538" w14:textId="77777777" w:rsidR="002A40C8" w:rsidRDefault="002A40C8" w:rsidP="002A40C8">
      <w:pPr>
        <w:sectPr w:rsidR="002A40C8" w:rsidSect="002A40C8">
          <w:pgSz w:w="16838" w:h="11906" w:orient="landscape"/>
          <w:pgMar w:top="720" w:right="720" w:bottom="720" w:left="720" w:header="708" w:footer="708" w:gutter="0"/>
          <w:cols w:space="708"/>
          <w:docGrid w:linePitch="360"/>
        </w:sectPr>
      </w:pPr>
    </w:p>
    <w:p w14:paraId="7872D24B" w14:textId="77777777" w:rsidR="002A40C8" w:rsidRPr="00F176A4" w:rsidRDefault="002A40C8" w:rsidP="002A40C8">
      <w:pPr>
        <w:pStyle w:val="Normln-clanek"/>
      </w:pPr>
    </w:p>
    <w:p w14:paraId="67FA75FD" w14:textId="77777777" w:rsidR="002A40C8" w:rsidRDefault="002A40C8" w:rsidP="002A40C8">
      <w:pPr>
        <w:pStyle w:val="Normln-nadpis"/>
      </w:pPr>
      <w:bookmarkStart w:id="407" w:name="_Toc84574979"/>
      <w:bookmarkStart w:id="408" w:name="_Toc209018248"/>
      <w:r>
        <w:t>Vzor č. 7: provozní deník pracoviště</w:t>
      </w:r>
      <w:bookmarkEnd w:id="407"/>
      <w:bookmarkEnd w:id="408"/>
    </w:p>
    <w:p w14:paraId="0E8D56BC" w14:textId="77777777" w:rsidR="002A40C8" w:rsidRPr="006A2291" w:rsidRDefault="002A40C8" w:rsidP="002A40C8"/>
    <w:p w14:paraId="5F452C62" w14:textId="77777777" w:rsidR="002A40C8" w:rsidRDefault="002A40C8" w:rsidP="002A40C8"/>
    <w:p w14:paraId="7BC48D61" w14:textId="77777777" w:rsidR="002A40C8" w:rsidRDefault="002A40C8" w:rsidP="002A40C8"/>
    <w:p w14:paraId="3E70C404" w14:textId="77777777" w:rsidR="002A40C8" w:rsidRDefault="002A40C8" w:rsidP="002A40C8"/>
    <w:p w14:paraId="071C9803" w14:textId="77777777" w:rsidR="002A40C8" w:rsidRDefault="002A40C8" w:rsidP="002A40C8"/>
    <w:p w14:paraId="6F00544C" w14:textId="77777777" w:rsidR="002A40C8" w:rsidRDefault="002A40C8" w:rsidP="002A40C8"/>
    <w:p w14:paraId="7AAEE410" w14:textId="77777777" w:rsidR="002A40C8" w:rsidRDefault="002A40C8" w:rsidP="002A40C8"/>
    <w:p w14:paraId="22702EC7" w14:textId="77777777" w:rsidR="002A40C8" w:rsidRDefault="002A40C8" w:rsidP="002A40C8"/>
    <w:p w14:paraId="44BF5099" w14:textId="77777777" w:rsidR="002A40C8" w:rsidRDefault="002A40C8" w:rsidP="002A40C8">
      <w:pPr>
        <w:pStyle w:val="Normln-nadpis18"/>
      </w:pPr>
      <w:r>
        <w:t>provozní deník pracoviště</w:t>
      </w:r>
    </w:p>
    <w:p w14:paraId="7A83E248" w14:textId="77777777" w:rsidR="002A40C8" w:rsidRDefault="002A40C8" w:rsidP="002A40C8">
      <w:pPr>
        <w:jc w:val="center"/>
      </w:pPr>
    </w:p>
    <w:p w14:paraId="308CE928" w14:textId="77777777" w:rsidR="002A40C8" w:rsidRDefault="002A40C8" w:rsidP="002A40C8">
      <w:pPr>
        <w:jc w:val="center"/>
      </w:pPr>
      <w:r>
        <w:t>pro</w:t>
      </w:r>
    </w:p>
    <w:p w14:paraId="28D966E5" w14:textId="77777777" w:rsidR="002A40C8" w:rsidRDefault="002A40C8" w:rsidP="002A40C8">
      <w:pPr>
        <w:jc w:val="center"/>
      </w:pPr>
    </w:p>
    <w:p w14:paraId="374D1DFB" w14:textId="77777777" w:rsidR="002A40C8" w:rsidRPr="00E932CF" w:rsidRDefault="002A40C8" w:rsidP="002A40C8">
      <w:pPr>
        <w:jc w:val="center"/>
      </w:pPr>
      <w:r>
        <w:t xml:space="preserve">pracoviště IS: </w:t>
      </w:r>
      <w:r w:rsidRPr="00D07C09">
        <w:rPr>
          <w:i/>
          <w:color w:val="00B0F0"/>
        </w:rPr>
        <w:t>název pracoviště</w:t>
      </w:r>
    </w:p>
    <w:p w14:paraId="24840844" w14:textId="77777777" w:rsidR="002A40C8" w:rsidRDefault="002A40C8" w:rsidP="002A40C8"/>
    <w:p w14:paraId="783DE99F" w14:textId="77777777" w:rsidR="002A40C8" w:rsidRDefault="002A40C8" w:rsidP="002A40C8"/>
    <w:p w14:paraId="7A387F8E" w14:textId="77777777" w:rsidR="002A40C8" w:rsidRDefault="002A40C8" w:rsidP="002A40C8"/>
    <w:p w14:paraId="64826218" w14:textId="77777777" w:rsidR="002A40C8" w:rsidRDefault="002A40C8" w:rsidP="002A40C8"/>
    <w:p w14:paraId="78FA2821" w14:textId="77777777" w:rsidR="002A40C8" w:rsidRDefault="002A40C8" w:rsidP="002A40C8"/>
    <w:p w14:paraId="2FE26C08" w14:textId="77777777" w:rsidR="002A40C8" w:rsidRDefault="002A40C8" w:rsidP="002A40C8"/>
    <w:p w14:paraId="1C573411" w14:textId="77777777" w:rsidR="002A40C8" w:rsidRDefault="002A40C8" w:rsidP="002A40C8"/>
    <w:p w14:paraId="58753CC0" w14:textId="77777777" w:rsidR="002A40C8" w:rsidRDefault="002A40C8" w:rsidP="002A40C8"/>
    <w:p w14:paraId="24A88405" w14:textId="77777777" w:rsidR="002A40C8" w:rsidRDefault="002A40C8" w:rsidP="002A40C8"/>
    <w:p w14:paraId="6FDD675D" w14:textId="77777777" w:rsidR="002A40C8" w:rsidRDefault="002A40C8" w:rsidP="002A40C8"/>
    <w:p w14:paraId="1BD359CB" w14:textId="77777777" w:rsidR="002A40C8" w:rsidRDefault="002A40C8" w:rsidP="002A40C8"/>
    <w:p w14:paraId="16286FBB" w14:textId="77777777" w:rsidR="002A40C8" w:rsidRDefault="002A40C8" w:rsidP="002A40C8"/>
    <w:tbl>
      <w:tblPr>
        <w:tblW w:w="0" w:type="auto"/>
        <w:tblInd w:w="675" w:type="dxa"/>
        <w:tblLook w:val="04A0" w:firstRow="1" w:lastRow="0" w:firstColumn="1" w:lastColumn="0" w:noHBand="0" w:noVBand="1"/>
      </w:tblPr>
      <w:tblGrid>
        <w:gridCol w:w="1827"/>
        <w:gridCol w:w="1246"/>
        <w:gridCol w:w="1167"/>
        <w:gridCol w:w="4373"/>
      </w:tblGrid>
      <w:tr w:rsidR="002A40C8" w14:paraId="15EFBB64" w14:textId="77777777" w:rsidTr="00DE7430">
        <w:trPr>
          <w:trHeight w:val="567"/>
        </w:trPr>
        <w:tc>
          <w:tcPr>
            <w:tcW w:w="1976" w:type="dxa"/>
            <w:vAlign w:val="center"/>
          </w:tcPr>
          <w:p w14:paraId="28530824" w14:textId="77777777" w:rsidR="002A40C8" w:rsidRDefault="002A40C8" w:rsidP="00DE7430">
            <w:pPr>
              <w:pStyle w:val="Tabulkanadpis"/>
              <w:jc w:val="left"/>
            </w:pPr>
            <w:r>
              <w:t>Počet listů:</w:t>
            </w:r>
          </w:p>
        </w:tc>
        <w:tc>
          <w:tcPr>
            <w:tcW w:w="1325" w:type="dxa"/>
            <w:vAlign w:val="center"/>
          </w:tcPr>
          <w:p w14:paraId="146C1131" w14:textId="77777777" w:rsidR="002A40C8" w:rsidRPr="00BC2168" w:rsidRDefault="002A40C8" w:rsidP="00DE7430">
            <w:pPr>
              <w:pStyle w:val="Tabulkanadpis"/>
              <w:jc w:val="center"/>
              <w:rPr>
                <w:b w:val="0"/>
                <w:i/>
                <w:iCs/>
              </w:rPr>
            </w:pPr>
            <w:r w:rsidRPr="00BC2168">
              <w:rPr>
                <w:b w:val="0"/>
                <w:i/>
                <w:iCs/>
                <w:color w:val="00B0F0"/>
              </w:rPr>
              <w:t>15</w:t>
            </w:r>
          </w:p>
        </w:tc>
        <w:tc>
          <w:tcPr>
            <w:tcW w:w="1326" w:type="dxa"/>
            <w:vAlign w:val="center"/>
          </w:tcPr>
          <w:p w14:paraId="10DC3C8D" w14:textId="77777777" w:rsidR="002A40C8" w:rsidRDefault="002A40C8" w:rsidP="00DE7430">
            <w:pPr>
              <w:pStyle w:val="Tabulkanadpis"/>
              <w:jc w:val="left"/>
            </w:pPr>
          </w:p>
        </w:tc>
        <w:tc>
          <w:tcPr>
            <w:tcW w:w="4871" w:type="dxa"/>
            <w:tcBorders>
              <w:bottom w:val="dotted" w:sz="4" w:space="0" w:color="auto"/>
            </w:tcBorders>
            <w:vAlign w:val="center"/>
          </w:tcPr>
          <w:p w14:paraId="6C0BA617" w14:textId="77777777" w:rsidR="002A40C8" w:rsidRDefault="002A40C8" w:rsidP="00DE7430">
            <w:pPr>
              <w:pStyle w:val="Tabulkanadpis"/>
              <w:jc w:val="left"/>
            </w:pPr>
          </w:p>
        </w:tc>
      </w:tr>
      <w:tr w:rsidR="002A40C8" w14:paraId="779DE395" w14:textId="77777777" w:rsidTr="00DE7430">
        <w:trPr>
          <w:trHeight w:val="567"/>
        </w:trPr>
        <w:tc>
          <w:tcPr>
            <w:tcW w:w="1976" w:type="dxa"/>
            <w:vAlign w:val="center"/>
          </w:tcPr>
          <w:p w14:paraId="28F4A8B2" w14:textId="77777777" w:rsidR="002A40C8" w:rsidRDefault="002A40C8" w:rsidP="00DE7430">
            <w:pPr>
              <w:pStyle w:val="Tabulkanadpis"/>
              <w:jc w:val="left"/>
            </w:pPr>
            <w:r>
              <w:t>Vydáno dne:</w:t>
            </w:r>
          </w:p>
        </w:tc>
        <w:tc>
          <w:tcPr>
            <w:tcW w:w="1325" w:type="dxa"/>
            <w:vAlign w:val="center"/>
          </w:tcPr>
          <w:p w14:paraId="4CF88570" w14:textId="77777777" w:rsidR="002A40C8" w:rsidRDefault="002A40C8" w:rsidP="00DE7430">
            <w:pPr>
              <w:pStyle w:val="Tabulkanadpis"/>
              <w:jc w:val="center"/>
            </w:pPr>
            <w:r w:rsidRPr="00D07C09">
              <w:rPr>
                <w:b w:val="0"/>
                <w:i/>
                <w:color w:val="00B0F0"/>
              </w:rPr>
              <w:t>datum</w:t>
            </w:r>
          </w:p>
        </w:tc>
        <w:tc>
          <w:tcPr>
            <w:tcW w:w="1326" w:type="dxa"/>
            <w:vAlign w:val="center"/>
          </w:tcPr>
          <w:p w14:paraId="7523EC2E" w14:textId="77777777" w:rsidR="002A40C8" w:rsidRDefault="002A40C8" w:rsidP="00DE7430">
            <w:pPr>
              <w:pStyle w:val="Tabulkanadpis"/>
              <w:jc w:val="left"/>
            </w:pPr>
          </w:p>
        </w:tc>
        <w:tc>
          <w:tcPr>
            <w:tcW w:w="4871" w:type="dxa"/>
            <w:tcBorders>
              <w:top w:val="dotted" w:sz="4" w:space="0" w:color="auto"/>
            </w:tcBorders>
            <w:vAlign w:val="center"/>
          </w:tcPr>
          <w:p w14:paraId="7E28A063" w14:textId="77777777" w:rsidR="002A40C8" w:rsidRPr="00D07C09" w:rsidRDefault="002A40C8" w:rsidP="00DE7430">
            <w:pPr>
              <w:pStyle w:val="Tabulkanadpis"/>
              <w:jc w:val="center"/>
              <w:rPr>
                <w:color w:val="00B0F0"/>
              </w:rPr>
            </w:pPr>
            <w:r w:rsidRPr="00D07C09">
              <w:rPr>
                <w:b w:val="0"/>
                <w:i/>
                <w:color w:val="00B0F0"/>
              </w:rPr>
              <w:t>titul jméno a příjmení</w:t>
            </w:r>
          </w:p>
        </w:tc>
      </w:tr>
      <w:tr w:rsidR="002A40C8" w14:paraId="3EFA8B42" w14:textId="77777777" w:rsidTr="00DE7430">
        <w:trPr>
          <w:trHeight w:val="567"/>
        </w:trPr>
        <w:tc>
          <w:tcPr>
            <w:tcW w:w="1976" w:type="dxa"/>
            <w:vAlign w:val="center"/>
          </w:tcPr>
          <w:p w14:paraId="7F30C170" w14:textId="77777777" w:rsidR="002A40C8" w:rsidRDefault="002A40C8" w:rsidP="00DE7430">
            <w:pPr>
              <w:pStyle w:val="Tabulkanadpis"/>
              <w:jc w:val="left"/>
            </w:pPr>
          </w:p>
        </w:tc>
        <w:tc>
          <w:tcPr>
            <w:tcW w:w="2651" w:type="dxa"/>
            <w:gridSpan w:val="2"/>
            <w:vAlign w:val="center"/>
          </w:tcPr>
          <w:p w14:paraId="0C79DEB3" w14:textId="77777777" w:rsidR="002A40C8" w:rsidRDefault="002A40C8" w:rsidP="00DE7430">
            <w:pPr>
              <w:pStyle w:val="Tabulkanadpis"/>
              <w:jc w:val="left"/>
            </w:pPr>
          </w:p>
        </w:tc>
        <w:tc>
          <w:tcPr>
            <w:tcW w:w="4871" w:type="dxa"/>
            <w:vAlign w:val="center"/>
          </w:tcPr>
          <w:p w14:paraId="3A6139FE" w14:textId="77777777" w:rsidR="002A40C8" w:rsidRPr="00D07C09" w:rsidRDefault="002A40C8" w:rsidP="00DE7430">
            <w:pPr>
              <w:pStyle w:val="Tabulkanadpis"/>
              <w:jc w:val="center"/>
              <w:rPr>
                <w:color w:val="00B0F0"/>
              </w:rPr>
            </w:pPr>
            <w:r w:rsidRPr="00D07C09">
              <w:rPr>
                <w:b w:val="0"/>
                <w:i/>
                <w:color w:val="00B0F0"/>
              </w:rPr>
              <w:t>odpovědná osoba / bezpečnostní ředitel</w:t>
            </w:r>
          </w:p>
        </w:tc>
      </w:tr>
    </w:tbl>
    <w:p w14:paraId="2CBD2F7B" w14:textId="77777777" w:rsidR="002A40C8" w:rsidRDefault="002A40C8" w:rsidP="002A40C8"/>
    <w:p w14:paraId="70D3469D" w14:textId="77777777" w:rsidR="002A40C8" w:rsidRDefault="002A40C8" w:rsidP="002A40C8">
      <w:pPr>
        <w:spacing w:before="0" w:after="200"/>
        <w:jc w:val="left"/>
      </w:pPr>
      <w: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9"/>
        <w:gridCol w:w="1148"/>
        <w:gridCol w:w="4464"/>
        <w:gridCol w:w="1753"/>
        <w:gridCol w:w="1084"/>
      </w:tblGrid>
      <w:tr w:rsidR="002A40C8" w14:paraId="7A02F529" w14:textId="77777777" w:rsidTr="00DE7430">
        <w:trPr>
          <w:trHeight w:val="567"/>
          <w:tblHeader/>
        </w:trPr>
        <w:tc>
          <w:tcPr>
            <w:tcW w:w="839" w:type="dxa"/>
            <w:tcBorders>
              <w:bottom w:val="single" w:sz="12" w:space="0" w:color="auto"/>
            </w:tcBorders>
            <w:vAlign w:val="center"/>
          </w:tcPr>
          <w:p w14:paraId="7448F96E" w14:textId="77777777" w:rsidR="002A40C8" w:rsidRDefault="002A40C8" w:rsidP="00DE7430">
            <w:pPr>
              <w:pStyle w:val="Tabulkanadpis"/>
              <w:jc w:val="center"/>
            </w:pPr>
            <w:r>
              <w:lastRenderedPageBreak/>
              <w:t>Datum</w:t>
            </w:r>
          </w:p>
          <w:p w14:paraId="2E95EFAB" w14:textId="77777777" w:rsidR="002A40C8" w:rsidRDefault="002A40C8" w:rsidP="00DE7430">
            <w:pPr>
              <w:pStyle w:val="Tabulkanadpis"/>
              <w:jc w:val="center"/>
            </w:pPr>
            <w:r>
              <w:t>(d.m.r)</w:t>
            </w:r>
          </w:p>
        </w:tc>
        <w:tc>
          <w:tcPr>
            <w:tcW w:w="1148" w:type="dxa"/>
            <w:tcBorders>
              <w:bottom w:val="single" w:sz="12" w:space="0" w:color="auto"/>
            </w:tcBorders>
            <w:vAlign w:val="center"/>
          </w:tcPr>
          <w:p w14:paraId="49182C97" w14:textId="77777777" w:rsidR="002A40C8" w:rsidRDefault="002A40C8" w:rsidP="00DE7430">
            <w:pPr>
              <w:pStyle w:val="Tabulkanadpis"/>
              <w:jc w:val="center"/>
            </w:pPr>
            <w:r>
              <w:t>Čas</w:t>
            </w:r>
          </w:p>
          <w:p w14:paraId="3F7382E8" w14:textId="77777777" w:rsidR="002A40C8" w:rsidRDefault="002A40C8" w:rsidP="00DE7430">
            <w:pPr>
              <w:pStyle w:val="Tabulkanadpis"/>
              <w:jc w:val="center"/>
            </w:pPr>
            <w:r>
              <w:t>(od-do)</w:t>
            </w:r>
          </w:p>
        </w:tc>
        <w:tc>
          <w:tcPr>
            <w:tcW w:w="4464" w:type="dxa"/>
            <w:tcBorders>
              <w:bottom w:val="single" w:sz="12" w:space="0" w:color="auto"/>
            </w:tcBorders>
            <w:vAlign w:val="center"/>
          </w:tcPr>
          <w:p w14:paraId="4D71E741" w14:textId="77777777" w:rsidR="002A40C8" w:rsidRDefault="002A40C8" w:rsidP="00DE7430">
            <w:pPr>
              <w:pStyle w:val="Tabulkanadpis"/>
              <w:jc w:val="center"/>
            </w:pPr>
            <w:r>
              <w:t>Popis činnosti</w:t>
            </w:r>
          </w:p>
        </w:tc>
        <w:tc>
          <w:tcPr>
            <w:tcW w:w="1753" w:type="dxa"/>
            <w:tcBorders>
              <w:bottom w:val="single" w:sz="12" w:space="0" w:color="auto"/>
            </w:tcBorders>
            <w:vAlign w:val="center"/>
          </w:tcPr>
          <w:p w14:paraId="25C194D0" w14:textId="77777777" w:rsidR="002A40C8" w:rsidRDefault="002A40C8" w:rsidP="00DE7430">
            <w:pPr>
              <w:pStyle w:val="Tabulkanadpis"/>
              <w:jc w:val="center"/>
            </w:pPr>
            <w:r>
              <w:t>Jméno</w:t>
            </w:r>
          </w:p>
        </w:tc>
        <w:tc>
          <w:tcPr>
            <w:tcW w:w="1084" w:type="dxa"/>
            <w:tcBorders>
              <w:bottom w:val="single" w:sz="12" w:space="0" w:color="auto"/>
            </w:tcBorders>
            <w:vAlign w:val="center"/>
          </w:tcPr>
          <w:p w14:paraId="0E76AE22" w14:textId="77777777" w:rsidR="002A40C8" w:rsidRDefault="002A40C8" w:rsidP="00DE7430">
            <w:pPr>
              <w:pStyle w:val="Tabulkanadpis"/>
              <w:jc w:val="center"/>
            </w:pPr>
            <w:r>
              <w:t>Podpis</w:t>
            </w:r>
          </w:p>
        </w:tc>
      </w:tr>
      <w:tr w:rsidR="002A40C8" w:rsidRPr="006814FE" w14:paraId="30AC7337" w14:textId="77777777" w:rsidTr="00DE7430">
        <w:trPr>
          <w:trHeight w:val="567"/>
        </w:trPr>
        <w:tc>
          <w:tcPr>
            <w:tcW w:w="839" w:type="dxa"/>
            <w:tcBorders>
              <w:bottom w:val="single" w:sz="8" w:space="0" w:color="auto"/>
            </w:tcBorders>
            <w:vAlign w:val="center"/>
          </w:tcPr>
          <w:p w14:paraId="5E84298B" w14:textId="77777777" w:rsidR="002A40C8" w:rsidRPr="006814FE" w:rsidRDefault="002A40C8" w:rsidP="00DE7430">
            <w:pPr>
              <w:pStyle w:val="Tabulkapismo"/>
              <w:jc w:val="center"/>
              <w:rPr>
                <w:i/>
                <w:iCs/>
                <w:color w:val="00B0F0"/>
              </w:rPr>
            </w:pPr>
            <w:r w:rsidRPr="006814FE">
              <w:rPr>
                <w:i/>
                <w:iCs/>
                <w:color w:val="00B0F0"/>
              </w:rPr>
              <w:t>5.5.</w:t>
            </w:r>
            <w:r w:rsidRPr="006814FE">
              <w:rPr>
                <w:i/>
                <w:iCs/>
                <w:color w:val="00B0F0"/>
              </w:rPr>
              <w:br/>
              <w:t>2021</w:t>
            </w:r>
          </w:p>
        </w:tc>
        <w:tc>
          <w:tcPr>
            <w:tcW w:w="1148" w:type="dxa"/>
            <w:tcBorders>
              <w:bottom w:val="single" w:sz="8" w:space="0" w:color="auto"/>
            </w:tcBorders>
            <w:vAlign w:val="center"/>
          </w:tcPr>
          <w:p w14:paraId="0F3A98E2" w14:textId="77777777" w:rsidR="002A40C8" w:rsidRPr="006814FE" w:rsidRDefault="002A40C8" w:rsidP="00DE7430">
            <w:pPr>
              <w:pStyle w:val="Tabulkapismo"/>
              <w:jc w:val="center"/>
              <w:rPr>
                <w:i/>
                <w:iCs/>
                <w:color w:val="00B0F0"/>
              </w:rPr>
            </w:pPr>
            <w:r w:rsidRPr="006814FE">
              <w:rPr>
                <w:i/>
                <w:iCs/>
                <w:color w:val="00B0F0"/>
              </w:rPr>
              <w:t>10:30-11:40</w:t>
            </w:r>
          </w:p>
        </w:tc>
        <w:tc>
          <w:tcPr>
            <w:tcW w:w="4464" w:type="dxa"/>
            <w:tcBorders>
              <w:bottom w:val="single" w:sz="8" w:space="0" w:color="auto"/>
            </w:tcBorders>
            <w:vAlign w:val="center"/>
          </w:tcPr>
          <w:p w14:paraId="5607D258" w14:textId="77777777" w:rsidR="002A40C8" w:rsidRPr="006814FE" w:rsidRDefault="002A40C8" w:rsidP="00DE7430">
            <w:pPr>
              <w:pStyle w:val="Tabulkapismo"/>
              <w:jc w:val="center"/>
              <w:rPr>
                <w:i/>
                <w:iCs/>
                <w:color w:val="00B0F0"/>
              </w:rPr>
            </w:pPr>
            <w:r w:rsidRPr="006814FE">
              <w:rPr>
                <w:i/>
                <w:iCs/>
                <w:color w:val="00B0F0"/>
              </w:rPr>
              <w:t>Aktualizace antivirových řetězců</w:t>
            </w:r>
          </w:p>
        </w:tc>
        <w:tc>
          <w:tcPr>
            <w:tcW w:w="1753" w:type="dxa"/>
            <w:tcBorders>
              <w:bottom w:val="single" w:sz="8" w:space="0" w:color="auto"/>
            </w:tcBorders>
            <w:vAlign w:val="center"/>
          </w:tcPr>
          <w:p w14:paraId="051D554F" w14:textId="77777777" w:rsidR="002A40C8" w:rsidRPr="006814FE" w:rsidRDefault="002A40C8" w:rsidP="00DE7430">
            <w:pPr>
              <w:pStyle w:val="Tabulkapismo"/>
              <w:jc w:val="center"/>
              <w:rPr>
                <w:i/>
                <w:iCs/>
                <w:color w:val="00B0F0"/>
              </w:rPr>
            </w:pPr>
            <w:r w:rsidRPr="006814FE">
              <w:rPr>
                <w:i/>
                <w:iCs/>
                <w:color w:val="00B0F0"/>
              </w:rPr>
              <w:t>Petr Správce</w:t>
            </w:r>
          </w:p>
        </w:tc>
        <w:tc>
          <w:tcPr>
            <w:tcW w:w="1084" w:type="dxa"/>
            <w:tcBorders>
              <w:bottom w:val="single" w:sz="8" w:space="0" w:color="auto"/>
            </w:tcBorders>
            <w:vAlign w:val="center"/>
          </w:tcPr>
          <w:p w14:paraId="515E7B49" w14:textId="77777777" w:rsidR="002A40C8" w:rsidRPr="006814FE" w:rsidRDefault="002A40C8" w:rsidP="00DE7430">
            <w:pPr>
              <w:pStyle w:val="Tabulkapismo"/>
              <w:jc w:val="center"/>
              <w:rPr>
                <w:i/>
                <w:iCs/>
                <w:color w:val="00B0F0"/>
              </w:rPr>
            </w:pPr>
            <w:r>
              <w:rPr>
                <w:rFonts w:ascii="Vladimir Script" w:hAnsi="Vladimir Script"/>
                <w:color w:val="00B0F0"/>
              </w:rPr>
              <w:t>Petr</w:t>
            </w:r>
            <w:r w:rsidRPr="00925B69">
              <w:rPr>
                <w:rFonts w:ascii="Vladimir Script" w:hAnsi="Vladimir Script"/>
                <w:color w:val="00B0F0"/>
              </w:rPr>
              <w:t xml:space="preserve"> </w:t>
            </w:r>
            <w:r>
              <w:rPr>
                <w:rFonts w:ascii="Vladimir Script" w:hAnsi="Vladimir Script"/>
                <w:color w:val="00B0F0"/>
              </w:rPr>
              <w:t>Správce</w:t>
            </w:r>
          </w:p>
        </w:tc>
      </w:tr>
      <w:tr w:rsidR="002A40C8" w14:paraId="7F6C1590" w14:textId="77777777" w:rsidTr="00DE7430">
        <w:trPr>
          <w:trHeight w:val="567"/>
        </w:trPr>
        <w:tc>
          <w:tcPr>
            <w:tcW w:w="839" w:type="dxa"/>
            <w:tcBorders>
              <w:top w:val="single" w:sz="8" w:space="0" w:color="auto"/>
              <w:bottom w:val="single" w:sz="8" w:space="0" w:color="auto"/>
            </w:tcBorders>
            <w:vAlign w:val="center"/>
          </w:tcPr>
          <w:p w14:paraId="62CCDAB2"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67EED712"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50BDC9C5"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1BF26A8D"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3DEE70D9" w14:textId="77777777" w:rsidR="002A40C8" w:rsidRDefault="002A40C8" w:rsidP="00DE7430">
            <w:pPr>
              <w:pStyle w:val="Tabulkapismo"/>
              <w:jc w:val="center"/>
            </w:pPr>
          </w:p>
        </w:tc>
      </w:tr>
      <w:tr w:rsidR="002A40C8" w14:paraId="64AB4431" w14:textId="77777777" w:rsidTr="00DE7430">
        <w:trPr>
          <w:trHeight w:val="567"/>
        </w:trPr>
        <w:tc>
          <w:tcPr>
            <w:tcW w:w="839" w:type="dxa"/>
            <w:tcBorders>
              <w:top w:val="single" w:sz="8" w:space="0" w:color="auto"/>
              <w:bottom w:val="single" w:sz="8" w:space="0" w:color="auto"/>
            </w:tcBorders>
            <w:vAlign w:val="center"/>
          </w:tcPr>
          <w:p w14:paraId="7084224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8231C0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15F6776F"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B5096B9"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4DB2EFED" w14:textId="77777777" w:rsidR="002A40C8" w:rsidRDefault="002A40C8" w:rsidP="00DE7430">
            <w:pPr>
              <w:pStyle w:val="Tabulkapismo"/>
              <w:jc w:val="center"/>
            </w:pPr>
          </w:p>
        </w:tc>
      </w:tr>
      <w:tr w:rsidR="002A40C8" w14:paraId="54D2B774" w14:textId="77777777" w:rsidTr="00DE7430">
        <w:trPr>
          <w:trHeight w:val="567"/>
        </w:trPr>
        <w:tc>
          <w:tcPr>
            <w:tcW w:w="839" w:type="dxa"/>
            <w:tcBorders>
              <w:top w:val="single" w:sz="8" w:space="0" w:color="auto"/>
              <w:bottom w:val="single" w:sz="8" w:space="0" w:color="auto"/>
            </w:tcBorders>
            <w:vAlign w:val="center"/>
          </w:tcPr>
          <w:p w14:paraId="1963F7A0"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2B1F7737"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712D3465"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6E400877"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991AE26" w14:textId="77777777" w:rsidR="002A40C8" w:rsidRDefault="002A40C8" w:rsidP="00DE7430">
            <w:pPr>
              <w:pStyle w:val="Tabulkapismo"/>
              <w:jc w:val="center"/>
            </w:pPr>
          </w:p>
        </w:tc>
      </w:tr>
      <w:tr w:rsidR="002A40C8" w14:paraId="6570EC5A" w14:textId="77777777" w:rsidTr="00DE7430">
        <w:trPr>
          <w:trHeight w:val="567"/>
        </w:trPr>
        <w:tc>
          <w:tcPr>
            <w:tcW w:w="839" w:type="dxa"/>
            <w:tcBorders>
              <w:top w:val="single" w:sz="8" w:space="0" w:color="auto"/>
              <w:bottom w:val="single" w:sz="8" w:space="0" w:color="auto"/>
            </w:tcBorders>
            <w:vAlign w:val="center"/>
          </w:tcPr>
          <w:p w14:paraId="32D4BA34"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25F8274C"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3C08503F"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5FB5F39"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3780DB7C" w14:textId="77777777" w:rsidR="002A40C8" w:rsidRDefault="002A40C8" w:rsidP="00DE7430">
            <w:pPr>
              <w:pStyle w:val="Tabulkapismo"/>
              <w:jc w:val="center"/>
            </w:pPr>
          </w:p>
        </w:tc>
      </w:tr>
      <w:tr w:rsidR="002A40C8" w14:paraId="08AB52ED" w14:textId="77777777" w:rsidTr="00DE7430">
        <w:trPr>
          <w:trHeight w:val="567"/>
        </w:trPr>
        <w:tc>
          <w:tcPr>
            <w:tcW w:w="839" w:type="dxa"/>
            <w:tcBorders>
              <w:top w:val="single" w:sz="8" w:space="0" w:color="auto"/>
              <w:bottom w:val="single" w:sz="8" w:space="0" w:color="auto"/>
            </w:tcBorders>
            <w:vAlign w:val="center"/>
          </w:tcPr>
          <w:p w14:paraId="38281D66"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75FCB0B0"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7A133995"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E950DD4"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47404BDE" w14:textId="77777777" w:rsidR="002A40C8" w:rsidRDefault="002A40C8" w:rsidP="00DE7430">
            <w:pPr>
              <w:pStyle w:val="Tabulkapismo"/>
              <w:jc w:val="center"/>
            </w:pPr>
          </w:p>
        </w:tc>
      </w:tr>
      <w:tr w:rsidR="002A40C8" w14:paraId="240DA36B" w14:textId="77777777" w:rsidTr="00DE7430">
        <w:trPr>
          <w:trHeight w:val="567"/>
        </w:trPr>
        <w:tc>
          <w:tcPr>
            <w:tcW w:w="839" w:type="dxa"/>
            <w:tcBorders>
              <w:top w:val="single" w:sz="8" w:space="0" w:color="auto"/>
              <w:bottom w:val="single" w:sz="8" w:space="0" w:color="auto"/>
            </w:tcBorders>
            <w:vAlign w:val="center"/>
          </w:tcPr>
          <w:p w14:paraId="2F99085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CE0EA70"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7B8E8A73"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6624DB9"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44C7412" w14:textId="77777777" w:rsidR="002A40C8" w:rsidRDefault="002A40C8" w:rsidP="00DE7430">
            <w:pPr>
              <w:pStyle w:val="Tabulkapismo"/>
              <w:jc w:val="center"/>
            </w:pPr>
          </w:p>
        </w:tc>
      </w:tr>
      <w:tr w:rsidR="002A40C8" w14:paraId="11DCF6D1" w14:textId="77777777" w:rsidTr="00DE7430">
        <w:trPr>
          <w:trHeight w:val="567"/>
        </w:trPr>
        <w:tc>
          <w:tcPr>
            <w:tcW w:w="839" w:type="dxa"/>
            <w:tcBorders>
              <w:top w:val="single" w:sz="8" w:space="0" w:color="auto"/>
              <w:bottom w:val="single" w:sz="8" w:space="0" w:color="auto"/>
            </w:tcBorders>
            <w:vAlign w:val="center"/>
          </w:tcPr>
          <w:p w14:paraId="3A430149"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379516F3"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6D9E426A"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6B66CA0D"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61624424" w14:textId="77777777" w:rsidR="002A40C8" w:rsidRDefault="002A40C8" w:rsidP="00DE7430">
            <w:pPr>
              <w:pStyle w:val="Tabulkapismo"/>
              <w:jc w:val="center"/>
            </w:pPr>
          </w:p>
        </w:tc>
      </w:tr>
      <w:tr w:rsidR="002A40C8" w14:paraId="6813B939" w14:textId="77777777" w:rsidTr="00DE7430">
        <w:trPr>
          <w:trHeight w:val="567"/>
        </w:trPr>
        <w:tc>
          <w:tcPr>
            <w:tcW w:w="839" w:type="dxa"/>
            <w:tcBorders>
              <w:top w:val="single" w:sz="8" w:space="0" w:color="auto"/>
              <w:bottom w:val="single" w:sz="8" w:space="0" w:color="auto"/>
            </w:tcBorders>
            <w:vAlign w:val="center"/>
          </w:tcPr>
          <w:p w14:paraId="64F56C5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364948B3"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3476DCBC"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EFEECBE"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4CD03B3" w14:textId="77777777" w:rsidR="002A40C8" w:rsidRDefault="002A40C8" w:rsidP="00DE7430">
            <w:pPr>
              <w:pStyle w:val="Tabulkapismo"/>
              <w:jc w:val="center"/>
            </w:pPr>
          </w:p>
        </w:tc>
      </w:tr>
      <w:tr w:rsidR="002A40C8" w14:paraId="2645C6C7" w14:textId="77777777" w:rsidTr="00DE7430">
        <w:trPr>
          <w:trHeight w:val="567"/>
        </w:trPr>
        <w:tc>
          <w:tcPr>
            <w:tcW w:w="839" w:type="dxa"/>
            <w:tcBorders>
              <w:top w:val="single" w:sz="8" w:space="0" w:color="auto"/>
              <w:bottom w:val="single" w:sz="8" w:space="0" w:color="auto"/>
            </w:tcBorders>
            <w:vAlign w:val="center"/>
          </w:tcPr>
          <w:p w14:paraId="57B5BFAF"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72877FB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533B0224"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19CE12B2"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11AFF48F" w14:textId="77777777" w:rsidR="002A40C8" w:rsidRDefault="002A40C8" w:rsidP="00DE7430">
            <w:pPr>
              <w:pStyle w:val="Tabulkapismo"/>
              <w:jc w:val="center"/>
            </w:pPr>
          </w:p>
        </w:tc>
      </w:tr>
      <w:tr w:rsidR="002A40C8" w14:paraId="2E2262AC" w14:textId="77777777" w:rsidTr="00DE7430">
        <w:trPr>
          <w:trHeight w:val="567"/>
        </w:trPr>
        <w:tc>
          <w:tcPr>
            <w:tcW w:w="839" w:type="dxa"/>
            <w:tcBorders>
              <w:top w:val="single" w:sz="8" w:space="0" w:color="auto"/>
              <w:bottom w:val="single" w:sz="8" w:space="0" w:color="auto"/>
            </w:tcBorders>
            <w:vAlign w:val="center"/>
          </w:tcPr>
          <w:p w14:paraId="5DE775F1"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3A47A7E"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27FBE261"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05287C55"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7D367B3A" w14:textId="77777777" w:rsidR="002A40C8" w:rsidRDefault="002A40C8" w:rsidP="00DE7430">
            <w:pPr>
              <w:pStyle w:val="Tabulkapismo"/>
              <w:jc w:val="center"/>
            </w:pPr>
          </w:p>
        </w:tc>
      </w:tr>
      <w:tr w:rsidR="002A40C8" w14:paraId="07A2A13B" w14:textId="77777777" w:rsidTr="00DE7430">
        <w:trPr>
          <w:trHeight w:val="567"/>
        </w:trPr>
        <w:tc>
          <w:tcPr>
            <w:tcW w:w="839" w:type="dxa"/>
            <w:tcBorders>
              <w:top w:val="single" w:sz="8" w:space="0" w:color="auto"/>
              <w:bottom w:val="single" w:sz="8" w:space="0" w:color="auto"/>
            </w:tcBorders>
            <w:vAlign w:val="center"/>
          </w:tcPr>
          <w:p w14:paraId="78302B09"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6AEFEE3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11923D80"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324E0DAD"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776F65D5" w14:textId="77777777" w:rsidR="002A40C8" w:rsidRDefault="002A40C8" w:rsidP="00DE7430">
            <w:pPr>
              <w:pStyle w:val="Tabulkapismo"/>
              <w:jc w:val="center"/>
            </w:pPr>
          </w:p>
        </w:tc>
      </w:tr>
      <w:tr w:rsidR="002A40C8" w14:paraId="36C32F48" w14:textId="77777777" w:rsidTr="00DE7430">
        <w:trPr>
          <w:trHeight w:val="567"/>
        </w:trPr>
        <w:tc>
          <w:tcPr>
            <w:tcW w:w="839" w:type="dxa"/>
            <w:tcBorders>
              <w:top w:val="single" w:sz="8" w:space="0" w:color="auto"/>
              <w:bottom w:val="single" w:sz="8" w:space="0" w:color="auto"/>
            </w:tcBorders>
            <w:vAlign w:val="center"/>
          </w:tcPr>
          <w:p w14:paraId="051009DD"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535703F4"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4C3F88F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3C76906C"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2B8F6284" w14:textId="77777777" w:rsidR="002A40C8" w:rsidRDefault="002A40C8" w:rsidP="00DE7430">
            <w:pPr>
              <w:pStyle w:val="Tabulkapismo"/>
              <w:jc w:val="center"/>
            </w:pPr>
          </w:p>
        </w:tc>
      </w:tr>
      <w:tr w:rsidR="002A40C8" w14:paraId="35FF15C2" w14:textId="77777777" w:rsidTr="00DE7430">
        <w:trPr>
          <w:trHeight w:val="567"/>
        </w:trPr>
        <w:tc>
          <w:tcPr>
            <w:tcW w:w="839" w:type="dxa"/>
            <w:tcBorders>
              <w:top w:val="single" w:sz="8" w:space="0" w:color="auto"/>
              <w:bottom w:val="single" w:sz="8" w:space="0" w:color="auto"/>
            </w:tcBorders>
            <w:vAlign w:val="center"/>
          </w:tcPr>
          <w:p w14:paraId="78F9A203"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BC94A86"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143CACDB"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76C00D8B"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40D49258" w14:textId="77777777" w:rsidR="002A40C8" w:rsidRDefault="002A40C8" w:rsidP="00DE7430">
            <w:pPr>
              <w:pStyle w:val="Tabulkapismo"/>
              <w:jc w:val="center"/>
            </w:pPr>
          </w:p>
        </w:tc>
      </w:tr>
      <w:tr w:rsidR="002A40C8" w14:paraId="707AAB79" w14:textId="77777777" w:rsidTr="00DE7430">
        <w:trPr>
          <w:trHeight w:val="567"/>
        </w:trPr>
        <w:tc>
          <w:tcPr>
            <w:tcW w:w="839" w:type="dxa"/>
            <w:tcBorders>
              <w:top w:val="single" w:sz="8" w:space="0" w:color="auto"/>
              <w:bottom w:val="single" w:sz="8" w:space="0" w:color="auto"/>
            </w:tcBorders>
            <w:vAlign w:val="center"/>
          </w:tcPr>
          <w:p w14:paraId="15F27A83"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252AE90"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8FF7BEB"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C41A34A"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0D221B36" w14:textId="77777777" w:rsidR="002A40C8" w:rsidRDefault="002A40C8" w:rsidP="00DE7430">
            <w:pPr>
              <w:pStyle w:val="Tabulkapismo"/>
              <w:jc w:val="center"/>
            </w:pPr>
          </w:p>
        </w:tc>
      </w:tr>
      <w:tr w:rsidR="002A40C8" w14:paraId="0B8A4709" w14:textId="77777777" w:rsidTr="00DE7430">
        <w:trPr>
          <w:trHeight w:val="567"/>
        </w:trPr>
        <w:tc>
          <w:tcPr>
            <w:tcW w:w="839" w:type="dxa"/>
            <w:tcBorders>
              <w:top w:val="single" w:sz="8" w:space="0" w:color="auto"/>
              <w:bottom w:val="single" w:sz="8" w:space="0" w:color="auto"/>
            </w:tcBorders>
            <w:vAlign w:val="center"/>
          </w:tcPr>
          <w:p w14:paraId="2D113E63"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09933881"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6FEB6CD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35BBC5AE"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7F9B7FFF" w14:textId="77777777" w:rsidR="002A40C8" w:rsidRDefault="002A40C8" w:rsidP="00DE7430">
            <w:pPr>
              <w:pStyle w:val="Tabulkapismo"/>
              <w:jc w:val="center"/>
            </w:pPr>
          </w:p>
        </w:tc>
      </w:tr>
      <w:tr w:rsidR="002A40C8" w14:paraId="08AF177A" w14:textId="77777777" w:rsidTr="00DE7430">
        <w:trPr>
          <w:trHeight w:val="567"/>
        </w:trPr>
        <w:tc>
          <w:tcPr>
            <w:tcW w:w="839" w:type="dxa"/>
            <w:tcBorders>
              <w:top w:val="single" w:sz="8" w:space="0" w:color="auto"/>
              <w:bottom w:val="single" w:sz="8" w:space="0" w:color="auto"/>
            </w:tcBorders>
            <w:vAlign w:val="center"/>
          </w:tcPr>
          <w:p w14:paraId="52D3DF3D"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2527FF21"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A7351E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0519FE9C"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51496B88" w14:textId="77777777" w:rsidR="002A40C8" w:rsidRDefault="002A40C8" w:rsidP="00DE7430">
            <w:pPr>
              <w:pStyle w:val="Tabulkapismo"/>
              <w:jc w:val="center"/>
            </w:pPr>
          </w:p>
        </w:tc>
      </w:tr>
      <w:tr w:rsidR="002A40C8" w14:paraId="56FB02AF" w14:textId="77777777" w:rsidTr="00DE7430">
        <w:trPr>
          <w:trHeight w:val="567"/>
        </w:trPr>
        <w:tc>
          <w:tcPr>
            <w:tcW w:w="839" w:type="dxa"/>
            <w:tcBorders>
              <w:top w:val="single" w:sz="8" w:space="0" w:color="auto"/>
              <w:bottom w:val="single" w:sz="8" w:space="0" w:color="auto"/>
            </w:tcBorders>
            <w:vAlign w:val="center"/>
          </w:tcPr>
          <w:p w14:paraId="40245958"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4D845D62"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69FF5F53"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04F8F47C"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5DC7D9CA" w14:textId="77777777" w:rsidR="002A40C8" w:rsidRDefault="002A40C8" w:rsidP="00DE7430">
            <w:pPr>
              <w:pStyle w:val="Tabulkapismo"/>
              <w:jc w:val="center"/>
            </w:pPr>
          </w:p>
        </w:tc>
      </w:tr>
      <w:tr w:rsidR="002A40C8" w14:paraId="2F9DB007" w14:textId="77777777" w:rsidTr="00DE7430">
        <w:trPr>
          <w:trHeight w:val="567"/>
        </w:trPr>
        <w:tc>
          <w:tcPr>
            <w:tcW w:w="839" w:type="dxa"/>
            <w:tcBorders>
              <w:top w:val="single" w:sz="8" w:space="0" w:color="auto"/>
              <w:bottom w:val="single" w:sz="8" w:space="0" w:color="auto"/>
            </w:tcBorders>
            <w:vAlign w:val="center"/>
          </w:tcPr>
          <w:p w14:paraId="76A2C76A"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5DC93786"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B640000"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1660BE31"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186D2E80" w14:textId="77777777" w:rsidR="002A40C8" w:rsidRDefault="002A40C8" w:rsidP="00DE7430">
            <w:pPr>
              <w:pStyle w:val="Tabulkapismo"/>
              <w:jc w:val="center"/>
            </w:pPr>
          </w:p>
        </w:tc>
      </w:tr>
      <w:tr w:rsidR="002A40C8" w14:paraId="5F98FCBE" w14:textId="77777777" w:rsidTr="00DE7430">
        <w:trPr>
          <w:trHeight w:val="567"/>
        </w:trPr>
        <w:tc>
          <w:tcPr>
            <w:tcW w:w="839" w:type="dxa"/>
            <w:tcBorders>
              <w:top w:val="single" w:sz="8" w:space="0" w:color="auto"/>
              <w:bottom w:val="single" w:sz="8" w:space="0" w:color="auto"/>
            </w:tcBorders>
            <w:vAlign w:val="center"/>
          </w:tcPr>
          <w:p w14:paraId="4F76D9FA"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D953911"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00BB1493"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24110540"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3C03246B" w14:textId="77777777" w:rsidR="002A40C8" w:rsidRDefault="002A40C8" w:rsidP="00DE7430">
            <w:pPr>
              <w:pStyle w:val="Tabulkapismo"/>
              <w:jc w:val="center"/>
            </w:pPr>
          </w:p>
        </w:tc>
      </w:tr>
      <w:tr w:rsidR="002A40C8" w14:paraId="0E984B01" w14:textId="77777777" w:rsidTr="00DE7430">
        <w:trPr>
          <w:trHeight w:val="567"/>
        </w:trPr>
        <w:tc>
          <w:tcPr>
            <w:tcW w:w="839" w:type="dxa"/>
            <w:tcBorders>
              <w:top w:val="single" w:sz="8" w:space="0" w:color="auto"/>
              <w:bottom w:val="single" w:sz="8" w:space="0" w:color="auto"/>
            </w:tcBorders>
            <w:vAlign w:val="center"/>
          </w:tcPr>
          <w:p w14:paraId="0B24DB58" w14:textId="77777777" w:rsidR="002A40C8" w:rsidRDefault="002A40C8" w:rsidP="00DE7430">
            <w:pPr>
              <w:pStyle w:val="Tabulkapismo"/>
              <w:jc w:val="center"/>
            </w:pPr>
          </w:p>
        </w:tc>
        <w:tc>
          <w:tcPr>
            <w:tcW w:w="1148" w:type="dxa"/>
            <w:tcBorders>
              <w:top w:val="single" w:sz="8" w:space="0" w:color="auto"/>
              <w:bottom w:val="single" w:sz="8" w:space="0" w:color="auto"/>
            </w:tcBorders>
            <w:vAlign w:val="center"/>
          </w:tcPr>
          <w:p w14:paraId="1FFF7C0A" w14:textId="77777777" w:rsidR="002A40C8" w:rsidRDefault="002A40C8" w:rsidP="00DE7430">
            <w:pPr>
              <w:pStyle w:val="Tabulkapismo"/>
              <w:jc w:val="center"/>
            </w:pPr>
          </w:p>
        </w:tc>
        <w:tc>
          <w:tcPr>
            <w:tcW w:w="4464" w:type="dxa"/>
            <w:tcBorders>
              <w:top w:val="single" w:sz="8" w:space="0" w:color="auto"/>
              <w:bottom w:val="single" w:sz="8" w:space="0" w:color="auto"/>
            </w:tcBorders>
            <w:vAlign w:val="center"/>
          </w:tcPr>
          <w:p w14:paraId="27464089" w14:textId="77777777" w:rsidR="002A40C8" w:rsidRDefault="002A40C8" w:rsidP="00DE7430">
            <w:pPr>
              <w:pStyle w:val="Tabulkapismo"/>
              <w:jc w:val="center"/>
            </w:pPr>
          </w:p>
        </w:tc>
        <w:tc>
          <w:tcPr>
            <w:tcW w:w="1753" w:type="dxa"/>
            <w:tcBorders>
              <w:top w:val="single" w:sz="8" w:space="0" w:color="auto"/>
              <w:bottom w:val="single" w:sz="8" w:space="0" w:color="auto"/>
            </w:tcBorders>
            <w:vAlign w:val="center"/>
          </w:tcPr>
          <w:p w14:paraId="4D268463" w14:textId="77777777" w:rsidR="002A40C8" w:rsidRDefault="002A40C8" w:rsidP="00DE7430">
            <w:pPr>
              <w:pStyle w:val="Tabulkapismo"/>
              <w:jc w:val="center"/>
            </w:pPr>
          </w:p>
        </w:tc>
        <w:tc>
          <w:tcPr>
            <w:tcW w:w="1084" w:type="dxa"/>
            <w:tcBorders>
              <w:top w:val="single" w:sz="8" w:space="0" w:color="auto"/>
              <w:bottom w:val="single" w:sz="8" w:space="0" w:color="auto"/>
            </w:tcBorders>
            <w:vAlign w:val="center"/>
          </w:tcPr>
          <w:p w14:paraId="59B1A1C8" w14:textId="77777777" w:rsidR="002A40C8" w:rsidRDefault="002A40C8" w:rsidP="00DE7430">
            <w:pPr>
              <w:pStyle w:val="Tabulkapismo"/>
              <w:jc w:val="center"/>
            </w:pPr>
          </w:p>
        </w:tc>
      </w:tr>
    </w:tbl>
    <w:p w14:paraId="03821492" w14:textId="77777777" w:rsidR="002A40C8" w:rsidRDefault="002A40C8" w:rsidP="002A40C8">
      <w:pPr>
        <w:pStyle w:val="Normln-stred"/>
      </w:pPr>
    </w:p>
    <w:p w14:paraId="305BE926" w14:textId="77777777" w:rsidR="002A40C8" w:rsidRDefault="002A40C8" w:rsidP="002A40C8"/>
    <w:p w14:paraId="510C34EA" w14:textId="77777777" w:rsidR="002A40C8" w:rsidRPr="00F176A4" w:rsidRDefault="002A40C8" w:rsidP="002A40C8">
      <w:pPr>
        <w:pStyle w:val="Normln-clanek"/>
      </w:pPr>
    </w:p>
    <w:p w14:paraId="5C56D43E" w14:textId="77777777" w:rsidR="002A40C8" w:rsidRDefault="002A40C8" w:rsidP="002A40C8">
      <w:pPr>
        <w:pStyle w:val="Normln-nadpis"/>
      </w:pPr>
      <w:bookmarkStart w:id="409" w:name="_Toc84574980"/>
      <w:bookmarkStart w:id="410" w:name="_Toc209018249"/>
      <w:r>
        <w:t>Vzor č. 8: specifikační list pracoviště</w:t>
      </w:r>
      <w:bookmarkEnd w:id="409"/>
      <w:bookmarkEnd w:id="410"/>
    </w:p>
    <w:p w14:paraId="0A192332" w14:textId="77777777" w:rsidR="002A40C8" w:rsidRDefault="002A40C8" w:rsidP="002A40C8">
      <w:pPr>
        <w:pStyle w:val="Normln-oddeleni-tabulky"/>
      </w:pPr>
    </w:p>
    <w:tbl>
      <w:tblPr>
        <w:tblW w:w="0" w:type="auto"/>
        <w:tblLook w:val="04A0" w:firstRow="1" w:lastRow="0" w:firstColumn="1" w:lastColumn="0" w:noHBand="0" w:noVBand="1"/>
      </w:tblPr>
      <w:tblGrid>
        <w:gridCol w:w="3004"/>
        <w:gridCol w:w="449"/>
        <w:gridCol w:w="190"/>
        <w:gridCol w:w="847"/>
        <w:gridCol w:w="540"/>
        <w:gridCol w:w="1379"/>
        <w:gridCol w:w="377"/>
        <w:gridCol w:w="935"/>
        <w:gridCol w:w="1567"/>
      </w:tblGrid>
      <w:tr w:rsidR="002A40C8" w14:paraId="0BCA5C71" w14:textId="77777777" w:rsidTr="004D238C">
        <w:trPr>
          <w:trHeight w:val="477"/>
        </w:trPr>
        <w:tc>
          <w:tcPr>
            <w:tcW w:w="9288"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167F262" w14:textId="77777777" w:rsidR="002A40C8" w:rsidRDefault="002A40C8" w:rsidP="00DE7430">
            <w:pPr>
              <w:pStyle w:val="Tabulkanadpis"/>
              <w:jc w:val="center"/>
            </w:pPr>
            <w:r w:rsidRPr="006C5E0E">
              <w:t>SPECIFIKAČNÍ LIST PRACOVI</w:t>
            </w:r>
            <w:r>
              <w:t>Š</w:t>
            </w:r>
            <w:r w:rsidRPr="006C5E0E">
              <w:t>TĚ</w:t>
            </w:r>
            <w:r>
              <w:t xml:space="preserve">: </w:t>
            </w:r>
            <w:r>
              <w:rPr>
                <w:b w:val="0"/>
                <w:i/>
                <w:color w:val="00B0F0"/>
              </w:rPr>
              <w:t>PV-01</w:t>
            </w:r>
          </w:p>
        </w:tc>
      </w:tr>
      <w:tr w:rsidR="002A40C8" w14:paraId="26E1ACAB" w14:textId="77777777" w:rsidTr="00DE7430">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6D490F6D" w14:textId="77777777" w:rsidR="002A40C8" w:rsidRPr="00F04798" w:rsidRDefault="002A40C8" w:rsidP="00DE7430">
            <w:pPr>
              <w:pStyle w:val="Tabulkanadpis"/>
              <w:jc w:val="left"/>
              <w:rPr>
                <w:u w:val="single"/>
              </w:rPr>
            </w:pPr>
            <w:r w:rsidRPr="00F04798">
              <w:rPr>
                <w:u w:val="single"/>
              </w:rPr>
              <w:t>Provozovatel</w:t>
            </w:r>
            <w:r>
              <w:rPr>
                <w:u w:val="single"/>
              </w:rPr>
              <w:t xml:space="preserve"> pracoviště</w:t>
            </w:r>
            <w:r w:rsidRPr="00F04798">
              <w:rPr>
                <w:u w:val="single"/>
              </w:rPr>
              <w:t>:</w:t>
            </w:r>
          </w:p>
        </w:tc>
      </w:tr>
      <w:tr w:rsidR="002A40C8" w14:paraId="3B20E069" w14:textId="77777777" w:rsidTr="004D238C">
        <w:trPr>
          <w:trHeight w:val="284"/>
        </w:trPr>
        <w:tc>
          <w:tcPr>
            <w:tcW w:w="3453" w:type="dxa"/>
            <w:gridSpan w:val="2"/>
            <w:tcBorders>
              <w:top w:val="dotted" w:sz="4" w:space="0" w:color="auto"/>
              <w:left w:val="single" w:sz="12" w:space="0" w:color="auto"/>
              <w:bottom w:val="nil"/>
              <w:right w:val="nil"/>
            </w:tcBorders>
            <w:vAlign w:val="center"/>
          </w:tcPr>
          <w:p w14:paraId="3AA9D2BF" w14:textId="77777777" w:rsidR="002A40C8" w:rsidRPr="0051054F" w:rsidRDefault="002A40C8" w:rsidP="00DE7430">
            <w:pPr>
              <w:pStyle w:val="Tabulkanadpis"/>
              <w:jc w:val="left"/>
            </w:pPr>
            <w:r>
              <w:t>Název organizace / firmy / podnikatele:</w:t>
            </w:r>
          </w:p>
        </w:tc>
        <w:tc>
          <w:tcPr>
            <w:tcW w:w="5835" w:type="dxa"/>
            <w:gridSpan w:val="7"/>
            <w:vMerge w:val="restart"/>
            <w:tcBorders>
              <w:top w:val="dotted" w:sz="4" w:space="0" w:color="auto"/>
              <w:left w:val="nil"/>
              <w:right w:val="single" w:sz="12" w:space="0" w:color="auto"/>
            </w:tcBorders>
            <w:vAlign w:val="center"/>
          </w:tcPr>
          <w:p w14:paraId="2006ACD3" w14:textId="77777777" w:rsidR="002A40C8" w:rsidRPr="006C5E0E" w:rsidRDefault="002A40C8" w:rsidP="00DE7430">
            <w:pPr>
              <w:pStyle w:val="Tabulkanadpis"/>
              <w:jc w:val="left"/>
            </w:pPr>
          </w:p>
        </w:tc>
      </w:tr>
      <w:tr w:rsidR="002A40C8" w14:paraId="34CA7BCC" w14:textId="77777777" w:rsidTr="004D238C">
        <w:trPr>
          <w:trHeight w:val="453"/>
        </w:trPr>
        <w:tc>
          <w:tcPr>
            <w:tcW w:w="3453" w:type="dxa"/>
            <w:gridSpan w:val="2"/>
            <w:tcBorders>
              <w:top w:val="nil"/>
              <w:left w:val="single" w:sz="12" w:space="0" w:color="auto"/>
              <w:bottom w:val="single" w:sz="12" w:space="0" w:color="auto"/>
              <w:right w:val="nil"/>
            </w:tcBorders>
            <w:vAlign w:val="center"/>
          </w:tcPr>
          <w:p w14:paraId="774DFA1A" w14:textId="77777777" w:rsidR="002A40C8" w:rsidRPr="00B94A50" w:rsidRDefault="002A40C8" w:rsidP="00DE7430">
            <w:pPr>
              <w:pStyle w:val="Tabulkanadpis"/>
              <w:jc w:val="left"/>
              <w:rPr>
                <w:b w:val="0"/>
              </w:rPr>
            </w:pPr>
            <w:r>
              <w:rPr>
                <w:b w:val="0"/>
                <w:i/>
                <w:color w:val="00B0F0"/>
              </w:rPr>
              <w:t>První stavební s r.o.</w:t>
            </w:r>
          </w:p>
        </w:tc>
        <w:tc>
          <w:tcPr>
            <w:tcW w:w="5835" w:type="dxa"/>
            <w:gridSpan w:val="7"/>
            <w:vMerge/>
            <w:tcBorders>
              <w:left w:val="nil"/>
              <w:bottom w:val="single" w:sz="12" w:space="0" w:color="auto"/>
              <w:right w:val="single" w:sz="12" w:space="0" w:color="auto"/>
            </w:tcBorders>
            <w:vAlign w:val="center"/>
          </w:tcPr>
          <w:p w14:paraId="0580AF1C" w14:textId="77777777" w:rsidR="002A40C8" w:rsidRPr="006C5E0E" w:rsidRDefault="002A40C8" w:rsidP="00DE7430">
            <w:pPr>
              <w:pStyle w:val="Tabulkanadpis"/>
              <w:jc w:val="left"/>
            </w:pPr>
          </w:p>
        </w:tc>
      </w:tr>
      <w:tr w:rsidR="002A40C8" w14:paraId="1D47349F" w14:textId="77777777" w:rsidTr="00DE7430">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56FC048B" w14:textId="77777777" w:rsidR="002A40C8" w:rsidRDefault="002A40C8" w:rsidP="00DE7430">
            <w:pPr>
              <w:pStyle w:val="Tabulkanadpis"/>
            </w:pPr>
            <w:r w:rsidRPr="00D207FA">
              <w:rPr>
                <w:u w:val="single"/>
              </w:rPr>
              <w:t>Adresa</w:t>
            </w:r>
            <w:r>
              <w:rPr>
                <w:u w:val="single"/>
              </w:rPr>
              <w:t xml:space="preserve"> a umístění pracoviště</w:t>
            </w:r>
            <w:r w:rsidRPr="00D207FA">
              <w:rPr>
                <w:u w:val="single"/>
              </w:rPr>
              <w:t>:</w:t>
            </w:r>
          </w:p>
        </w:tc>
      </w:tr>
      <w:tr w:rsidR="002A40C8" w14:paraId="7D4536F1" w14:textId="77777777" w:rsidTr="004D238C">
        <w:trPr>
          <w:trHeight w:val="284"/>
        </w:trPr>
        <w:tc>
          <w:tcPr>
            <w:tcW w:w="3453" w:type="dxa"/>
            <w:gridSpan w:val="2"/>
            <w:tcBorders>
              <w:top w:val="dotted" w:sz="4" w:space="0" w:color="auto"/>
              <w:left w:val="single" w:sz="12" w:space="0" w:color="auto"/>
              <w:bottom w:val="nil"/>
              <w:right w:val="single" w:sz="12" w:space="0" w:color="auto"/>
            </w:tcBorders>
            <w:vAlign w:val="center"/>
          </w:tcPr>
          <w:p w14:paraId="4FBA6F5C" w14:textId="77777777" w:rsidR="002A40C8" w:rsidRDefault="002A40C8" w:rsidP="00DE7430">
            <w:pPr>
              <w:pStyle w:val="Tabulkanadpis"/>
            </w:pPr>
            <w:r>
              <w:t>město / obec:</w:t>
            </w:r>
          </w:p>
        </w:tc>
        <w:tc>
          <w:tcPr>
            <w:tcW w:w="3333" w:type="dxa"/>
            <w:gridSpan w:val="5"/>
            <w:tcBorders>
              <w:top w:val="dotted" w:sz="4" w:space="0" w:color="auto"/>
              <w:left w:val="single" w:sz="12" w:space="0" w:color="auto"/>
              <w:bottom w:val="nil"/>
              <w:right w:val="single" w:sz="12" w:space="0" w:color="auto"/>
            </w:tcBorders>
            <w:vAlign w:val="center"/>
          </w:tcPr>
          <w:p w14:paraId="3E4EEDB8" w14:textId="77777777" w:rsidR="002A40C8" w:rsidRDefault="002A40C8" w:rsidP="00DE7430">
            <w:pPr>
              <w:pStyle w:val="Tabulkanadpis"/>
            </w:pPr>
            <w:r>
              <w:t>část obce:</w:t>
            </w:r>
          </w:p>
        </w:tc>
        <w:tc>
          <w:tcPr>
            <w:tcW w:w="2502" w:type="dxa"/>
            <w:gridSpan w:val="2"/>
            <w:tcBorders>
              <w:top w:val="dotted" w:sz="4" w:space="0" w:color="auto"/>
              <w:left w:val="single" w:sz="12" w:space="0" w:color="auto"/>
              <w:bottom w:val="nil"/>
              <w:right w:val="single" w:sz="12" w:space="0" w:color="auto"/>
            </w:tcBorders>
            <w:vAlign w:val="center"/>
          </w:tcPr>
          <w:p w14:paraId="750288C0" w14:textId="77777777" w:rsidR="002A40C8" w:rsidRDefault="002A40C8" w:rsidP="00DE7430">
            <w:pPr>
              <w:pStyle w:val="Tabulkanadpis"/>
            </w:pPr>
            <w:r>
              <w:t>PSČ:</w:t>
            </w:r>
          </w:p>
        </w:tc>
      </w:tr>
      <w:tr w:rsidR="002A40C8" w:rsidRPr="00F04798" w14:paraId="60C3AD46" w14:textId="77777777" w:rsidTr="004D238C">
        <w:trPr>
          <w:trHeight w:val="382"/>
        </w:trPr>
        <w:tc>
          <w:tcPr>
            <w:tcW w:w="3453" w:type="dxa"/>
            <w:gridSpan w:val="2"/>
            <w:tcBorders>
              <w:top w:val="nil"/>
              <w:left w:val="single" w:sz="12" w:space="0" w:color="auto"/>
              <w:bottom w:val="single" w:sz="4" w:space="0" w:color="auto"/>
              <w:right w:val="single" w:sz="12" w:space="0" w:color="auto"/>
            </w:tcBorders>
            <w:vAlign w:val="center"/>
          </w:tcPr>
          <w:p w14:paraId="6359ABDE" w14:textId="77777777" w:rsidR="002A40C8" w:rsidRPr="00F04798" w:rsidRDefault="002A40C8" w:rsidP="00DE7430">
            <w:pPr>
              <w:pStyle w:val="Tabulkapismo"/>
            </w:pPr>
            <w:r>
              <w:rPr>
                <w:i/>
                <w:color w:val="00B0F0"/>
              </w:rPr>
              <w:t>Praha 6</w:t>
            </w:r>
          </w:p>
        </w:tc>
        <w:tc>
          <w:tcPr>
            <w:tcW w:w="3333" w:type="dxa"/>
            <w:gridSpan w:val="5"/>
            <w:tcBorders>
              <w:top w:val="nil"/>
              <w:left w:val="single" w:sz="12" w:space="0" w:color="auto"/>
              <w:bottom w:val="single" w:sz="4" w:space="0" w:color="auto"/>
              <w:right w:val="single" w:sz="12" w:space="0" w:color="auto"/>
            </w:tcBorders>
            <w:vAlign w:val="center"/>
          </w:tcPr>
          <w:p w14:paraId="02234848" w14:textId="77777777" w:rsidR="002A40C8" w:rsidRPr="00F04798" w:rsidRDefault="002A40C8" w:rsidP="00DE7430">
            <w:pPr>
              <w:pStyle w:val="Tabulkapismo"/>
            </w:pPr>
            <w:r>
              <w:rPr>
                <w:i/>
                <w:color w:val="00B0F0"/>
              </w:rPr>
              <w:t>Dejvice</w:t>
            </w:r>
          </w:p>
        </w:tc>
        <w:tc>
          <w:tcPr>
            <w:tcW w:w="2502" w:type="dxa"/>
            <w:gridSpan w:val="2"/>
            <w:tcBorders>
              <w:top w:val="nil"/>
              <w:left w:val="single" w:sz="12" w:space="0" w:color="auto"/>
              <w:bottom w:val="single" w:sz="4" w:space="0" w:color="auto"/>
              <w:right w:val="single" w:sz="12" w:space="0" w:color="auto"/>
            </w:tcBorders>
            <w:vAlign w:val="center"/>
          </w:tcPr>
          <w:p w14:paraId="1E98A376" w14:textId="77777777" w:rsidR="002A40C8" w:rsidRPr="00F04798" w:rsidRDefault="002A40C8" w:rsidP="00DE7430">
            <w:pPr>
              <w:pStyle w:val="Tabulkapismo"/>
            </w:pPr>
            <w:r>
              <w:rPr>
                <w:i/>
                <w:color w:val="00B0F0"/>
              </w:rPr>
              <w:t>160 00</w:t>
            </w:r>
          </w:p>
        </w:tc>
      </w:tr>
      <w:tr w:rsidR="002A40C8" w14:paraId="39104CB0" w14:textId="77777777" w:rsidTr="004D238C">
        <w:trPr>
          <w:trHeight w:val="284"/>
        </w:trPr>
        <w:tc>
          <w:tcPr>
            <w:tcW w:w="6786" w:type="dxa"/>
            <w:gridSpan w:val="7"/>
            <w:tcBorders>
              <w:left w:val="single" w:sz="12" w:space="0" w:color="auto"/>
              <w:bottom w:val="nil"/>
              <w:right w:val="single" w:sz="12" w:space="0" w:color="auto"/>
            </w:tcBorders>
            <w:vAlign w:val="center"/>
          </w:tcPr>
          <w:p w14:paraId="4DDB4B3E" w14:textId="77777777" w:rsidR="002A40C8" w:rsidRDefault="002A40C8" w:rsidP="00DE7430">
            <w:pPr>
              <w:pStyle w:val="Tabulkanadpis"/>
            </w:pPr>
            <w:r>
              <w:t>ulice:</w:t>
            </w:r>
          </w:p>
        </w:tc>
        <w:tc>
          <w:tcPr>
            <w:tcW w:w="2502" w:type="dxa"/>
            <w:gridSpan w:val="2"/>
            <w:tcBorders>
              <w:left w:val="single" w:sz="12" w:space="0" w:color="auto"/>
              <w:bottom w:val="nil"/>
              <w:right w:val="single" w:sz="12" w:space="0" w:color="auto"/>
            </w:tcBorders>
            <w:vAlign w:val="center"/>
          </w:tcPr>
          <w:p w14:paraId="70E26A2E" w14:textId="77777777" w:rsidR="002A40C8" w:rsidRDefault="002A40C8" w:rsidP="00DE7430">
            <w:pPr>
              <w:pStyle w:val="Tabulkanadpis"/>
            </w:pPr>
            <w:r>
              <w:t>číslo popisné / orientační:</w:t>
            </w:r>
          </w:p>
        </w:tc>
      </w:tr>
      <w:tr w:rsidR="002A40C8" w14:paraId="7AB4D117" w14:textId="77777777" w:rsidTr="004D238C">
        <w:trPr>
          <w:trHeight w:val="372"/>
        </w:trPr>
        <w:tc>
          <w:tcPr>
            <w:tcW w:w="6786" w:type="dxa"/>
            <w:gridSpan w:val="7"/>
            <w:tcBorders>
              <w:top w:val="nil"/>
              <w:left w:val="single" w:sz="12" w:space="0" w:color="auto"/>
              <w:bottom w:val="single" w:sz="12" w:space="0" w:color="auto"/>
              <w:right w:val="single" w:sz="12" w:space="0" w:color="auto"/>
            </w:tcBorders>
            <w:vAlign w:val="center"/>
          </w:tcPr>
          <w:p w14:paraId="415ADE05" w14:textId="77777777" w:rsidR="002A40C8" w:rsidRDefault="002A40C8" w:rsidP="00DE7430">
            <w:pPr>
              <w:pStyle w:val="Tabulkapismo"/>
            </w:pPr>
            <w:r>
              <w:rPr>
                <w:i/>
                <w:color w:val="00B0F0"/>
              </w:rPr>
              <w:t>Stavební</w:t>
            </w:r>
          </w:p>
        </w:tc>
        <w:tc>
          <w:tcPr>
            <w:tcW w:w="2502" w:type="dxa"/>
            <w:gridSpan w:val="2"/>
            <w:tcBorders>
              <w:top w:val="nil"/>
              <w:left w:val="single" w:sz="12" w:space="0" w:color="auto"/>
              <w:bottom w:val="single" w:sz="12" w:space="0" w:color="auto"/>
              <w:right w:val="single" w:sz="12" w:space="0" w:color="auto"/>
            </w:tcBorders>
            <w:vAlign w:val="center"/>
          </w:tcPr>
          <w:p w14:paraId="560436BD" w14:textId="77777777" w:rsidR="002A40C8" w:rsidRDefault="002A40C8" w:rsidP="00DE7430">
            <w:pPr>
              <w:pStyle w:val="Tabulkapismo"/>
            </w:pPr>
            <w:r>
              <w:rPr>
                <w:i/>
                <w:color w:val="00B0F0"/>
              </w:rPr>
              <w:t>35/192</w:t>
            </w:r>
          </w:p>
        </w:tc>
      </w:tr>
      <w:tr w:rsidR="002A40C8" w14:paraId="03AA81B0" w14:textId="77777777" w:rsidTr="004D238C">
        <w:trPr>
          <w:trHeight w:val="284"/>
        </w:trPr>
        <w:tc>
          <w:tcPr>
            <w:tcW w:w="4490" w:type="dxa"/>
            <w:gridSpan w:val="4"/>
            <w:tcBorders>
              <w:top w:val="dotted" w:sz="4" w:space="0" w:color="auto"/>
              <w:left w:val="single" w:sz="12" w:space="0" w:color="auto"/>
              <w:bottom w:val="nil"/>
              <w:right w:val="single" w:sz="12" w:space="0" w:color="auto"/>
            </w:tcBorders>
            <w:vAlign w:val="center"/>
          </w:tcPr>
          <w:p w14:paraId="05C656CC" w14:textId="77777777" w:rsidR="002A40C8" w:rsidRDefault="002A40C8" w:rsidP="00DE7430">
            <w:pPr>
              <w:pStyle w:val="Tabulkanadpis"/>
            </w:pPr>
            <w:r>
              <w:t>poschodí:</w:t>
            </w:r>
          </w:p>
        </w:tc>
        <w:tc>
          <w:tcPr>
            <w:tcW w:w="4798" w:type="dxa"/>
            <w:gridSpan w:val="5"/>
            <w:tcBorders>
              <w:top w:val="dotted" w:sz="4" w:space="0" w:color="auto"/>
              <w:left w:val="single" w:sz="12" w:space="0" w:color="auto"/>
              <w:bottom w:val="nil"/>
              <w:right w:val="single" w:sz="12" w:space="0" w:color="auto"/>
            </w:tcBorders>
            <w:vAlign w:val="center"/>
          </w:tcPr>
          <w:p w14:paraId="24FC71E7" w14:textId="77777777" w:rsidR="002A40C8" w:rsidRDefault="002A40C8" w:rsidP="00DE7430">
            <w:pPr>
              <w:pStyle w:val="Tabulkanadpis"/>
            </w:pPr>
            <w:r>
              <w:t>číslo / označení místnosti:</w:t>
            </w:r>
          </w:p>
        </w:tc>
      </w:tr>
      <w:tr w:rsidR="002A40C8" w14:paraId="1CE68B14" w14:textId="77777777" w:rsidTr="004D238C">
        <w:trPr>
          <w:trHeight w:val="254"/>
        </w:trPr>
        <w:tc>
          <w:tcPr>
            <w:tcW w:w="4490" w:type="dxa"/>
            <w:gridSpan w:val="4"/>
            <w:tcBorders>
              <w:top w:val="nil"/>
              <w:left w:val="single" w:sz="12" w:space="0" w:color="auto"/>
              <w:bottom w:val="single" w:sz="12" w:space="0" w:color="auto"/>
              <w:right w:val="single" w:sz="12" w:space="0" w:color="auto"/>
            </w:tcBorders>
            <w:vAlign w:val="center"/>
          </w:tcPr>
          <w:p w14:paraId="3F3DFD73" w14:textId="77777777" w:rsidR="002A40C8" w:rsidRPr="00B94A50" w:rsidRDefault="002A40C8" w:rsidP="00DE7430">
            <w:pPr>
              <w:pStyle w:val="Tabulkanadpis"/>
              <w:rPr>
                <w:b w:val="0"/>
              </w:rPr>
            </w:pPr>
            <w:r>
              <w:rPr>
                <w:b w:val="0"/>
                <w:i/>
                <w:color w:val="00B0F0"/>
              </w:rPr>
              <w:t>3 NP</w:t>
            </w:r>
          </w:p>
        </w:tc>
        <w:tc>
          <w:tcPr>
            <w:tcW w:w="4798" w:type="dxa"/>
            <w:gridSpan w:val="5"/>
            <w:tcBorders>
              <w:top w:val="nil"/>
              <w:left w:val="single" w:sz="12" w:space="0" w:color="auto"/>
              <w:bottom w:val="single" w:sz="12" w:space="0" w:color="auto"/>
              <w:right w:val="single" w:sz="12" w:space="0" w:color="auto"/>
            </w:tcBorders>
            <w:vAlign w:val="center"/>
          </w:tcPr>
          <w:p w14:paraId="48310DAD" w14:textId="77777777" w:rsidR="002A40C8" w:rsidRPr="00B94A50" w:rsidRDefault="002A40C8" w:rsidP="00DE7430">
            <w:pPr>
              <w:pStyle w:val="Tabulkanadpis"/>
              <w:rPr>
                <w:b w:val="0"/>
              </w:rPr>
            </w:pPr>
            <w:r>
              <w:rPr>
                <w:b w:val="0"/>
                <w:i/>
                <w:color w:val="00B0F0"/>
              </w:rPr>
              <w:t>315b</w:t>
            </w:r>
          </w:p>
        </w:tc>
      </w:tr>
      <w:tr w:rsidR="002A40C8" w14:paraId="61329D71" w14:textId="77777777" w:rsidTr="00DE7430">
        <w:trPr>
          <w:trHeight w:val="284"/>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537240F3" w14:textId="77777777" w:rsidR="002A40C8" w:rsidRDefault="002A40C8" w:rsidP="00DE7430">
            <w:pPr>
              <w:pStyle w:val="Tabulkanadpis"/>
            </w:pPr>
            <w:r w:rsidRPr="0051054F">
              <w:rPr>
                <w:u w:val="single"/>
              </w:rPr>
              <w:t>Fyzické zabezpečení</w:t>
            </w:r>
            <w:r>
              <w:rPr>
                <w:rStyle w:val="Znakapoznpodarou"/>
                <w:u w:val="single"/>
              </w:rPr>
              <w:footnoteReference w:id="9"/>
            </w:r>
            <w:r w:rsidRPr="0051054F">
              <w:rPr>
                <w:u w:val="single"/>
              </w:rPr>
              <w:t>:</w:t>
            </w:r>
          </w:p>
        </w:tc>
      </w:tr>
      <w:tr w:rsidR="002A40C8" w14:paraId="5ADD24CB" w14:textId="77777777" w:rsidTr="004D238C">
        <w:trPr>
          <w:trHeight w:val="284"/>
        </w:trPr>
        <w:tc>
          <w:tcPr>
            <w:tcW w:w="3004" w:type="dxa"/>
            <w:tcBorders>
              <w:top w:val="dotted" w:sz="4" w:space="0" w:color="auto"/>
              <w:left w:val="single" w:sz="12" w:space="0" w:color="auto"/>
              <w:bottom w:val="nil"/>
              <w:right w:val="single" w:sz="12" w:space="0" w:color="auto"/>
            </w:tcBorders>
            <w:vAlign w:val="center"/>
          </w:tcPr>
          <w:p w14:paraId="6DCED8DB" w14:textId="77777777" w:rsidR="002A40C8" w:rsidRDefault="002A40C8" w:rsidP="00DE7430">
            <w:pPr>
              <w:pStyle w:val="Tabulkanadpis"/>
            </w:pPr>
            <w:r>
              <w:t>kategorie objektu</w:t>
            </w:r>
            <w:r>
              <w:rPr>
                <w:rStyle w:val="Znakapoznpodarou"/>
              </w:rPr>
              <w:footnoteReference w:id="10"/>
            </w:r>
            <w:r>
              <w:t>:</w:t>
            </w:r>
          </w:p>
        </w:tc>
        <w:tc>
          <w:tcPr>
            <w:tcW w:w="6284" w:type="dxa"/>
            <w:gridSpan w:val="8"/>
            <w:tcBorders>
              <w:top w:val="dotted" w:sz="4" w:space="0" w:color="auto"/>
              <w:left w:val="single" w:sz="12" w:space="0" w:color="auto"/>
              <w:bottom w:val="nil"/>
              <w:right w:val="single" w:sz="12" w:space="0" w:color="auto"/>
            </w:tcBorders>
            <w:vAlign w:val="center"/>
          </w:tcPr>
          <w:p w14:paraId="33623D79" w14:textId="77777777" w:rsidR="002A40C8" w:rsidRDefault="002A40C8" w:rsidP="00DE7430">
            <w:pPr>
              <w:pStyle w:val="Tabulkanadpis"/>
            </w:pPr>
            <w:r>
              <w:t>kategorie zabezpečené oblasti</w:t>
            </w:r>
            <w:r>
              <w:rPr>
                <w:rStyle w:val="Znakapoznpodarou"/>
              </w:rPr>
              <w:footnoteReference w:id="11"/>
            </w:r>
            <w:r>
              <w:t>:</w:t>
            </w:r>
          </w:p>
        </w:tc>
      </w:tr>
      <w:tr w:rsidR="002A40C8" w14:paraId="456253A9" w14:textId="77777777" w:rsidTr="004D238C">
        <w:trPr>
          <w:trHeight w:val="390"/>
        </w:trPr>
        <w:tc>
          <w:tcPr>
            <w:tcW w:w="3004" w:type="dxa"/>
            <w:tcBorders>
              <w:top w:val="nil"/>
              <w:left w:val="single" w:sz="12" w:space="0" w:color="auto"/>
              <w:bottom w:val="single" w:sz="12" w:space="0" w:color="auto"/>
              <w:right w:val="single" w:sz="12" w:space="0" w:color="auto"/>
            </w:tcBorders>
            <w:vAlign w:val="center"/>
          </w:tcPr>
          <w:p w14:paraId="70D977C7" w14:textId="77777777" w:rsidR="002A40C8" w:rsidRPr="00B5637F" w:rsidRDefault="002A40C8" w:rsidP="00DE7430">
            <w:pPr>
              <w:pStyle w:val="Tabulkanadpis"/>
              <w:jc w:val="left"/>
              <w:rPr>
                <w:b w:val="0"/>
              </w:rPr>
            </w:pPr>
            <w:r>
              <w:rPr>
                <w:b w:val="0"/>
                <w:i/>
                <w:color w:val="00B0F0"/>
              </w:rPr>
              <w:t>Vyhrazené</w:t>
            </w:r>
          </w:p>
        </w:tc>
        <w:tc>
          <w:tcPr>
            <w:tcW w:w="6284" w:type="dxa"/>
            <w:gridSpan w:val="8"/>
            <w:tcBorders>
              <w:top w:val="nil"/>
              <w:left w:val="single" w:sz="12" w:space="0" w:color="auto"/>
              <w:bottom w:val="single" w:sz="12" w:space="0" w:color="auto"/>
              <w:right w:val="single" w:sz="12" w:space="0" w:color="auto"/>
            </w:tcBorders>
            <w:vAlign w:val="center"/>
          </w:tcPr>
          <w:p w14:paraId="61D50D0B" w14:textId="77777777" w:rsidR="002A40C8" w:rsidRPr="00B5637F" w:rsidRDefault="002A40C8" w:rsidP="00DE7430">
            <w:pPr>
              <w:pStyle w:val="Tabulkanadpis"/>
              <w:rPr>
                <w:b w:val="0"/>
              </w:rPr>
            </w:pPr>
            <w:r>
              <w:rPr>
                <w:b w:val="0"/>
                <w:i/>
                <w:color w:val="00B0F0"/>
              </w:rPr>
              <w:t>Vyhrazené</w:t>
            </w:r>
          </w:p>
        </w:tc>
      </w:tr>
      <w:tr w:rsidR="002A40C8" w14:paraId="6A99B05E" w14:textId="77777777" w:rsidTr="004D238C">
        <w:trPr>
          <w:trHeight w:val="532"/>
        </w:trPr>
        <w:tc>
          <w:tcPr>
            <w:tcW w:w="3004" w:type="dxa"/>
            <w:tcBorders>
              <w:top w:val="single" w:sz="12" w:space="0" w:color="auto"/>
              <w:left w:val="single" w:sz="12" w:space="0" w:color="auto"/>
              <w:bottom w:val="dotted" w:sz="4" w:space="0" w:color="auto"/>
              <w:right w:val="single" w:sz="12" w:space="0" w:color="auto"/>
            </w:tcBorders>
            <w:vAlign w:val="center"/>
          </w:tcPr>
          <w:p w14:paraId="68304D1D" w14:textId="77777777" w:rsidR="002A40C8" w:rsidRDefault="002A40C8" w:rsidP="00DE7430">
            <w:pPr>
              <w:pStyle w:val="Tabulkanadpis"/>
              <w:rPr>
                <w:u w:val="single"/>
              </w:rPr>
            </w:pPr>
            <w:r>
              <w:rPr>
                <w:u w:val="single"/>
              </w:rPr>
              <w:t>Stupeň utajení informací:</w:t>
            </w:r>
          </w:p>
        </w:tc>
        <w:tc>
          <w:tcPr>
            <w:tcW w:w="6284" w:type="dxa"/>
            <w:gridSpan w:val="8"/>
            <w:tcBorders>
              <w:top w:val="single" w:sz="12" w:space="0" w:color="auto"/>
              <w:left w:val="single" w:sz="12" w:space="0" w:color="auto"/>
              <w:bottom w:val="dotted" w:sz="4" w:space="0" w:color="auto"/>
              <w:right w:val="single" w:sz="12" w:space="0" w:color="auto"/>
            </w:tcBorders>
            <w:vAlign w:val="center"/>
          </w:tcPr>
          <w:p w14:paraId="200B3FC2" w14:textId="77777777" w:rsidR="002A40C8" w:rsidRPr="00B5637F" w:rsidRDefault="002A40C8" w:rsidP="00DE7430">
            <w:pPr>
              <w:pStyle w:val="Tabulkanadpis"/>
              <w:jc w:val="center"/>
            </w:pPr>
            <w:r w:rsidRPr="00B5637F">
              <w:t>V</w:t>
            </w:r>
            <w:r>
              <w:t>Y</w:t>
            </w:r>
            <w:r w:rsidRPr="00B5637F">
              <w:t>HRAZENÉ</w:t>
            </w:r>
          </w:p>
        </w:tc>
      </w:tr>
      <w:tr w:rsidR="002A40C8" w14:paraId="6ECB2C70" w14:textId="77777777" w:rsidTr="004D238C">
        <w:trPr>
          <w:trHeight w:val="532"/>
        </w:trPr>
        <w:tc>
          <w:tcPr>
            <w:tcW w:w="3004" w:type="dxa"/>
            <w:tcBorders>
              <w:top w:val="single" w:sz="12" w:space="0" w:color="auto"/>
              <w:left w:val="single" w:sz="12" w:space="0" w:color="auto"/>
              <w:bottom w:val="single" w:sz="12" w:space="0" w:color="auto"/>
              <w:right w:val="single" w:sz="12" w:space="0" w:color="auto"/>
            </w:tcBorders>
            <w:vAlign w:val="center"/>
          </w:tcPr>
          <w:p w14:paraId="250FFD83" w14:textId="77777777" w:rsidR="002A40C8" w:rsidRPr="008457E2" w:rsidRDefault="002A40C8" w:rsidP="00DE7430">
            <w:pPr>
              <w:pStyle w:val="Tabulkanadpis"/>
              <w:rPr>
                <w:u w:val="single"/>
              </w:rPr>
            </w:pPr>
            <w:r>
              <w:rPr>
                <w:u w:val="single"/>
              </w:rPr>
              <w:t>Bezpečnostní provozní mód:</w:t>
            </w:r>
          </w:p>
        </w:tc>
        <w:tc>
          <w:tcPr>
            <w:tcW w:w="6284" w:type="dxa"/>
            <w:gridSpan w:val="8"/>
            <w:tcBorders>
              <w:top w:val="single" w:sz="12" w:space="0" w:color="auto"/>
              <w:left w:val="single" w:sz="12" w:space="0" w:color="auto"/>
              <w:bottom w:val="dotted" w:sz="4" w:space="0" w:color="auto"/>
              <w:right w:val="single" w:sz="12" w:space="0" w:color="auto"/>
            </w:tcBorders>
            <w:vAlign w:val="center"/>
          </w:tcPr>
          <w:p w14:paraId="717D4BA0" w14:textId="77777777" w:rsidR="002A40C8" w:rsidRPr="00B5637F" w:rsidRDefault="002A40C8" w:rsidP="00DE7430">
            <w:pPr>
              <w:pStyle w:val="Tabulkanadpis"/>
              <w:jc w:val="center"/>
            </w:pPr>
            <w:r>
              <w:t>s nejvyšší úrovní</w:t>
            </w:r>
          </w:p>
        </w:tc>
      </w:tr>
      <w:tr w:rsidR="002A40C8" w14:paraId="1A3FA196" w14:textId="77777777" w:rsidTr="004D238C">
        <w:trPr>
          <w:trHeight w:val="428"/>
        </w:trPr>
        <w:tc>
          <w:tcPr>
            <w:tcW w:w="3004" w:type="dxa"/>
            <w:vMerge w:val="restart"/>
            <w:tcBorders>
              <w:top w:val="single" w:sz="12" w:space="0" w:color="auto"/>
              <w:left w:val="single" w:sz="12" w:space="0" w:color="auto"/>
              <w:right w:val="single" w:sz="12" w:space="0" w:color="auto"/>
            </w:tcBorders>
            <w:vAlign w:val="center"/>
          </w:tcPr>
          <w:p w14:paraId="0374B383" w14:textId="77777777" w:rsidR="002A40C8" w:rsidRDefault="002A40C8" w:rsidP="00DE7430">
            <w:pPr>
              <w:pStyle w:val="Tabulkanadpis"/>
              <w:rPr>
                <w:u w:val="single"/>
              </w:rPr>
            </w:pPr>
            <w:r>
              <w:rPr>
                <w:u w:val="single"/>
              </w:rPr>
              <w:t>Politika hesel:</w:t>
            </w: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2F174E94" w14:textId="77777777" w:rsidR="002A40C8" w:rsidRDefault="002A40C8" w:rsidP="00DE7430">
            <w:pPr>
              <w:pStyle w:val="Tabulkanadpis"/>
              <w:jc w:val="center"/>
            </w:pP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2C2E6121" w14:textId="77777777" w:rsidR="002A40C8" w:rsidRDefault="002A40C8" w:rsidP="00DE7430">
            <w:pPr>
              <w:pStyle w:val="Tabulkanadpis"/>
              <w:jc w:val="center"/>
            </w:pPr>
            <w:r>
              <w:t>varianta</w:t>
            </w:r>
          </w:p>
        </w:tc>
        <w:tc>
          <w:tcPr>
            <w:tcW w:w="1379" w:type="dxa"/>
            <w:tcBorders>
              <w:top w:val="single" w:sz="12" w:space="0" w:color="auto"/>
              <w:left w:val="single" w:sz="12" w:space="0" w:color="auto"/>
              <w:bottom w:val="dotted" w:sz="4" w:space="0" w:color="auto"/>
              <w:right w:val="single" w:sz="12" w:space="0" w:color="auto"/>
            </w:tcBorders>
            <w:vAlign w:val="center"/>
          </w:tcPr>
          <w:p w14:paraId="0A50EEE8" w14:textId="77777777" w:rsidR="002A40C8" w:rsidRDefault="002A40C8" w:rsidP="00DE7430">
            <w:pPr>
              <w:pStyle w:val="Tabulkanadpis"/>
              <w:jc w:val="center"/>
            </w:pPr>
            <w:r>
              <w:t>Max stáří hesla</w:t>
            </w:r>
          </w:p>
        </w:tc>
        <w:tc>
          <w:tcPr>
            <w:tcW w:w="1312" w:type="dxa"/>
            <w:gridSpan w:val="2"/>
            <w:tcBorders>
              <w:top w:val="single" w:sz="12" w:space="0" w:color="auto"/>
              <w:left w:val="single" w:sz="12" w:space="0" w:color="auto"/>
              <w:bottom w:val="dotted" w:sz="4" w:space="0" w:color="auto"/>
              <w:right w:val="single" w:sz="12" w:space="0" w:color="auto"/>
            </w:tcBorders>
            <w:vAlign w:val="center"/>
          </w:tcPr>
          <w:p w14:paraId="5DE9EB6F" w14:textId="77777777" w:rsidR="002A40C8" w:rsidRDefault="002A40C8" w:rsidP="00DE7430">
            <w:pPr>
              <w:pStyle w:val="Tabulkanadpis"/>
              <w:jc w:val="center"/>
            </w:pPr>
            <w:r>
              <w:t>Min délka hesla</w:t>
            </w:r>
          </w:p>
        </w:tc>
        <w:tc>
          <w:tcPr>
            <w:tcW w:w="1567" w:type="dxa"/>
            <w:tcBorders>
              <w:top w:val="single" w:sz="12" w:space="0" w:color="auto"/>
              <w:left w:val="single" w:sz="12" w:space="0" w:color="auto"/>
              <w:bottom w:val="dotted" w:sz="4" w:space="0" w:color="auto"/>
              <w:right w:val="single" w:sz="12" w:space="0" w:color="auto"/>
            </w:tcBorders>
            <w:vAlign w:val="center"/>
          </w:tcPr>
          <w:p w14:paraId="71F9E128" w14:textId="77777777" w:rsidR="002A40C8" w:rsidRDefault="002A40C8" w:rsidP="00DE7430">
            <w:pPr>
              <w:pStyle w:val="Tabulkanadpis"/>
              <w:jc w:val="center"/>
            </w:pPr>
            <w:r>
              <w:t>Uzamčení po</w:t>
            </w:r>
          </w:p>
        </w:tc>
      </w:tr>
      <w:tr w:rsidR="002A40C8" w14:paraId="47E459F9" w14:textId="77777777" w:rsidTr="004D238C">
        <w:trPr>
          <w:trHeight w:val="360"/>
        </w:trPr>
        <w:tc>
          <w:tcPr>
            <w:tcW w:w="3004" w:type="dxa"/>
            <w:vMerge/>
            <w:tcBorders>
              <w:top w:val="single" w:sz="12" w:space="0" w:color="auto"/>
              <w:left w:val="single" w:sz="12" w:space="0" w:color="auto"/>
              <w:right w:val="single" w:sz="12" w:space="0" w:color="auto"/>
            </w:tcBorders>
            <w:vAlign w:val="center"/>
          </w:tcPr>
          <w:p w14:paraId="1626BA42" w14:textId="77777777" w:rsidR="002A40C8" w:rsidRDefault="002A40C8" w:rsidP="00DE7430">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66C42362" w14:textId="77777777" w:rsidR="002A40C8" w:rsidRPr="00CC4756" w:rsidRDefault="002A40C8" w:rsidP="00DE7430">
            <w:pPr>
              <w:pStyle w:val="Tabulkanadpis"/>
              <w:jc w:val="center"/>
              <w:rPr>
                <w:color w:val="FF0000"/>
              </w:rPr>
            </w:pPr>
            <w:r w:rsidRPr="002E58BE">
              <w:rPr>
                <w:color w:val="00B0F0"/>
              </w:rPr>
              <w:t>X</w:t>
            </w:r>
          </w:p>
        </w:tc>
        <w:tc>
          <w:tcPr>
            <w:tcW w:w="1387" w:type="dxa"/>
            <w:gridSpan w:val="2"/>
            <w:tcBorders>
              <w:top w:val="single" w:sz="12" w:space="0" w:color="auto"/>
              <w:left w:val="single" w:sz="12" w:space="0" w:color="auto"/>
              <w:bottom w:val="single" w:sz="12" w:space="0" w:color="auto"/>
              <w:right w:val="single" w:sz="12" w:space="0" w:color="auto"/>
            </w:tcBorders>
            <w:vAlign w:val="center"/>
          </w:tcPr>
          <w:p w14:paraId="0D8E434B" w14:textId="77777777" w:rsidR="002A40C8" w:rsidRDefault="002A40C8" w:rsidP="00DE7430">
            <w:pPr>
              <w:pStyle w:val="Tabulkanadpis"/>
              <w:jc w:val="center"/>
            </w:pPr>
            <w:r>
              <w:t>1</w:t>
            </w:r>
          </w:p>
        </w:tc>
        <w:tc>
          <w:tcPr>
            <w:tcW w:w="1379" w:type="dxa"/>
            <w:tcBorders>
              <w:top w:val="single" w:sz="12" w:space="0" w:color="auto"/>
              <w:left w:val="single" w:sz="12" w:space="0" w:color="auto"/>
              <w:bottom w:val="single" w:sz="12" w:space="0" w:color="auto"/>
              <w:right w:val="single" w:sz="12" w:space="0" w:color="auto"/>
            </w:tcBorders>
            <w:vAlign w:val="center"/>
          </w:tcPr>
          <w:p w14:paraId="25B83BCF" w14:textId="77777777" w:rsidR="002A40C8" w:rsidRDefault="002A40C8" w:rsidP="00DE7430">
            <w:pPr>
              <w:pStyle w:val="Tabulkanadpis"/>
              <w:jc w:val="center"/>
            </w:pPr>
            <w:r>
              <w:t>90</w:t>
            </w:r>
          </w:p>
        </w:tc>
        <w:tc>
          <w:tcPr>
            <w:tcW w:w="1312" w:type="dxa"/>
            <w:gridSpan w:val="2"/>
            <w:tcBorders>
              <w:top w:val="single" w:sz="12" w:space="0" w:color="auto"/>
              <w:left w:val="single" w:sz="12" w:space="0" w:color="auto"/>
              <w:bottom w:val="single" w:sz="12" w:space="0" w:color="auto"/>
              <w:right w:val="single" w:sz="12" w:space="0" w:color="auto"/>
            </w:tcBorders>
            <w:vAlign w:val="center"/>
          </w:tcPr>
          <w:p w14:paraId="27DB4A72" w14:textId="77777777" w:rsidR="002A40C8" w:rsidRDefault="002A40C8" w:rsidP="00DE7430">
            <w:pPr>
              <w:pStyle w:val="Tabulkanadpis"/>
              <w:jc w:val="center"/>
            </w:pPr>
            <w:r>
              <w:t>9</w:t>
            </w:r>
          </w:p>
        </w:tc>
        <w:tc>
          <w:tcPr>
            <w:tcW w:w="1567" w:type="dxa"/>
            <w:tcBorders>
              <w:top w:val="single" w:sz="12" w:space="0" w:color="auto"/>
              <w:left w:val="single" w:sz="12" w:space="0" w:color="auto"/>
              <w:bottom w:val="single" w:sz="12" w:space="0" w:color="auto"/>
              <w:right w:val="single" w:sz="12" w:space="0" w:color="auto"/>
            </w:tcBorders>
            <w:vAlign w:val="center"/>
          </w:tcPr>
          <w:p w14:paraId="22C3AD84" w14:textId="77777777" w:rsidR="002A40C8" w:rsidRDefault="002A40C8" w:rsidP="00DE7430">
            <w:pPr>
              <w:pStyle w:val="Tabulkanadpis"/>
              <w:jc w:val="center"/>
            </w:pPr>
            <w:r>
              <w:t>3</w:t>
            </w:r>
          </w:p>
        </w:tc>
      </w:tr>
      <w:tr w:rsidR="002A40C8" w14:paraId="3D4108BD" w14:textId="77777777" w:rsidTr="004D238C">
        <w:trPr>
          <w:trHeight w:val="394"/>
        </w:trPr>
        <w:tc>
          <w:tcPr>
            <w:tcW w:w="3004" w:type="dxa"/>
            <w:vMerge/>
            <w:tcBorders>
              <w:top w:val="single" w:sz="12" w:space="0" w:color="auto"/>
              <w:left w:val="single" w:sz="12" w:space="0" w:color="auto"/>
              <w:right w:val="single" w:sz="12" w:space="0" w:color="auto"/>
            </w:tcBorders>
            <w:vAlign w:val="center"/>
          </w:tcPr>
          <w:p w14:paraId="1E5C8811" w14:textId="77777777" w:rsidR="002A40C8" w:rsidRDefault="002A40C8" w:rsidP="00DE7430">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5EDCA926" w14:textId="77777777" w:rsidR="002A40C8" w:rsidRPr="00CC4756" w:rsidRDefault="002A40C8" w:rsidP="00DE7430">
            <w:pPr>
              <w:pStyle w:val="Tabulkanadpis"/>
              <w:jc w:val="center"/>
              <w:rPr>
                <w:color w:val="FF0000"/>
              </w:rPr>
            </w:pPr>
          </w:p>
        </w:tc>
        <w:tc>
          <w:tcPr>
            <w:tcW w:w="1387" w:type="dxa"/>
            <w:gridSpan w:val="2"/>
            <w:tcBorders>
              <w:top w:val="single" w:sz="12" w:space="0" w:color="auto"/>
              <w:left w:val="single" w:sz="12" w:space="0" w:color="auto"/>
              <w:bottom w:val="single" w:sz="12" w:space="0" w:color="auto"/>
              <w:right w:val="single" w:sz="12" w:space="0" w:color="auto"/>
            </w:tcBorders>
            <w:vAlign w:val="center"/>
          </w:tcPr>
          <w:p w14:paraId="525200C1" w14:textId="77777777" w:rsidR="002A40C8" w:rsidRDefault="002A40C8" w:rsidP="00DE7430">
            <w:pPr>
              <w:pStyle w:val="Tabulkanadpis"/>
              <w:jc w:val="center"/>
            </w:pPr>
            <w:r>
              <w:t>2</w:t>
            </w:r>
          </w:p>
        </w:tc>
        <w:tc>
          <w:tcPr>
            <w:tcW w:w="1379" w:type="dxa"/>
            <w:tcBorders>
              <w:top w:val="single" w:sz="12" w:space="0" w:color="auto"/>
              <w:left w:val="single" w:sz="12" w:space="0" w:color="auto"/>
              <w:bottom w:val="single" w:sz="12" w:space="0" w:color="auto"/>
              <w:right w:val="single" w:sz="12" w:space="0" w:color="auto"/>
            </w:tcBorders>
            <w:vAlign w:val="center"/>
          </w:tcPr>
          <w:p w14:paraId="2EF3BFCF" w14:textId="77777777" w:rsidR="002A40C8" w:rsidRDefault="002A40C8" w:rsidP="00DE7430">
            <w:pPr>
              <w:pStyle w:val="Tabulkanadpis"/>
              <w:jc w:val="center"/>
            </w:pPr>
            <w:r>
              <w:t>730</w:t>
            </w:r>
          </w:p>
        </w:tc>
        <w:tc>
          <w:tcPr>
            <w:tcW w:w="1312" w:type="dxa"/>
            <w:gridSpan w:val="2"/>
            <w:tcBorders>
              <w:top w:val="single" w:sz="12" w:space="0" w:color="auto"/>
              <w:left w:val="single" w:sz="12" w:space="0" w:color="auto"/>
              <w:bottom w:val="single" w:sz="12" w:space="0" w:color="auto"/>
              <w:right w:val="single" w:sz="12" w:space="0" w:color="auto"/>
            </w:tcBorders>
            <w:vAlign w:val="center"/>
          </w:tcPr>
          <w:p w14:paraId="58123DEB" w14:textId="77777777" w:rsidR="002A40C8" w:rsidRDefault="002A40C8" w:rsidP="00DE7430">
            <w:pPr>
              <w:pStyle w:val="Tabulkanadpis"/>
              <w:jc w:val="center"/>
            </w:pPr>
            <w:r>
              <w:t>12</w:t>
            </w:r>
          </w:p>
        </w:tc>
        <w:tc>
          <w:tcPr>
            <w:tcW w:w="1567" w:type="dxa"/>
            <w:tcBorders>
              <w:top w:val="single" w:sz="12" w:space="0" w:color="auto"/>
              <w:left w:val="single" w:sz="12" w:space="0" w:color="auto"/>
              <w:bottom w:val="single" w:sz="12" w:space="0" w:color="auto"/>
              <w:right w:val="single" w:sz="12" w:space="0" w:color="auto"/>
            </w:tcBorders>
            <w:vAlign w:val="center"/>
          </w:tcPr>
          <w:p w14:paraId="4EDE326B" w14:textId="77777777" w:rsidR="002A40C8" w:rsidRDefault="002A40C8" w:rsidP="00DE7430">
            <w:pPr>
              <w:pStyle w:val="Tabulkanadpis"/>
              <w:jc w:val="center"/>
            </w:pPr>
            <w:r>
              <w:t>7</w:t>
            </w:r>
          </w:p>
        </w:tc>
      </w:tr>
      <w:tr w:rsidR="004D238C" w14:paraId="7B7DA2AA" w14:textId="77777777" w:rsidTr="004D238C">
        <w:trPr>
          <w:trHeight w:val="233"/>
        </w:trPr>
        <w:tc>
          <w:tcPr>
            <w:tcW w:w="3004" w:type="dxa"/>
            <w:vMerge w:val="restart"/>
            <w:tcBorders>
              <w:top w:val="single" w:sz="12" w:space="0" w:color="auto"/>
              <w:left w:val="single" w:sz="12" w:space="0" w:color="auto"/>
              <w:right w:val="single" w:sz="12" w:space="0" w:color="auto"/>
            </w:tcBorders>
            <w:vAlign w:val="center"/>
          </w:tcPr>
          <w:p w14:paraId="21CD3379" w14:textId="242F0616" w:rsidR="004D238C" w:rsidRDefault="005A4ED1" w:rsidP="004D238C">
            <w:pPr>
              <w:pStyle w:val="Tabulkanadpis"/>
              <w:rPr>
                <w:u w:val="single"/>
              </w:rPr>
            </w:pPr>
            <w:r>
              <w:rPr>
                <w:u w:val="single"/>
              </w:rPr>
              <w:t>Přístup k nosičům informací</w:t>
            </w:r>
            <w:r w:rsidR="004D238C">
              <w:rPr>
                <w:u w:val="single"/>
              </w:rPr>
              <w:t>:</w:t>
            </w:r>
          </w:p>
        </w:tc>
        <w:tc>
          <w:tcPr>
            <w:tcW w:w="639" w:type="dxa"/>
            <w:gridSpan w:val="2"/>
            <w:vMerge w:val="restart"/>
            <w:tcBorders>
              <w:top w:val="single" w:sz="12" w:space="0" w:color="auto"/>
              <w:left w:val="single" w:sz="12" w:space="0" w:color="auto"/>
              <w:right w:val="single" w:sz="12" w:space="0" w:color="auto"/>
            </w:tcBorders>
            <w:vAlign w:val="center"/>
          </w:tcPr>
          <w:p w14:paraId="583C66EC" w14:textId="77777777" w:rsidR="004D238C" w:rsidRPr="00CC4756" w:rsidRDefault="004D238C" w:rsidP="004D238C">
            <w:pPr>
              <w:pStyle w:val="Tabulkanadpis"/>
              <w:jc w:val="center"/>
              <w:rPr>
                <w:color w:val="FF0000"/>
              </w:rPr>
            </w:pPr>
          </w:p>
        </w:tc>
        <w:tc>
          <w:tcPr>
            <w:tcW w:w="2766" w:type="dxa"/>
            <w:gridSpan w:val="3"/>
            <w:tcBorders>
              <w:top w:val="single" w:sz="12" w:space="0" w:color="auto"/>
              <w:left w:val="single" w:sz="12" w:space="0" w:color="auto"/>
              <w:bottom w:val="single" w:sz="12" w:space="0" w:color="auto"/>
              <w:right w:val="single" w:sz="12" w:space="0" w:color="auto"/>
            </w:tcBorders>
            <w:vAlign w:val="center"/>
          </w:tcPr>
          <w:p w14:paraId="1DC9FBB9" w14:textId="2EB77786" w:rsidR="004D238C" w:rsidRDefault="004D238C" w:rsidP="004D238C">
            <w:pPr>
              <w:pStyle w:val="Tabulkanadpis"/>
              <w:jc w:val="center"/>
            </w:pPr>
            <w:r>
              <w:t xml:space="preserve">čtení </w:t>
            </w:r>
          </w:p>
        </w:tc>
        <w:tc>
          <w:tcPr>
            <w:tcW w:w="2879" w:type="dxa"/>
            <w:gridSpan w:val="3"/>
            <w:tcBorders>
              <w:top w:val="single" w:sz="12" w:space="0" w:color="auto"/>
              <w:left w:val="single" w:sz="12" w:space="0" w:color="auto"/>
              <w:bottom w:val="single" w:sz="12" w:space="0" w:color="auto"/>
              <w:right w:val="single" w:sz="12" w:space="0" w:color="auto"/>
            </w:tcBorders>
            <w:vAlign w:val="center"/>
          </w:tcPr>
          <w:p w14:paraId="402235FB" w14:textId="31F77F8E" w:rsidR="004D238C" w:rsidRDefault="004D238C" w:rsidP="004D238C">
            <w:pPr>
              <w:pStyle w:val="Tabulkanadpis"/>
              <w:jc w:val="center"/>
            </w:pPr>
            <w:r>
              <w:t xml:space="preserve">zápis </w:t>
            </w:r>
          </w:p>
        </w:tc>
      </w:tr>
      <w:tr w:rsidR="004D238C" w14:paraId="2E6EDB9B" w14:textId="77777777" w:rsidTr="004D238C">
        <w:trPr>
          <w:trHeight w:val="232"/>
        </w:trPr>
        <w:tc>
          <w:tcPr>
            <w:tcW w:w="3004" w:type="dxa"/>
            <w:vMerge/>
            <w:tcBorders>
              <w:left w:val="single" w:sz="12" w:space="0" w:color="auto"/>
              <w:right w:val="single" w:sz="12" w:space="0" w:color="auto"/>
            </w:tcBorders>
            <w:vAlign w:val="center"/>
          </w:tcPr>
          <w:p w14:paraId="51E96540" w14:textId="77777777" w:rsidR="004D238C" w:rsidRDefault="004D238C" w:rsidP="004D238C">
            <w:pPr>
              <w:pStyle w:val="Tabulkanadpis"/>
              <w:rPr>
                <w:u w:val="single"/>
              </w:rPr>
            </w:pPr>
          </w:p>
        </w:tc>
        <w:tc>
          <w:tcPr>
            <w:tcW w:w="639" w:type="dxa"/>
            <w:gridSpan w:val="2"/>
            <w:vMerge/>
            <w:tcBorders>
              <w:left w:val="single" w:sz="12" w:space="0" w:color="auto"/>
              <w:bottom w:val="dotted" w:sz="4" w:space="0" w:color="auto"/>
              <w:right w:val="single" w:sz="12" w:space="0" w:color="auto"/>
            </w:tcBorders>
            <w:vAlign w:val="center"/>
          </w:tcPr>
          <w:p w14:paraId="01DE2D68" w14:textId="77777777" w:rsidR="004D238C" w:rsidRPr="00CC4756" w:rsidRDefault="004D238C" w:rsidP="004D238C">
            <w:pPr>
              <w:pStyle w:val="Tabulkanadpis"/>
              <w:jc w:val="center"/>
              <w:rPr>
                <w:color w:val="FF0000"/>
              </w:rPr>
            </w:pP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4380AA80" w14:textId="46089E99" w:rsidR="004D238C" w:rsidRDefault="004D238C" w:rsidP="004D238C">
            <w:pPr>
              <w:pStyle w:val="Tabulkanadpis"/>
              <w:jc w:val="center"/>
            </w:pPr>
            <w:r>
              <w:t>povoleno</w:t>
            </w:r>
          </w:p>
        </w:tc>
        <w:tc>
          <w:tcPr>
            <w:tcW w:w="1379" w:type="dxa"/>
            <w:tcBorders>
              <w:top w:val="single" w:sz="12" w:space="0" w:color="auto"/>
              <w:left w:val="single" w:sz="12" w:space="0" w:color="auto"/>
              <w:bottom w:val="dotted" w:sz="4" w:space="0" w:color="auto"/>
              <w:right w:val="single" w:sz="12" w:space="0" w:color="auto"/>
            </w:tcBorders>
            <w:vAlign w:val="center"/>
          </w:tcPr>
          <w:p w14:paraId="3A19C16D" w14:textId="19665726" w:rsidR="004D238C" w:rsidRDefault="004D238C" w:rsidP="004D238C">
            <w:pPr>
              <w:pStyle w:val="Tabulkanadpis"/>
              <w:jc w:val="center"/>
            </w:pPr>
            <w:r>
              <w:t>zakázáno</w:t>
            </w:r>
          </w:p>
        </w:tc>
        <w:tc>
          <w:tcPr>
            <w:tcW w:w="1312" w:type="dxa"/>
            <w:gridSpan w:val="2"/>
            <w:tcBorders>
              <w:left w:val="single" w:sz="12" w:space="0" w:color="auto"/>
              <w:bottom w:val="dotted" w:sz="4" w:space="0" w:color="auto"/>
              <w:right w:val="single" w:sz="12" w:space="0" w:color="auto"/>
            </w:tcBorders>
            <w:vAlign w:val="center"/>
          </w:tcPr>
          <w:p w14:paraId="091E43AC" w14:textId="7D006190" w:rsidR="004D238C" w:rsidRDefault="004D238C" w:rsidP="004D238C">
            <w:pPr>
              <w:pStyle w:val="Tabulkanadpis"/>
              <w:jc w:val="center"/>
            </w:pPr>
            <w:r>
              <w:t>povoleno</w:t>
            </w:r>
          </w:p>
        </w:tc>
        <w:tc>
          <w:tcPr>
            <w:tcW w:w="1567" w:type="dxa"/>
            <w:tcBorders>
              <w:left w:val="single" w:sz="12" w:space="0" w:color="auto"/>
              <w:bottom w:val="dotted" w:sz="4" w:space="0" w:color="auto"/>
              <w:right w:val="single" w:sz="12" w:space="0" w:color="auto"/>
            </w:tcBorders>
            <w:vAlign w:val="center"/>
          </w:tcPr>
          <w:p w14:paraId="6916E57D" w14:textId="629172A7" w:rsidR="004D238C" w:rsidRDefault="004D238C" w:rsidP="004D238C">
            <w:pPr>
              <w:pStyle w:val="Tabulkanadpis"/>
              <w:jc w:val="center"/>
            </w:pPr>
            <w:r>
              <w:t>zakázáno</w:t>
            </w:r>
          </w:p>
        </w:tc>
      </w:tr>
      <w:tr w:rsidR="005A4ED1" w14:paraId="77FCDFB8" w14:textId="77777777" w:rsidTr="00FE6E0E">
        <w:trPr>
          <w:trHeight w:val="322"/>
        </w:trPr>
        <w:tc>
          <w:tcPr>
            <w:tcW w:w="3004" w:type="dxa"/>
            <w:vMerge/>
            <w:tcBorders>
              <w:left w:val="single" w:sz="12" w:space="0" w:color="auto"/>
              <w:right w:val="single" w:sz="12" w:space="0" w:color="auto"/>
            </w:tcBorders>
            <w:vAlign w:val="center"/>
          </w:tcPr>
          <w:p w14:paraId="1DD654B6" w14:textId="77777777" w:rsidR="005A4ED1" w:rsidRDefault="005A4ED1" w:rsidP="005A4ED1">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427C94D2" w14:textId="1932439E" w:rsidR="005A4ED1" w:rsidRPr="004D238C" w:rsidRDefault="005A4ED1" w:rsidP="005A4ED1">
            <w:pPr>
              <w:pStyle w:val="Tabulkanadpis"/>
              <w:jc w:val="center"/>
            </w:pPr>
            <w:r w:rsidRPr="004D238C">
              <w:t>CD</w:t>
            </w: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406619CD" w14:textId="0985AA59" w:rsidR="005A4ED1" w:rsidRDefault="005A4ED1" w:rsidP="005A4ED1">
            <w:pPr>
              <w:pStyle w:val="Tabulkanadpis"/>
              <w:jc w:val="center"/>
            </w:pPr>
            <w:r w:rsidRPr="002E58BE">
              <w:rPr>
                <w:color w:val="00B0F0"/>
              </w:rPr>
              <w:t>X</w:t>
            </w:r>
          </w:p>
        </w:tc>
        <w:tc>
          <w:tcPr>
            <w:tcW w:w="1379" w:type="dxa"/>
            <w:tcBorders>
              <w:top w:val="single" w:sz="12" w:space="0" w:color="auto"/>
              <w:left w:val="single" w:sz="12" w:space="0" w:color="auto"/>
              <w:bottom w:val="dotted" w:sz="4" w:space="0" w:color="auto"/>
              <w:right w:val="single" w:sz="12" w:space="0" w:color="auto"/>
            </w:tcBorders>
            <w:vAlign w:val="center"/>
          </w:tcPr>
          <w:p w14:paraId="27F89B53" w14:textId="3C423813" w:rsidR="005A4ED1" w:rsidRDefault="005A4ED1" w:rsidP="005A4ED1">
            <w:pPr>
              <w:pStyle w:val="Tabulkanadpis"/>
              <w:jc w:val="center"/>
            </w:pPr>
          </w:p>
        </w:tc>
        <w:tc>
          <w:tcPr>
            <w:tcW w:w="1312" w:type="dxa"/>
            <w:gridSpan w:val="2"/>
            <w:tcBorders>
              <w:top w:val="single" w:sz="12" w:space="0" w:color="auto"/>
              <w:left w:val="single" w:sz="12" w:space="0" w:color="auto"/>
              <w:bottom w:val="dotted" w:sz="4" w:space="0" w:color="auto"/>
              <w:right w:val="single" w:sz="12" w:space="0" w:color="auto"/>
            </w:tcBorders>
            <w:vAlign w:val="center"/>
          </w:tcPr>
          <w:p w14:paraId="076B8E6E" w14:textId="60681453" w:rsidR="005A4ED1" w:rsidRDefault="005A4ED1" w:rsidP="005A4ED1">
            <w:pPr>
              <w:pStyle w:val="Tabulkanadpis"/>
              <w:jc w:val="center"/>
            </w:pPr>
            <w:r w:rsidRPr="002E58BE">
              <w:rPr>
                <w:color w:val="00B0F0"/>
              </w:rPr>
              <w:t>X</w:t>
            </w:r>
          </w:p>
        </w:tc>
        <w:tc>
          <w:tcPr>
            <w:tcW w:w="1567" w:type="dxa"/>
            <w:tcBorders>
              <w:top w:val="single" w:sz="12" w:space="0" w:color="auto"/>
              <w:left w:val="single" w:sz="12" w:space="0" w:color="auto"/>
              <w:bottom w:val="dotted" w:sz="4" w:space="0" w:color="auto"/>
              <w:right w:val="single" w:sz="12" w:space="0" w:color="auto"/>
            </w:tcBorders>
            <w:vAlign w:val="center"/>
          </w:tcPr>
          <w:p w14:paraId="4443CC2E" w14:textId="3C910FDF" w:rsidR="005A4ED1" w:rsidRDefault="005A4ED1" w:rsidP="005A4ED1">
            <w:pPr>
              <w:pStyle w:val="Tabulkanadpis"/>
              <w:jc w:val="center"/>
            </w:pPr>
          </w:p>
        </w:tc>
      </w:tr>
      <w:tr w:rsidR="005A4ED1" w14:paraId="183F7C94" w14:textId="77777777" w:rsidTr="00FE6E0E">
        <w:trPr>
          <w:trHeight w:val="384"/>
        </w:trPr>
        <w:tc>
          <w:tcPr>
            <w:tcW w:w="3004" w:type="dxa"/>
            <w:vMerge/>
            <w:tcBorders>
              <w:left w:val="single" w:sz="12" w:space="0" w:color="auto"/>
              <w:right w:val="single" w:sz="12" w:space="0" w:color="auto"/>
            </w:tcBorders>
            <w:vAlign w:val="center"/>
          </w:tcPr>
          <w:p w14:paraId="3B1F7BF9" w14:textId="77777777" w:rsidR="005A4ED1" w:rsidRDefault="005A4ED1" w:rsidP="005A4ED1">
            <w:pPr>
              <w:pStyle w:val="Tabulkanadpis"/>
              <w:rPr>
                <w:u w:val="single"/>
              </w:rPr>
            </w:pPr>
          </w:p>
        </w:tc>
        <w:tc>
          <w:tcPr>
            <w:tcW w:w="639" w:type="dxa"/>
            <w:gridSpan w:val="2"/>
            <w:tcBorders>
              <w:top w:val="single" w:sz="12" w:space="0" w:color="auto"/>
              <w:left w:val="single" w:sz="12" w:space="0" w:color="auto"/>
              <w:bottom w:val="dotted" w:sz="4" w:space="0" w:color="auto"/>
              <w:right w:val="single" w:sz="12" w:space="0" w:color="auto"/>
            </w:tcBorders>
            <w:vAlign w:val="center"/>
          </w:tcPr>
          <w:p w14:paraId="41E3C91D" w14:textId="3E3BFEDB" w:rsidR="005A4ED1" w:rsidRPr="004D238C" w:rsidRDefault="005A4ED1" w:rsidP="005A4ED1">
            <w:pPr>
              <w:pStyle w:val="Tabulkanadpis"/>
              <w:jc w:val="center"/>
            </w:pPr>
            <w:r w:rsidRPr="004D238C">
              <w:t>USB</w:t>
            </w:r>
          </w:p>
        </w:tc>
        <w:tc>
          <w:tcPr>
            <w:tcW w:w="1387" w:type="dxa"/>
            <w:gridSpan w:val="2"/>
            <w:tcBorders>
              <w:top w:val="single" w:sz="12" w:space="0" w:color="auto"/>
              <w:left w:val="single" w:sz="12" w:space="0" w:color="auto"/>
              <w:bottom w:val="dotted" w:sz="4" w:space="0" w:color="auto"/>
              <w:right w:val="single" w:sz="12" w:space="0" w:color="auto"/>
            </w:tcBorders>
            <w:vAlign w:val="center"/>
          </w:tcPr>
          <w:p w14:paraId="5AA72637" w14:textId="7720B164" w:rsidR="005A4ED1" w:rsidRDefault="005A4ED1" w:rsidP="005A4ED1">
            <w:pPr>
              <w:pStyle w:val="Tabulkanadpis"/>
              <w:jc w:val="center"/>
            </w:pPr>
            <w:r w:rsidRPr="002E58BE">
              <w:rPr>
                <w:color w:val="00B0F0"/>
              </w:rPr>
              <w:t>X</w:t>
            </w:r>
          </w:p>
        </w:tc>
        <w:tc>
          <w:tcPr>
            <w:tcW w:w="1379" w:type="dxa"/>
            <w:tcBorders>
              <w:top w:val="single" w:sz="12" w:space="0" w:color="auto"/>
              <w:left w:val="single" w:sz="12" w:space="0" w:color="auto"/>
              <w:bottom w:val="dotted" w:sz="4" w:space="0" w:color="auto"/>
              <w:right w:val="single" w:sz="12" w:space="0" w:color="auto"/>
            </w:tcBorders>
            <w:vAlign w:val="center"/>
          </w:tcPr>
          <w:p w14:paraId="5971ED29" w14:textId="536DF65C" w:rsidR="005A4ED1" w:rsidRDefault="005A4ED1" w:rsidP="005A4ED1">
            <w:pPr>
              <w:pStyle w:val="Tabulkanadpis"/>
              <w:jc w:val="center"/>
            </w:pPr>
          </w:p>
        </w:tc>
        <w:tc>
          <w:tcPr>
            <w:tcW w:w="1312" w:type="dxa"/>
            <w:gridSpan w:val="2"/>
            <w:tcBorders>
              <w:top w:val="single" w:sz="12" w:space="0" w:color="auto"/>
              <w:left w:val="single" w:sz="12" w:space="0" w:color="auto"/>
              <w:bottom w:val="dotted" w:sz="4" w:space="0" w:color="auto"/>
              <w:right w:val="single" w:sz="12" w:space="0" w:color="auto"/>
            </w:tcBorders>
            <w:vAlign w:val="center"/>
          </w:tcPr>
          <w:p w14:paraId="02A42E4B" w14:textId="13E0AD04" w:rsidR="005A4ED1" w:rsidRDefault="005A4ED1" w:rsidP="005A4ED1">
            <w:pPr>
              <w:pStyle w:val="Tabulkanadpis"/>
              <w:jc w:val="center"/>
            </w:pPr>
            <w:r w:rsidRPr="002E58BE">
              <w:rPr>
                <w:color w:val="00B0F0"/>
              </w:rPr>
              <w:t>X</w:t>
            </w:r>
          </w:p>
        </w:tc>
        <w:tc>
          <w:tcPr>
            <w:tcW w:w="1567" w:type="dxa"/>
            <w:tcBorders>
              <w:top w:val="single" w:sz="12" w:space="0" w:color="auto"/>
              <w:left w:val="single" w:sz="12" w:space="0" w:color="auto"/>
              <w:bottom w:val="dotted" w:sz="4" w:space="0" w:color="auto"/>
              <w:right w:val="single" w:sz="12" w:space="0" w:color="auto"/>
            </w:tcBorders>
            <w:vAlign w:val="center"/>
          </w:tcPr>
          <w:p w14:paraId="6F90920A" w14:textId="241ABFCC" w:rsidR="005A4ED1" w:rsidRDefault="005A4ED1" w:rsidP="005A4ED1">
            <w:pPr>
              <w:pStyle w:val="Tabulkanadpis"/>
              <w:jc w:val="center"/>
            </w:pPr>
          </w:p>
        </w:tc>
      </w:tr>
      <w:tr w:rsidR="005A4ED1" w14:paraId="297FF992" w14:textId="77777777" w:rsidTr="00DE7430">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02F91AA6" w14:textId="77777777" w:rsidR="005A4ED1" w:rsidRDefault="005A4ED1" w:rsidP="005A4ED1">
            <w:pPr>
              <w:pStyle w:val="Tabulkanadpis"/>
            </w:pPr>
            <w:r w:rsidRPr="008457E2">
              <w:rPr>
                <w:u w:val="single"/>
              </w:rPr>
              <w:t>Personální zabezpečení:</w:t>
            </w:r>
          </w:p>
        </w:tc>
      </w:tr>
      <w:tr w:rsidR="005A4ED1" w14:paraId="37E4FFC1" w14:textId="77777777" w:rsidTr="004D238C">
        <w:trPr>
          <w:trHeight w:val="851"/>
        </w:trPr>
        <w:tc>
          <w:tcPr>
            <w:tcW w:w="3004" w:type="dxa"/>
            <w:tcBorders>
              <w:top w:val="dotted" w:sz="4" w:space="0" w:color="auto"/>
              <w:left w:val="single" w:sz="12" w:space="0" w:color="auto"/>
              <w:right w:val="single" w:sz="12" w:space="0" w:color="auto"/>
            </w:tcBorders>
            <w:vAlign w:val="center"/>
          </w:tcPr>
          <w:p w14:paraId="2D961069" w14:textId="77777777" w:rsidR="005A4ED1" w:rsidRDefault="005A4ED1" w:rsidP="005A4ED1">
            <w:pPr>
              <w:pStyle w:val="Tabulkanadpis"/>
            </w:pPr>
            <w:r>
              <w:t>Pověřený bezpečnostní správce</w:t>
            </w:r>
            <w:r>
              <w:rPr>
                <w:rStyle w:val="Znakapoznpodarou"/>
              </w:rPr>
              <w:footnoteReference w:id="12"/>
            </w:r>
            <w:r>
              <w:t>:</w:t>
            </w:r>
          </w:p>
        </w:tc>
        <w:tc>
          <w:tcPr>
            <w:tcW w:w="6284" w:type="dxa"/>
            <w:gridSpan w:val="8"/>
            <w:tcBorders>
              <w:top w:val="dotted" w:sz="4" w:space="0" w:color="auto"/>
              <w:left w:val="single" w:sz="12" w:space="0" w:color="auto"/>
              <w:right w:val="single" w:sz="12" w:space="0" w:color="auto"/>
            </w:tcBorders>
            <w:vAlign w:val="center"/>
          </w:tcPr>
          <w:p w14:paraId="710069BA" w14:textId="77777777" w:rsidR="005A4ED1" w:rsidRPr="00B5637F" w:rsidRDefault="005A4ED1" w:rsidP="005A4ED1">
            <w:pPr>
              <w:pStyle w:val="Tabulkanadpis"/>
              <w:jc w:val="center"/>
              <w:rPr>
                <w:b w:val="0"/>
              </w:rPr>
            </w:pPr>
            <w:r>
              <w:rPr>
                <w:b w:val="0"/>
                <w:i/>
                <w:color w:val="00B0F0"/>
              </w:rPr>
              <w:t>Ing. Jan Novák</w:t>
            </w:r>
          </w:p>
        </w:tc>
      </w:tr>
      <w:tr w:rsidR="005A4ED1" w14:paraId="339A05E2" w14:textId="77777777" w:rsidTr="004D238C">
        <w:trPr>
          <w:trHeight w:val="851"/>
        </w:trPr>
        <w:tc>
          <w:tcPr>
            <w:tcW w:w="3004" w:type="dxa"/>
            <w:tcBorders>
              <w:left w:val="single" w:sz="12" w:space="0" w:color="auto"/>
              <w:bottom w:val="single" w:sz="12" w:space="0" w:color="auto"/>
              <w:right w:val="single" w:sz="12" w:space="0" w:color="auto"/>
            </w:tcBorders>
            <w:vAlign w:val="center"/>
          </w:tcPr>
          <w:p w14:paraId="67345A44" w14:textId="77777777" w:rsidR="005A4ED1" w:rsidRDefault="005A4ED1" w:rsidP="005A4ED1">
            <w:pPr>
              <w:pStyle w:val="Tabulkanadpis"/>
            </w:pPr>
            <w:r>
              <w:t>Pověřený evidenční pracovník</w:t>
            </w:r>
            <w:r>
              <w:rPr>
                <w:rStyle w:val="Znakapoznpodarou"/>
              </w:rPr>
              <w:footnoteReference w:id="13"/>
            </w:r>
            <w:r>
              <w:t>:</w:t>
            </w:r>
          </w:p>
        </w:tc>
        <w:tc>
          <w:tcPr>
            <w:tcW w:w="6284" w:type="dxa"/>
            <w:gridSpan w:val="8"/>
            <w:tcBorders>
              <w:left w:val="single" w:sz="12" w:space="0" w:color="auto"/>
              <w:bottom w:val="single" w:sz="12" w:space="0" w:color="auto"/>
              <w:right w:val="single" w:sz="12" w:space="0" w:color="auto"/>
            </w:tcBorders>
            <w:vAlign w:val="center"/>
          </w:tcPr>
          <w:p w14:paraId="5E77C3A9" w14:textId="77777777" w:rsidR="005A4ED1" w:rsidRPr="00B5637F" w:rsidRDefault="005A4ED1" w:rsidP="005A4ED1">
            <w:pPr>
              <w:pStyle w:val="Tabulkanadpis"/>
              <w:jc w:val="center"/>
              <w:rPr>
                <w:b w:val="0"/>
              </w:rPr>
            </w:pPr>
            <w:r>
              <w:rPr>
                <w:b w:val="0"/>
                <w:i/>
                <w:color w:val="00B0F0"/>
              </w:rPr>
              <w:t>Ing. Petr Pavel</w:t>
            </w:r>
          </w:p>
        </w:tc>
      </w:tr>
    </w:tbl>
    <w:p w14:paraId="36E080A0" w14:textId="77777777" w:rsidR="002A40C8" w:rsidRDefault="002A40C8" w:rsidP="002A40C8">
      <w:pPr>
        <w:pStyle w:val="Normln-oddeleni-tabulky"/>
      </w:pPr>
    </w:p>
    <w:p w14:paraId="5DB34594" w14:textId="77777777" w:rsidR="002A40C8" w:rsidRDefault="002A40C8" w:rsidP="002A40C8">
      <w:pPr>
        <w:pStyle w:val="Normln-oddeleni-tabulky"/>
      </w:pPr>
    </w:p>
    <w:tbl>
      <w:tblPr>
        <w:tblW w:w="0" w:type="auto"/>
        <w:tblLook w:val="04A0" w:firstRow="1" w:lastRow="0" w:firstColumn="1" w:lastColumn="0" w:noHBand="0" w:noVBand="1"/>
      </w:tblPr>
      <w:tblGrid>
        <w:gridCol w:w="3543"/>
        <w:gridCol w:w="3016"/>
        <w:gridCol w:w="2729"/>
      </w:tblGrid>
      <w:tr w:rsidR="002A40C8" w14:paraId="101869CE" w14:textId="77777777" w:rsidTr="00DE7430">
        <w:trPr>
          <w:trHeight w:val="263"/>
        </w:trPr>
        <w:tc>
          <w:tcPr>
            <w:tcW w:w="9288" w:type="dxa"/>
            <w:gridSpan w:val="3"/>
            <w:tcBorders>
              <w:top w:val="single" w:sz="12" w:space="0" w:color="auto"/>
              <w:left w:val="single" w:sz="12" w:space="0" w:color="auto"/>
              <w:bottom w:val="dotted" w:sz="4" w:space="0" w:color="auto"/>
              <w:right w:val="single" w:sz="12" w:space="0" w:color="auto"/>
            </w:tcBorders>
            <w:vAlign w:val="center"/>
          </w:tcPr>
          <w:p w14:paraId="4181153C" w14:textId="77777777" w:rsidR="002A40C8" w:rsidRPr="0042061C" w:rsidRDefault="002A40C8" w:rsidP="00DE7430">
            <w:pPr>
              <w:pStyle w:val="Tabulkanadpis"/>
              <w:rPr>
                <w:u w:val="single"/>
              </w:rPr>
            </w:pPr>
            <w:r w:rsidRPr="0042061C">
              <w:rPr>
                <w:u w:val="single"/>
              </w:rPr>
              <w:lastRenderedPageBreak/>
              <w:t>Seznam HW:</w:t>
            </w:r>
          </w:p>
        </w:tc>
      </w:tr>
      <w:tr w:rsidR="002A40C8" w14:paraId="2A51CDDD" w14:textId="77777777" w:rsidTr="00DE7430">
        <w:trPr>
          <w:trHeight w:val="227"/>
        </w:trPr>
        <w:tc>
          <w:tcPr>
            <w:tcW w:w="3543" w:type="dxa"/>
            <w:tcBorders>
              <w:top w:val="dotted" w:sz="4" w:space="0" w:color="auto"/>
              <w:left w:val="single" w:sz="12" w:space="0" w:color="auto"/>
              <w:bottom w:val="single" w:sz="4" w:space="0" w:color="auto"/>
              <w:right w:val="single" w:sz="12" w:space="0" w:color="auto"/>
            </w:tcBorders>
            <w:vAlign w:val="center"/>
          </w:tcPr>
          <w:p w14:paraId="139FB07F" w14:textId="77777777" w:rsidR="002A40C8" w:rsidRDefault="002A40C8" w:rsidP="00DE7430">
            <w:pPr>
              <w:pStyle w:val="Tabulkanadpis"/>
              <w:jc w:val="center"/>
            </w:pPr>
            <w:r>
              <w:t>název:</w:t>
            </w:r>
          </w:p>
        </w:tc>
        <w:tc>
          <w:tcPr>
            <w:tcW w:w="3016" w:type="dxa"/>
            <w:tcBorders>
              <w:top w:val="dotted" w:sz="4" w:space="0" w:color="auto"/>
              <w:left w:val="single" w:sz="12" w:space="0" w:color="auto"/>
              <w:bottom w:val="single" w:sz="4" w:space="0" w:color="auto"/>
              <w:right w:val="single" w:sz="12" w:space="0" w:color="auto"/>
            </w:tcBorders>
            <w:vAlign w:val="center"/>
          </w:tcPr>
          <w:p w14:paraId="7042B580" w14:textId="77777777" w:rsidR="002A40C8" w:rsidRDefault="002A40C8" w:rsidP="00DE7430">
            <w:pPr>
              <w:pStyle w:val="Tabulkanadpis"/>
              <w:jc w:val="center"/>
            </w:pPr>
            <w:r>
              <w:t>sériové číslo:</w:t>
            </w:r>
          </w:p>
        </w:tc>
        <w:tc>
          <w:tcPr>
            <w:tcW w:w="2729" w:type="dxa"/>
            <w:tcBorders>
              <w:top w:val="dotted" w:sz="4" w:space="0" w:color="auto"/>
              <w:left w:val="single" w:sz="12" w:space="0" w:color="auto"/>
              <w:bottom w:val="single" w:sz="4" w:space="0" w:color="auto"/>
              <w:right w:val="single" w:sz="12" w:space="0" w:color="auto"/>
            </w:tcBorders>
            <w:vAlign w:val="center"/>
          </w:tcPr>
          <w:p w14:paraId="4A39E6A3" w14:textId="77777777" w:rsidR="002A40C8" w:rsidRDefault="002A40C8" w:rsidP="00DE7430">
            <w:pPr>
              <w:pStyle w:val="Tabulkanadpis"/>
              <w:jc w:val="center"/>
            </w:pPr>
            <w:r>
              <w:t>výrobce / dodavatel</w:t>
            </w:r>
          </w:p>
        </w:tc>
      </w:tr>
      <w:tr w:rsidR="002A40C8" w:rsidRPr="00153277" w14:paraId="164B1DB5"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F53582D" w14:textId="77777777" w:rsidR="002A40C8" w:rsidRPr="00153277" w:rsidRDefault="002A40C8" w:rsidP="00DE7430">
            <w:pPr>
              <w:pStyle w:val="Tabulkanadpis"/>
              <w:rPr>
                <w:i/>
                <w:iCs/>
                <w:color w:val="00B0F0"/>
              </w:rPr>
            </w:pPr>
            <w:r w:rsidRPr="00153277">
              <w:rPr>
                <w:i/>
                <w:iCs/>
                <w:color w:val="00B0F0"/>
              </w:rPr>
              <w:t>NTB Dell Latitude 5511</w:t>
            </w:r>
          </w:p>
        </w:tc>
        <w:tc>
          <w:tcPr>
            <w:tcW w:w="3016" w:type="dxa"/>
            <w:tcBorders>
              <w:top w:val="single" w:sz="4" w:space="0" w:color="auto"/>
              <w:left w:val="single" w:sz="12" w:space="0" w:color="auto"/>
              <w:bottom w:val="single" w:sz="4" w:space="0" w:color="auto"/>
              <w:right w:val="single" w:sz="12" w:space="0" w:color="auto"/>
            </w:tcBorders>
            <w:vAlign w:val="center"/>
          </w:tcPr>
          <w:p w14:paraId="5B6A755C" w14:textId="77777777" w:rsidR="002A40C8" w:rsidRPr="00153277" w:rsidRDefault="002A40C8" w:rsidP="00DE7430">
            <w:pPr>
              <w:pStyle w:val="Tabulkanadpis"/>
              <w:rPr>
                <w:i/>
                <w:iCs/>
                <w:color w:val="00B0F0"/>
              </w:rPr>
            </w:pPr>
            <w:r w:rsidRPr="00153277">
              <w:rPr>
                <w:i/>
                <w:iCs/>
                <w:color w:val="00B0F0"/>
              </w:rPr>
              <w:t>CNG1254896</w:t>
            </w:r>
          </w:p>
        </w:tc>
        <w:tc>
          <w:tcPr>
            <w:tcW w:w="2729" w:type="dxa"/>
            <w:tcBorders>
              <w:top w:val="single" w:sz="4" w:space="0" w:color="auto"/>
              <w:left w:val="single" w:sz="12" w:space="0" w:color="auto"/>
              <w:bottom w:val="single" w:sz="4" w:space="0" w:color="auto"/>
              <w:right w:val="single" w:sz="12" w:space="0" w:color="auto"/>
            </w:tcBorders>
            <w:vAlign w:val="center"/>
          </w:tcPr>
          <w:p w14:paraId="1E254169" w14:textId="77777777" w:rsidR="002A40C8" w:rsidRPr="00153277" w:rsidRDefault="002A40C8" w:rsidP="00DE7430">
            <w:pPr>
              <w:pStyle w:val="Tabulkanadpis"/>
              <w:rPr>
                <w:i/>
                <w:iCs/>
                <w:color w:val="00B0F0"/>
              </w:rPr>
            </w:pPr>
            <w:r w:rsidRPr="00153277">
              <w:rPr>
                <w:i/>
                <w:iCs/>
                <w:color w:val="00B0F0"/>
              </w:rPr>
              <w:t>Dell</w:t>
            </w:r>
          </w:p>
        </w:tc>
      </w:tr>
      <w:tr w:rsidR="002A40C8" w:rsidRPr="00153277" w14:paraId="384D65A3"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ABF63F2" w14:textId="77777777" w:rsidR="002A40C8" w:rsidRPr="00153277" w:rsidRDefault="002A40C8" w:rsidP="00DE7430">
            <w:pPr>
              <w:pStyle w:val="Tabulkanadpis"/>
              <w:rPr>
                <w:i/>
                <w:iCs/>
                <w:color w:val="00B0F0"/>
              </w:rPr>
            </w:pPr>
            <w:r w:rsidRPr="00153277">
              <w:rPr>
                <w:i/>
                <w:iCs/>
                <w:color w:val="00B0F0"/>
              </w:rPr>
              <w:t>Myš optická drátová USB</w:t>
            </w:r>
          </w:p>
        </w:tc>
        <w:tc>
          <w:tcPr>
            <w:tcW w:w="3016" w:type="dxa"/>
            <w:tcBorders>
              <w:top w:val="single" w:sz="4" w:space="0" w:color="auto"/>
              <w:left w:val="single" w:sz="12" w:space="0" w:color="auto"/>
              <w:bottom w:val="single" w:sz="4" w:space="0" w:color="auto"/>
              <w:right w:val="single" w:sz="12" w:space="0" w:color="auto"/>
            </w:tcBorders>
            <w:vAlign w:val="center"/>
          </w:tcPr>
          <w:p w14:paraId="7B6A27C8" w14:textId="77777777" w:rsidR="002A40C8" w:rsidRPr="00153277" w:rsidRDefault="002A40C8" w:rsidP="00DE7430">
            <w:pPr>
              <w:pStyle w:val="Tabulkanadpis"/>
              <w:rPr>
                <w:i/>
                <w:iCs/>
                <w:color w:val="00B0F0"/>
              </w:rPr>
            </w:pPr>
            <w:r>
              <w:rPr>
                <w:i/>
                <w:iCs/>
                <w:color w:val="00B0F0"/>
              </w:rPr>
              <w:t xml:space="preserve"> </w:t>
            </w:r>
          </w:p>
        </w:tc>
        <w:tc>
          <w:tcPr>
            <w:tcW w:w="2729" w:type="dxa"/>
            <w:tcBorders>
              <w:top w:val="single" w:sz="4" w:space="0" w:color="auto"/>
              <w:left w:val="single" w:sz="12" w:space="0" w:color="auto"/>
              <w:bottom w:val="single" w:sz="4" w:space="0" w:color="auto"/>
              <w:right w:val="single" w:sz="12" w:space="0" w:color="auto"/>
            </w:tcBorders>
            <w:vAlign w:val="center"/>
          </w:tcPr>
          <w:p w14:paraId="328520F0" w14:textId="77777777" w:rsidR="002A40C8" w:rsidRPr="00153277" w:rsidRDefault="002A40C8" w:rsidP="00DE7430">
            <w:pPr>
              <w:pStyle w:val="Tabulkanadpis"/>
              <w:rPr>
                <w:i/>
                <w:iCs/>
                <w:color w:val="00B0F0"/>
              </w:rPr>
            </w:pPr>
            <w:r w:rsidRPr="00153277">
              <w:rPr>
                <w:i/>
                <w:iCs/>
                <w:color w:val="00B0F0"/>
              </w:rPr>
              <w:t>HP</w:t>
            </w:r>
          </w:p>
        </w:tc>
      </w:tr>
      <w:tr w:rsidR="002A40C8" w:rsidRPr="00153277" w14:paraId="1CE78654"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C40FEE0" w14:textId="77777777" w:rsidR="002A40C8" w:rsidRPr="00153277" w:rsidRDefault="002A40C8" w:rsidP="00DE7430">
            <w:pPr>
              <w:pStyle w:val="Tabulkanadpis"/>
              <w:rPr>
                <w:i/>
                <w:iCs/>
                <w:color w:val="00B0F0"/>
              </w:rPr>
            </w:pPr>
            <w:r w:rsidRPr="00153277">
              <w:rPr>
                <w:i/>
                <w:iCs/>
                <w:color w:val="00B0F0"/>
              </w:rPr>
              <w:t>Klávesnice drátová USB</w:t>
            </w:r>
          </w:p>
        </w:tc>
        <w:tc>
          <w:tcPr>
            <w:tcW w:w="3016" w:type="dxa"/>
            <w:tcBorders>
              <w:top w:val="single" w:sz="4" w:space="0" w:color="auto"/>
              <w:left w:val="single" w:sz="12" w:space="0" w:color="auto"/>
              <w:bottom w:val="single" w:sz="4" w:space="0" w:color="auto"/>
              <w:right w:val="single" w:sz="12" w:space="0" w:color="auto"/>
            </w:tcBorders>
            <w:vAlign w:val="center"/>
          </w:tcPr>
          <w:p w14:paraId="347E96FD" w14:textId="77777777" w:rsidR="002A40C8" w:rsidRPr="00153277" w:rsidRDefault="002A40C8" w:rsidP="00DE7430">
            <w:pPr>
              <w:pStyle w:val="Tabulkanadpis"/>
              <w:rPr>
                <w:i/>
                <w:iCs/>
                <w:color w:val="00B0F0"/>
              </w:rPr>
            </w:pPr>
            <w:r w:rsidRPr="00153277">
              <w:rPr>
                <w:i/>
                <w:iCs/>
                <w:color w:val="00B0F0"/>
              </w:rPr>
              <w:t>2546987526</w:t>
            </w:r>
          </w:p>
        </w:tc>
        <w:tc>
          <w:tcPr>
            <w:tcW w:w="2729" w:type="dxa"/>
            <w:tcBorders>
              <w:top w:val="single" w:sz="4" w:space="0" w:color="auto"/>
              <w:left w:val="single" w:sz="12" w:space="0" w:color="auto"/>
              <w:bottom w:val="single" w:sz="4" w:space="0" w:color="auto"/>
              <w:right w:val="single" w:sz="12" w:space="0" w:color="auto"/>
            </w:tcBorders>
            <w:vAlign w:val="center"/>
          </w:tcPr>
          <w:p w14:paraId="777349EA" w14:textId="77777777" w:rsidR="002A40C8" w:rsidRPr="00153277" w:rsidRDefault="002A40C8" w:rsidP="00DE7430">
            <w:pPr>
              <w:pStyle w:val="Tabulkanadpis"/>
              <w:rPr>
                <w:i/>
                <w:iCs/>
                <w:color w:val="00B0F0"/>
              </w:rPr>
            </w:pPr>
            <w:r w:rsidRPr="00153277">
              <w:rPr>
                <w:i/>
                <w:iCs/>
                <w:color w:val="00B0F0"/>
              </w:rPr>
              <w:t>HP</w:t>
            </w:r>
          </w:p>
        </w:tc>
      </w:tr>
      <w:tr w:rsidR="002A40C8" w:rsidRPr="00526C76" w14:paraId="5EB56080"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91902C7" w14:textId="77777777" w:rsidR="002A40C8" w:rsidRPr="00526C76" w:rsidRDefault="002A40C8" w:rsidP="00DE7430">
            <w:pPr>
              <w:pStyle w:val="Tabulkanadpis"/>
              <w:rPr>
                <w:i/>
                <w:iCs/>
                <w:color w:val="00B0F0"/>
              </w:rPr>
            </w:pPr>
            <w:r w:rsidRPr="00526C76">
              <w:rPr>
                <w:i/>
                <w:iCs/>
                <w:color w:val="00B0F0"/>
              </w:rPr>
              <w:t>Monitor LG 24MP59G</w:t>
            </w:r>
          </w:p>
        </w:tc>
        <w:tc>
          <w:tcPr>
            <w:tcW w:w="3016" w:type="dxa"/>
            <w:tcBorders>
              <w:top w:val="single" w:sz="4" w:space="0" w:color="auto"/>
              <w:left w:val="single" w:sz="12" w:space="0" w:color="auto"/>
              <w:bottom w:val="single" w:sz="4" w:space="0" w:color="auto"/>
              <w:right w:val="single" w:sz="12" w:space="0" w:color="auto"/>
            </w:tcBorders>
            <w:vAlign w:val="center"/>
          </w:tcPr>
          <w:p w14:paraId="4F8C8A52" w14:textId="77777777" w:rsidR="002A40C8" w:rsidRPr="00526C76" w:rsidRDefault="002A40C8" w:rsidP="00DE7430">
            <w:pPr>
              <w:pStyle w:val="Tabulkanadpis"/>
              <w:rPr>
                <w:i/>
                <w:iCs/>
                <w:color w:val="00B0F0"/>
              </w:rPr>
            </w:pPr>
            <w:r w:rsidRPr="00526C76">
              <w:rPr>
                <w:i/>
                <w:iCs/>
                <w:color w:val="00B0F0"/>
              </w:rPr>
              <w:t>GHF658LM85</w:t>
            </w:r>
          </w:p>
        </w:tc>
        <w:tc>
          <w:tcPr>
            <w:tcW w:w="2729" w:type="dxa"/>
            <w:tcBorders>
              <w:top w:val="single" w:sz="4" w:space="0" w:color="auto"/>
              <w:left w:val="single" w:sz="12" w:space="0" w:color="auto"/>
              <w:bottom w:val="single" w:sz="4" w:space="0" w:color="auto"/>
              <w:right w:val="single" w:sz="12" w:space="0" w:color="auto"/>
            </w:tcBorders>
            <w:vAlign w:val="center"/>
          </w:tcPr>
          <w:p w14:paraId="5DA359B5" w14:textId="77777777" w:rsidR="002A40C8" w:rsidRPr="00526C76" w:rsidRDefault="002A40C8" w:rsidP="00DE7430">
            <w:pPr>
              <w:pStyle w:val="Tabulkanadpis"/>
              <w:rPr>
                <w:i/>
                <w:iCs/>
                <w:color w:val="00B0F0"/>
              </w:rPr>
            </w:pPr>
            <w:r w:rsidRPr="00526C76">
              <w:rPr>
                <w:i/>
                <w:iCs/>
                <w:color w:val="00B0F0"/>
              </w:rPr>
              <w:t>LG</w:t>
            </w:r>
          </w:p>
        </w:tc>
      </w:tr>
      <w:tr w:rsidR="002A40C8" w14:paraId="7421B1F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F43EFFB"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C5A561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0A56508" w14:textId="77777777" w:rsidR="002A40C8" w:rsidRDefault="002A40C8" w:rsidP="00DE7430">
            <w:pPr>
              <w:pStyle w:val="Tabulkanadpis"/>
            </w:pPr>
          </w:p>
        </w:tc>
      </w:tr>
      <w:tr w:rsidR="002A40C8" w14:paraId="603A659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BB5CE5D"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8BA9A15"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9B5D85E" w14:textId="77777777" w:rsidR="002A40C8" w:rsidRDefault="002A40C8" w:rsidP="00DE7430">
            <w:pPr>
              <w:pStyle w:val="Tabulkanadpis"/>
            </w:pPr>
          </w:p>
        </w:tc>
      </w:tr>
      <w:tr w:rsidR="002A40C8" w14:paraId="11DF1372"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B582AB9"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06BBF04"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08BE50F" w14:textId="77777777" w:rsidR="002A40C8" w:rsidRDefault="002A40C8" w:rsidP="00DE7430">
            <w:pPr>
              <w:pStyle w:val="Tabulkanadpis"/>
            </w:pPr>
          </w:p>
        </w:tc>
      </w:tr>
      <w:tr w:rsidR="002A40C8" w14:paraId="1815D729"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5F9A939"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5DDC683"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81566CE" w14:textId="77777777" w:rsidR="002A40C8" w:rsidRDefault="002A40C8" w:rsidP="00DE7430">
            <w:pPr>
              <w:pStyle w:val="Tabulkanadpis"/>
            </w:pPr>
          </w:p>
        </w:tc>
      </w:tr>
      <w:tr w:rsidR="002A40C8" w14:paraId="2364321E"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8EC1012"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33143A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3FD3197" w14:textId="77777777" w:rsidR="002A40C8" w:rsidRDefault="002A40C8" w:rsidP="00DE7430">
            <w:pPr>
              <w:pStyle w:val="Tabulkanadpis"/>
            </w:pPr>
          </w:p>
        </w:tc>
      </w:tr>
      <w:tr w:rsidR="002A40C8" w14:paraId="68592ABF"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5E36E95"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1162120"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90177AF" w14:textId="77777777" w:rsidR="002A40C8" w:rsidRDefault="002A40C8" w:rsidP="00DE7430">
            <w:pPr>
              <w:pStyle w:val="Tabulkanadpis"/>
            </w:pPr>
          </w:p>
        </w:tc>
      </w:tr>
      <w:tr w:rsidR="002A40C8" w14:paraId="5EF98598"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FC9C7BD"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B007C25"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CA77328" w14:textId="77777777" w:rsidR="002A40C8" w:rsidRDefault="002A40C8" w:rsidP="00DE7430">
            <w:pPr>
              <w:pStyle w:val="Tabulkanadpis"/>
            </w:pPr>
          </w:p>
        </w:tc>
      </w:tr>
      <w:tr w:rsidR="002A40C8" w14:paraId="347D3D53"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2586FDA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6BE8713"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650CAB5" w14:textId="77777777" w:rsidR="002A40C8" w:rsidRDefault="002A40C8" w:rsidP="00DE7430">
            <w:pPr>
              <w:pStyle w:val="Tabulkanadpis"/>
            </w:pPr>
          </w:p>
        </w:tc>
      </w:tr>
      <w:tr w:rsidR="002A40C8" w14:paraId="73B25CB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3A65C23"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60299363"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360833A7" w14:textId="77777777" w:rsidR="002A40C8" w:rsidRDefault="002A40C8" w:rsidP="00DE7430">
            <w:pPr>
              <w:pStyle w:val="Tabulkanadpis"/>
            </w:pPr>
          </w:p>
        </w:tc>
      </w:tr>
      <w:tr w:rsidR="002A40C8" w14:paraId="5FF3CC7A"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C9BCA8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FB53BD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6C573B0" w14:textId="77777777" w:rsidR="002A40C8" w:rsidRDefault="002A40C8" w:rsidP="00DE7430">
            <w:pPr>
              <w:pStyle w:val="Tabulkanadpis"/>
            </w:pPr>
          </w:p>
        </w:tc>
      </w:tr>
      <w:tr w:rsidR="002A40C8" w14:paraId="34ADCA9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26F83E3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C785C71"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07F09F5" w14:textId="77777777" w:rsidR="002A40C8" w:rsidRDefault="002A40C8" w:rsidP="00DE7430">
            <w:pPr>
              <w:pStyle w:val="Tabulkanadpis"/>
            </w:pPr>
          </w:p>
        </w:tc>
      </w:tr>
      <w:tr w:rsidR="002A40C8" w14:paraId="180B9AB2"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A42648B"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017DFDF"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EF42A68" w14:textId="77777777" w:rsidR="002A40C8" w:rsidRDefault="002A40C8" w:rsidP="00DE7430">
            <w:pPr>
              <w:pStyle w:val="Tabulkanadpis"/>
            </w:pPr>
          </w:p>
        </w:tc>
      </w:tr>
      <w:tr w:rsidR="002A40C8" w14:paraId="7575DB9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03A5A03"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299BD32C"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A010DA8" w14:textId="77777777" w:rsidR="002A40C8" w:rsidRDefault="002A40C8" w:rsidP="00DE7430">
            <w:pPr>
              <w:pStyle w:val="Tabulkanadpis"/>
            </w:pPr>
          </w:p>
        </w:tc>
      </w:tr>
      <w:tr w:rsidR="002A40C8" w14:paraId="4D7FF349" w14:textId="77777777" w:rsidTr="00DE7430">
        <w:trPr>
          <w:trHeight w:val="340"/>
        </w:trPr>
        <w:tc>
          <w:tcPr>
            <w:tcW w:w="3543" w:type="dxa"/>
            <w:tcBorders>
              <w:top w:val="single" w:sz="4" w:space="0" w:color="auto"/>
              <w:left w:val="single" w:sz="12" w:space="0" w:color="auto"/>
              <w:bottom w:val="single" w:sz="12" w:space="0" w:color="auto"/>
              <w:right w:val="single" w:sz="12" w:space="0" w:color="auto"/>
            </w:tcBorders>
            <w:vAlign w:val="center"/>
          </w:tcPr>
          <w:p w14:paraId="45762FD5" w14:textId="77777777" w:rsidR="002A40C8" w:rsidRDefault="002A40C8" w:rsidP="00DE7430">
            <w:pPr>
              <w:pStyle w:val="Tabulkanadpis"/>
            </w:pPr>
          </w:p>
        </w:tc>
        <w:tc>
          <w:tcPr>
            <w:tcW w:w="3016" w:type="dxa"/>
            <w:tcBorders>
              <w:top w:val="single" w:sz="4" w:space="0" w:color="auto"/>
              <w:left w:val="single" w:sz="12" w:space="0" w:color="auto"/>
              <w:bottom w:val="single" w:sz="12" w:space="0" w:color="auto"/>
              <w:right w:val="single" w:sz="12" w:space="0" w:color="auto"/>
            </w:tcBorders>
            <w:vAlign w:val="center"/>
          </w:tcPr>
          <w:p w14:paraId="6215E182" w14:textId="77777777" w:rsidR="002A40C8" w:rsidRDefault="002A40C8" w:rsidP="00DE7430">
            <w:pPr>
              <w:pStyle w:val="Tabulkanadpis"/>
            </w:pPr>
          </w:p>
        </w:tc>
        <w:tc>
          <w:tcPr>
            <w:tcW w:w="2729" w:type="dxa"/>
            <w:tcBorders>
              <w:top w:val="single" w:sz="4" w:space="0" w:color="auto"/>
              <w:left w:val="single" w:sz="12" w:space="0" w:color="auto"/>
              <w:bottom w:val="single" w:sz="12" w:space="0" w:color="auto"/>
              <w:right w:val="single" w:sz="12" w:space="0" w:color="auto"/>
            </w:tcBorders>
            <w:vAlign w:val="center"/>
          </w:tcPr>
          <w:p w14:paraId="7C791DFA" w14:textId="77777777" w:rsidR="002A40C8" w:rsidRDefault="002A40C8" w:rsidP="00DE7430">
            <w:pPr>
              <w:pStyle w:val="Tabulkanadpis"/>
            </w:pPr>
          </w:p>
        </w:tc>
      </w:tr>
      <w:tr w:rsidR="002A40C8" w14:paraId="17138E0C" w14:textId="77777777" w:rsidTr="00DE7430">
        <w:trPr>
          <w:trHeight w:val="227"/>
        </w:trPr>
        <w:tc>
          <w:tcPr>
            <w:tcW w:w="9288" w:type="dxa"/>
            <w:gridSpan w:val="3"/>
            <w:tcBorders>
              <w:top w:val="single" w:sz="12" w:space="0" w:color="auto"/>
              <w:left w:val="single" w:sz="12" w:space="0" w:color="auto"/>
              <w:bottom w:val="dotted" w:sz="4" w:space="0" w:color="auto"/>
              <w:right w:val="single" w:sz="12" w:space="0" w:color="auto"/>
            </w:tcBorders>
            <w:vAlign w:val="center"/>
          </w:tcPr>
          <w:p w14:paraId="40A50DEA" w14:textId="77777777" w:rsidR="002A40C8" w:rsidRDefault="002A40C8" w:rsidP="00DE7430">
            <w:pPr>
              <w:pStyle w:val="Tabulkanadpis"/>
            </w:pPr>
            <w:r w:rsidRPr="0042061C">
              <w:rPr>
                <w:u w:val="single"/>
              </w:rPr>
              <w:t>Seznam SW:</w:t>
            </w:r>
          </w:p>
        </w:tc>
      </w:tr>
      <w:tr w:rsidR="002A40C8" w14:paraId="1514917C" w14:textId="77777777" w:rsidTr="00DE7430">
        <w:trPr>
          <w:trHeight w:val="227"/>
        </w:trPr>
        <w:tc>
          <w:tcPr>
            <w:tcW w:w="3543" w:type="dxa"/>
            <w:tcBorders>
              <w:top w:val="dotted" w:sz="4" w:space="0" w:color="auto"/>
              <w:left w:val="single" w:sz="12" w:space="0" w:color="auto"/>
              <w:bottom w:val="single" w:sz="4" w:space="0" w:color="auto"/>
              <w:right w:val="single" w:sz="12" w:space="0" w:color="auto"/>
            </w:tcBorders>
            <w:vAlign w:val="center"/>
          </w:tcPr>
          <w:p w14:paraId="643D1323" w14:textId="77777777" w:rsidR="002A40C8" w:rsidRDefault="002A40C8" w:rsidP="00DE7430">
            <w:pPr>
              <w:pStyle w:val="Tabulkanadpis"/>
              <w:jc w:val="center"/>
            </w:pPr>
            <w:r>
              <w:t>název:</w:t>
            </w:r>
          </w:p>
        </w:tc>
        <w:tc>
          <w:tcPr>
            <w:tcW w:w="3016" w:type="dxa"/>
            <w:tcBorders>
              <w:top w:val="dotted" w:sz="4" w:space="0" w:color="auto"/>
              <w:left w:val="single" w:sz="12" w:space="0" w:color="auto"/>
              <w:bottom w:val="single" w:sz="4" w:space="0" w:color="auto"/>
              <w:right w:val="single" w:sz="12" w:space="0" w:color="auto"/>
            </w:tcBorders>
            <w:vAlign w:val="center"/>
          </w:tcPr>
          <w:p w14:paraId="16140913" w14:textId="77777777" w:rsidR="002A40C8" w:rsidRDefault="002A40C8" w:rsidP="00DE7430">
            <w:pPr>
              <w:pStyle w:val="Tabulkanadpis"/>
              <w:jc w:val="center"/>
            </w:pPr>
            <w:r>
              <w:t>licence:</w:t>
            </w:r>
          </w:p>
        </w:tc>
        <w:tc>
          <w:tcPr>
            <w:tcW w:w="2729" w:type="dxa"/>
            <w:tcBorders>
              <w:top w:val="dotted" w:sz="4" w:space="0" w:color="auto"/>
              <w:left w:val="single" w:sz="12" w:space="0" w:color="auto"/>
              <w:bottom w:val="single" w:sz="4" w:space="0" w:color="auto"/>
              <w:right w:val="single" w:sz="12" w:space="0" w:color="auto"/>
            </w:tcBorders>
            <w:vAlign w:val="center"/>
          </w:tcPr>
          <w:p w14:paraId="19ACCBD6" w14:textId="77777777" w:rsidR="002A40C8" w:rsidRDefault="002A40C8" w:rsidP="00DE7430">
            <w:pPr>
              <w:pStyle w:val="Tabulkanadpis"/>
              <w:jc w:val="center"/>
            </w:pPr>
            <w:r>
              <w:t>výrobce / dodavatel</w:t>
            </w:r>
          </w:p>
        </w:tc>
      </w:tr>
      <w:tr w:rsidR="002A40C8" w:rsidRPr="00526C76" w14:paraId="0F7BB0B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11DF320" w14:textId="77777777" w:rsidR="002A40C8" w:rsidRPr="00526C76" w:rsidRDefault="002A40C8" w:rsidP="00DE7430">
            <w:pPr>
              <w:pStyle w:val="Tabulkanadpis"/>
              <w:rPr>
                <w:i/>
                <w:iCs/>
                <w:color w:val="00B0F0"/>
              </w:rPr>
            </w:pPr>
            <w:r w:rsidRPr="00526C76">
              <w:rPr>
                <w:i/>
                <w:iCs/>
                <w:color w:val="00B0F0"/>
              </w:rPr>
              <w:t>MS Windows 10 Professional</w:t>
            </w:r>
          </w:p>
        </w:tc>
        <w:tc>
          <w:tcPr>
            <w:tcW w:w="3016" w:type="dxa"/>
            <w:tcBorders>
              <w:top w:val="single" w:sz="4" w:space="0" w:color="auto"/>
              <w:left w:val="single" w:sz="12" w:space="0" w:color="auto"/>
              <w:bottom w:val="single" w:sz="4" w:space="0" w:color="auto"/>
              <w:right w:val="single" w:sz="12" w:space="0" w:color="auto"/>
            </w:tcBorders>
            <w:vAlign w:val="center"/>
          </w:tcPr>
          <w:p w14:paraId="0504EB7E" w14:textId="77777777" w:rsidR="002A40C8" w:rsidRPr="00526C76" w:rsidRDefault="002A40C8" w:rsidP="00DE7430">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28CB0496" w14:textId="77777777" w:rsidR="002A40C8" w:rsidRPr="00526C76" w:rsidRDefault="002A40C8" w:rsidP="00DE7430">
            <w:pPr>
              <w:pStyle w:val="Tabulkanadpis"/>
              <w:rPr>
                <w:i/>
                <w:iCs/>
                <w:color w:val="00B0F0"/>
              </w:rPr>
            </w:pPr>
            <w:r w:rsidRPr="00526C76">
              <w:rPr>
                <w:i/>
                <w:iCs/>
                <w:color w:val="00B0F0"/>
              </w:rPr>
              <w:t>Microsoft</w:t>
            </w:r>
          </w:p>
        </w:tc>
      </w:tr>
      <w:tr w:rsidR="002A40C8" w:rsidRPr="00526C76" w14:paraId="17340DD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737BF4B" w14:textId="77777777" w:rsidR="002A40C8" w:rsidRPr="00526C76" w:rsidRDefault="002A40C8" w:rsidP="00DE7430">
            <w:pPr>
              <w:pStyle w:val="Tabulkanadpis"/>
              <w:rPr>
                <w:i/>
                <w:iCs/>
                <w:color w:val="00B0F0"/>
              </w:rPr>
            </w:pPr>
            <w:r w:rsidRPr="00526C76">
              <w:rPr>
                <w:i/>
                <w:iCs/>
                <w:color w:val="00B0F0"/>
              </w:rPr>
              <w:t>MS Office 2016 Professional</w:t>
            </w:r>
          </w:p>
        </w:tc>
        <w:tc>
          <w:tcPr>
            <w:tcW w:w="3016" w:type="dxa"/>
            <w:tcBorders>
              <w:top w:val="single" w:sz="4" w:space="0" w:color="auto"/>
              <w:left w:val="single" w:sz="12" w:space="0" w:color="auto"/>
              <w:bottom w:val="single" w:sz="4" w:space="0" w:color="auto"/>
              <w:right w:val="single" w:sz="12" w:space="0" w:color="auto"/>
            </w:tcBorders>
            <w:vAlign w:val="center"/>
          </w:tcPr>
          <w:p w14:paraId="50B24D0D" w14:textId="77777777" w:rsidR="002A40C8" w:rsidRPr="00526C76" w:rsidRDefault="002A40C8" w:rsidP="00DE7430">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6342DD63" w14:textId="77777777" w:rsidR="002A40C8" w:rsidRPr="00526C76" w:rsidRDefault="002A40C8" w:rsidP="00DE7430">
            <w:pPr>
              <w:pStyle w:val="Tabulkanadpis"/>
              <w:rPr>
                <w:i/>
                <w:iCs/>
                <w:color w:val="00B0F0"/>
              </w:rPr>
            </w:pPr>
            <w:r w:rsidRPr="00526C76">
              <w:rPr>
                <w:i/>
                <w:iCs/>
                <w:color w:val="00B0F0"/>
              </w:rPr>
              <w:t>Microsoft</w:t>
            </w:r>
          </w:p>
        </w:tc>
      </w:tr>
      <w:tr w:rsidR="002A40C8" w:rsidRPr="00526C76" w14:paraId="1229B792"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304842B" w14:textId="77777777" w:rsidR="002A40C8" w:rsidRPr="00526C76" w:rsidRDefault="002A40C8" w:rsidP="00DE7430">
            <w:pPr>
              <w:pStyle w:val="Tabulkanadpis"/>
              <w:rPr>
                <w:i/>
                <w:iCs/>
                <w:color w:val="00B0F0"/>
              </w:rPr>
            </w:pPr>
            <w:r w:rsidRPr="00526C76">
              <w:rPr>
                <w:i/>
                <w:iCs/>
                <w:color w:val="00B0F0"/>
              </w:rPr>
              <w:t>Adobe Reader 10</w:t>
            </w:r>
          </w:p>
        </w:tc>
        <w:tc>
          <w:tcPr>
            <w:tcW w:w="3016" w:type="dxa"/>
            <w:tcBorders>
              <w:top w:val="single" w:sz="4" w:space="0" w:color="auto"/>
              <w:left w:val="single" w:sz="12" w:space="0" w:color="auto"/>
              <w:bottom w:val="single" w:sz="4" w:space="0" w:color="auto"/>
              <w:right w:val="single" w:sz="12" w:space="0" w:color="auto"/>
            </w:tcBorders>
            <w:vAlign w:val="center"/>
          </w:tcPr>
          <w:p w14:paraId="1F4F37E5" w14:textId="77777777" w:rsidR="002A40C8" w:rsidRPr="00526C76" w:rsidRDefault="002A40C8" w:rsidP="00DE7430">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3D20109A" w14:textId="77777777" w:rsidR="002A40C8" w:rsidRPr="00526C76" w:rsidRDefault="002A40C8" w:rsidP="00DE7430">
            <w:pPr>
              <w:pStyle w:val="Tabulkanadpis"/>
              <w:rPr>
                <w:i/>
                <w:iCs/>
                <w:color w:val="00B0F0"/>
              </w:rPr>
            </w:pPr>
            <w:r w:rsidRPr="00526C76">
              <w:rPr>
                <w:i/>
                <w:iCs/>
                <w:color w:val="00B0F0"/>
              </w:rPr>
              <w:t>Adobe</w:t>
            </w:r>
          </w:p>
        </w:tc>
      </w:tr>
      <w:tr w:rsidR="002A40C8" w14:paraId="0F3E4B2C"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574046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2EDA9FC4"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42FF7B3" w14:textId="77777777" w:rsidR="002A40C8" w:rsidRDefault="002A40C8" w:rsidP="00DE7430">
            <w:pPr>
              <w:pStyle w:val="Tabulkanadpis"/>
            </w:pPr>
          </w:p>
        </w:tc>
      </w:tr>
      <w:tr w:rsidR="002A40C8" w14:paraId="7E2F369C"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3D692DA"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9CC940E"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7858B546" w14:textId="77777777" w:rsidR="002A40C8" w:rsidRDefault="002A40C8" w:rsidP="00DE7430">
            <w:pPr>
              <w:pStyle w:val="Tabulkanadpis"/>
            </w:pPr>
          </w:p>
        </w:tc>
      </w:tr>
      <w:tr w:rsidR="002A40C8" w14:paraId="2568E43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44F0C5C"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79A11D9"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CAB5F04" w14:textId="77777777" w:rsidR="002A40C8" w:rsidRDefault="002A40C8" w:rsidP="00DE7430">
            <w:pPr>
              <w:pStyle w:val="Tabulkanadpis"/>
            </w:pPr>
          </w:p>
        </w:tc>
      </w:tr>
      <w:tr w:rsidR="002A40C8" w14:paraId="1F92CF01"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408AC1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BBE9D1D"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7A9E2232" w14:textId="77777777" w:rsidR="002A40C8" w:rsidRDefault="002A40C8" w:rsidP="00DE7430">
            <w:pPr>
              <w:pStyle w:val="Tabulkanadpis"/>
            </w:pPr>
          </w:p>
        </w:tc>
      </w:tr>
      <w:tr w:rsidR="002A40C8" w14:paraId="51143CCC"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E1C1022"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5A3E016"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AD88FE0" w14:textId="77777777" w:rsidR="002A40C8" w:rsidRDefault="002A40C8" w:rsidP="00DE7430">
            <w:pPr>
              <w:pStyle w:val="Tabulkanadpis"/>
            </w:pPr>
          </w:p>
        </w:tc>
      </w:tr>
      <w:tr w:rsidR="002A40C8" w14:paraId="02062408"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06D2F5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7BDA5D2"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18F503D" w14:textId="77777777" w:rsidR="002A40C8" w:rsidRDefault="002A40C8" w:rsidP="00DE7430">
            <w:pPr>
              <w:pStyle w:val="Tabulkanadpis"/>
            </w:pPr>
          </w:p>
        </w:tc>
      </w:tr>
      <w:tr w:rsidR="002A40C8" w14:paraId="17118B8F"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40A101A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BC926BA"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EDFB437" w14:textId="77777777" w:rsidR="002A40C8" w:rsidRDefault="002A40C8" w:rsidP="00DE7430">
            <w:pPr>
              <w:pStyle w:val="Tabulkanadpis"/>
            </w:pPr>
          </w:p>
        </w:tc>
      </w:tr>
      <w:tr w:rsidR="002A40C8" w14:paraId="04E8DED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7239DE1"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C6C8BAB"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7B36EB2C" w14:textId="77777777" w:rsidR="002A40C8" w:rsidRDefault="002A40C8" w:rsidP="00DE7430">
            <w:pPr>
              <w:pStyle w:val="Tabulkanadpis"/>
            </w:pPr>
          </w:p>
        </w:tc>
      </w:tr>
      <w:tr w:rsidR="002A40C8" w14:paraId="7867621B"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4B9884A"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CAE62D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9129193" w14:textId="77777777" w:rsidR="002A40C8" w:rsidRDefault="002A40C8" w:rsidP="00DE7430">
            <w:pPr>
              <w:pStyle w:val="Tabulkanadpis"/>
            </w:pPr>
          </w:p>
        </w:tc>
      </w:tr>
      <w:tr w:rsidR="002A40C8" w14:paraId="7C1146D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12B9E5F"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1676006"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5DBCB41" w14:textId="77777777" w:rsidR="002A40C8" w:rsidRDefault="002A40C8" w:rsidP="00DE7430">
            <w:pPr>
              <w:pStyle w:val="Tabulkanadpis"/>
            </w:pPr>
          </w:p>
        </w:tc>
      </w:tr>
      <w:tr w:rsidR="002A40C8" w14:paraId="46A2666E"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DD88CB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79B08D8"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1AF216E" w14:textId="77777777" w:rsidR="002A40C8" w:rsidRDefault="002A40C8" w:rsidP="00DE7430">
            <w:pPr>
              <w:pStyle w:val="Tabulkanadpis"/>
            </w:pPr>
          </w:p>
        </w:tc>
      </w:tr>
      <w:tr w:rsidR="002A40C8" w14:paraId="5AE6CDBD"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F407242"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66C482F"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31A16BB" w14:textId="77777777" w:rsidR="002A40C8" w:rsidRDefault="002A40C8" w:rsidP="00DE7430">
            <w:pPr>
              <w:pStyle w:val="Tabulkanadpis"/>
            </w:pPr>
          </w:p>
        </w:tc>
      </w:tr>
      <w:tr w:rsidR="002A40C8" w14:paraId="5B55FE61"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36FA247"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CB156BB"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A593513" w14:textId="77777777" w:rsidR="002A40C8" w:rsidRDefault="002A40C8" w:rsidP="00DE7430">
            <w:pPr>
              <w:pStyle w:val="Tabulkanadpis"/>
            </w:pPr>
          </w:p>
        </w:tc>
      </w:tr>
      <w:tr w:rsidR="002A40C8" w14:paraId="1A893537" w14:textId="77777777" w:rsidTr="00DE7430">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D0CBF56" w14:textId="77777777" w:rsidR="002A40C8" w:rsidRDefault="002A40C8" w:rsidP="00DE7430">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D14EF87" w14:textId="77777777" w:rsidR="002A40C8" w:rsidRDefault="002A40C8" w:rsidP="00DE7430">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735EB1A" w14:textId="77777777" w:rsidR="002A40C8" w:rsidRDefault="002A40C8" w:rsidP="00DE7430">
            <w:pPr>
              <w:pStyle w:val="Tabulkanadpis"/>
            </w:pPr>
          </w:p>
        </w:tc>
      </w:tr>
      <w:tr w:rsidR="002A40C8" w14:paraId="2756D636" w14:textId="77777777" w:rsidTr="00DE7430">
        <w:trPr>
          <w:trHeight w:val="340"/>
        </w:trPr>
        <w:tc>
          <w:tcPr>
            <w:tcW w:w="3543" w:type="dxa"/>
            <w:tcBorders>
              <w:top w:val="single" w:sz="4" w:space="0" w:color="auto"/>
              <w:left w:val="single" w:sz="12" w:space="0" w:color="auto"/>
              <w:bottom w:val="single" w:sz="12" w:space="0" w:color="auto"/>
              <w:right w:val="single" w:sz="12" w:space="0" w:color="auto"/>
            </w:tcBorders>
            <w:vAlign w:val="center"/>
          </w:tcPr>
          <w:p w14:paraId="1CCB409F" w14:textId="77777777" w:rsidR="002A40C8" w:rsidRDefault="002A40C8" w:rsidP="00DE7430">
            <w:pPr>
              <w:pStyle w:val="Tabulkanadpis"/>
            </w:pPr>
          </w:p>
        </w:tc>
        <w:tc>
          <w:tcPr>
            <w:tcW w:w="3016" w:type="dxa"/>
            <w:tcBorders>
              <w:top w:val="single" w:sz="4" w:space="0" w:color="auto"/>
              <w:left w:val="single" w:sz="12" w:space="0" w:color="auto"/>
              <w:bottom w:val="single" w:sz="12" w:space="0" w:color="auto"/>
              <w:right w:val="single" w:sz="12" w:space="0" w:color="auto"/>
            </w:tcBorders>
            <w:vAlign w:val="center"/>
          </w:tcPr>
          <w:p w14:paraId="3C7ACBBC" w14:textId="77777777" w:rsidR="002A40C8" w:rsidRDefault="002A40C8" w:rsidP="00DE7430">
            <w:pPr>
              <w:pStyle w:val="Tabulkanadpis"/>
            </w:pPr>
          </w:p>
        </w:tc>
        <w:tc>
          <w:tcPr>
            <w:tcW w:w="2729" w:type="dxa"/>
            <w:tcBorders>
              <w:top w:val="single" w:sz="4" w:space="0" w:color="auto"/>
              <w:left w:val="single" w:sz="12" w:space="0" w:color="auto"/>
              <w:bottom w:val="single" w:sz="12" w:space="0" w:color="auto"/>
              <w:right w:val="single" w:sz="12" w:space="0" w:color="auto"/>
            </w:tcBorders>
            <w:vAlign w:val="center"/>
          </w:tcPr>
          <w:p w14:paraId="4DE6B912" w14:textId="77777777" w:rsidR="002A40C8" w:rsidRDefault="002A40C8" w:rsidP="00DE7430">
            <w:pPr>
              <w:pStyle w:val="Tabulkanadpis"/>
            </w:pPr>
          </w:p>
        </w:tc>
      </w:tr>
    </w:tbl>
    <w:p w14:paraId="496493F5" w14:textId="77777777" w:rsidR="002A40C8" w:rsidRDefault="002A40C8" w:rsidP="002A40C8">
      <w:pPr>
        <w:pStyle w:val="Normln-oddeleni-tabulky"/>
      </w:pPr>
    </w:p>
    <w:p w14:paraId="4761EB94" w14:textId="77777777" w:rsidR="00596FAA" w:rsidRPr="00F176A4" w:rsidRDefault="00596FAA" w:rsidP="00596FAA">
      <w:pPr>
        <w:pStyle w:val="Normln-clanek"/>
      </w:pPr>
    </w:p>
    <w:p w14:paraId="1297579F" w14:textId="61505B5E" w:rsidR="00596FAA" w:rsidRDefault="00596FAA" w:rsidP="00596FAA">
      <w:pPr>
        <w:pStyle w:val="Normln-nadpis"/>
      </w:pPr>
      <w:bookmarkStart w:id="411" w:name="_Toc209018250"/>
      <w:r>
        <w:t xml:space="preserve">Vzor č. 9: </w:t>
      </w:r>
      <w:r w:rsidR="006D3FED">
        <w:t xml:space="preserve">Protokol o provedení </w:t>
      </w:r>
      <w:r>
        <w:t>test</w:t>
      </w:r>
      <w:r w:rsidR="006D3FED">
        <w:t>u</w:t>
      </w:r>
      <w:r>
        <w:t xml:space="preserve"> bezpečnosti</w:t>
      </w:r>
      <w:bookmarkEnd w:id="411"/>
    </w:p>
    <w:p w14:paraId="530933D8" w14:textId="3804465F" w:rsidR="00596FAA" w:rsidRDefault="006D3FED" w:rsidP="00596FAA">
      <w:pPr>
        <w:pStyle w:val="Normln-nadpis18"/>
      </w:pPr>
      <w:r>
        <w:t xml:space="preserve">PROTOKOL o provedení </w:t>
      </w:r>
      <w:r w:rsidR="00596FAA">
        <w:t>Test</w:t>
      </w:r>
      <w:r>
        <w:t>u</w:t>
      </w:r>
      <w:r w:rsidR="00596FAA">
        <w:t xml:space="preserve"> bezpečnosti</w:t>
      </w:r>
    </w:p>
    <w:p w14:paraId="2316D171" w14:textId="77777777" w:rsidR="00596FAA" w:rsidRPr="00E932CF" w:rsidRDefault="00596FAA" w:rsidP="00596FAA">
      <w:pPr>
        <w:jc w:val="center"/>
      </w:pPr>
      <w:r>
        <w:t xml:space="preserve">pracoviště IS: </w:t>
      </w:r>
      <w:r>
        <w:rPr>
          <w:b/>
          <w:i/>
          <w:color w:val="00B0F0"/>
        </w:rPr>
        <w:t>PV-01</w:t>
      </w:r>
    </w:p>
    <w:p w14:paraId="3D6DAC13" w14:textId="77777777" w:rsidR="00596FAA" w:rsidRDefault="00596FAA" w:rsidP="00596FAA">
      <w:pPr>
        <w:pStyle w:val="Tabulkanadpis"/>
      </w:pPr>
    </w:p>
    <w:p w14:paraId="336F2E71" w14:textId="77777777" w:rsidR="00596FAA" w:rsidRDefault="00596FAA" w:rsidP="00596FAA">
      <w:pPr>
        <w:pStyle w:val="Tabulkanadpis"/>
      </w:pPr>
      <w:r>
        <w:t>Personální bezpečnost</w:t>
      </w:r>
    </w:p>
    <w:p w14:paraId="4B558136" w14:textId="77777777" w:rsidR="00596FAA" w:rsidRDefault="00596FAA" w:rsidP="00596FAA">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96FAA" w14:paraId="0328B748" w14:textId="77777777" w:rsidTr="00DE7430">
        <w:trPr>
          <w:trHeight w:val="567"/>
        </w:trPr>
        <w:tc>
          <w:tcPr>
            <w:tcW w:w="675" w:type="dxa"/>
            <w:tcBorders>
              <w:bottom w:val="single" w:sz="12" w:space="0" w:color="auto"/>
            </w:tcBorders>
            <w:vAlign w:val="center"/>
          </w:tcPr>
          <w:p w14:paraId="2A4ADE7E" w14:textId="77777777" w:rsidR="00596FAA" w:rsidRDefault="00596FAA" w:rsidP="00DE7430">
            <w:pPr>
              <w:pStyle w:val="Tabulkanadpis"/>
              <w:jc w:val="left"/>
            </w:pPr>
            <w:r>
              <w:t>p.č.</w:t>
            </w:r>
          </w:p>
        </w:tc>
        <w:tc>
          <w:tcPr>
            <w:tcW w:w="7371" w:type="dxa"/>
            <w:tcBorders>
              <w:bottom w:val="single" w:sz="12" w:space="0" w:color="auto"/>
            </w:tcBorders>
            <w:vAlign w:val="center"/>
          </w:tcPr>
          <w:p w14:paraId="15465481" w14:textId="77777777" w:rsidR="00596FAA" w:rsidRDefault="00596FAA" w:rsidP="00DE7430">
            <w:pPr>
              <w:pStyle w:val="Tabulkanadpis"/>
              <w:jc w:val="left"/>
            </w:pPr>
            <w:r>
              <w:t>Kontrola</w:t>
            </w:r>
          </w:p>
        </w:tc>
        <w:tc>
          <w:tcPr>
            <w:tcW w:w="1166" w:type="dxa"/>
            <w:tcBorders>
              <w:bottom w:val="single" w:sz="12" w:space="0" w:color="auto"/>
            </w:tcBorders>
            <w:vAlign w:val="center"/>
          </w:tcPr>
          <w:p w14:paraId="46248C57" w14:textId="77777777" w:rsidR="00596FAA" w:rsidRDefault="00596FAA" w:rsidP="00DE7430">
            <w:pPr>
              <w:pStyle w:val="Tabulkanadpis"/>
              <w:jc w:val="left"/>
            </w:pPr>
            <w:r>
              <w:t>Výsledek</w:t>
            </w:r>
          </w:p>
        </w:tc>
      </w:tr>
      <w:tr w:rsidR="00596FAA" w14:paraId="21D63DD9" w14:textId="77777777" w:rsidTr="00DE7430">
        <w:trPr>
          <w:trHeight w:val="567"/>
        </w:trPr>
        <w:tc>
          <w:tcPr>
            <w:tcW w:w="675" w:type="dxa"/>
            <w:tcBorders>
              <w:bottom w:val="single" w:sz="8" w:space="0" w:color="auto"/>
            </w:tcBorders>
            <w:vAlign w:val="center"/>
          </w:tcPr>
          <w:p w14:paraId="4C0BF82F" w14:textId="77777777" w:rsidR="00596FAA" w:rsidRDefault="00596FAA" w:rsidP="00DE7430">
            <w:pPr>
              <w:pStyle w:val="Tabulkapismo"/>
              <w:jc w:val="left"/>
            </w:pPr>
            <w:r>
              <w:t>1.1</w:t>
            </w:r>
          </w:p>
        </w:tc>
        <w:tc>
          <w:tcPr>
            <w:tcW w:w="7371" w:type="dxa"/>
            <w:tcBorders>
              <w:bottom w:val="single" w:sz="8" w:space="0" w:color="auto"/>
            </w:tcBorders>
            <w:vAlign w:val="center"/>
          </w:tcPr>
          <w:p w14:paraId="023CF14E" w14:textId="77777777" w:rsidR="00596FAA" w:rsidRDefault="00596FAA" w:rsidP="00DE7430">
            <w:pPr>
              <w:pStyle w:val="Tabulkapismo"/>
              <w:jc w:val="left"/>
            </w:pPr>
            <w:r>
              <w:t>Bezpečnostní správce je pověřen odpovědnou osobou nebo jí pověřenou osobou</w:t>
            </w:r>
          </w:p>
        </w:tc>
        <w:tc>
          <w:tcPr>
            <w:tcW w:w="1166" w:type="dxa"/>
            <w:tcBorders>
              <w:bottom w:val="single" w:sz="8" w:space="0" w:color="auto"/>
            </w:tcBorders>
            <w:vAlign w:val="center"/>
          </w:tcPr>
          <w:p w14:paraId="7701F9BA" w14:textId="77777777" w:rsidR="00596FAA" w:rsidRDefault="00596FAA" w:rsidP="00DE7430">
            <w:pPr>
              <w:pStyle w:val="Tabulkapismo"/>
              <w:jc w:val="left"/>
            </w:pPr>
          </w:p>
        </w:tc>
      </w:tr>
      <w:tr w:rsidR="00596FAA" w14:paraId="106DEDC3" w14:textId="77777777" w:rsidTr="00DE7430">
        <w:trPr>
          <w:trHeight w:val="567"/>
        </w:trPr>
        <w:tc>
          <w:tcPr>
            <w:tcW w:w="675" w:type="dxa"/>
            <w:tcBorders>
              <w:top w:val="single" w:sz="8" w:space="0" w:color="auto"/>
              <w:bottom w:val="single" w:sz="8" w:space="0" w:color="auto"/>
            </w:tcBorders>
            <w:vAlign w:val="center"/>
          </w:tcPr>
          <w:p w14:paraId="330F802E" w14:textId="77777777" w:rsidR="00596FAA" w:rsidRDefault="00596FAA" w:rsidP="00DE7430">
            <w:pPr>
              <w:pStyle w:val="Tabulkapismo"/>
              <w:jc w:val="left"/>
            </w:pPr>
            <w:r>
              <w:t>1.2</w:t>
            </w:r>
          </w:p>
        </w:tc>
        <w:tc>
          <w:tcPr>
            <w:tcW w:w="7371" w:type="dxa"/>
            <w:tcBorders>
              <w:top w:val="single" w:sz="8" w:space="0" w:color="auto"/>
              <w:bottom w:val="single" w:sz="8" w:space="0" w:color="auto"/>
            </w:tcBorders>
            <w:vAlign w:val="center"/>
          </w:tcPr>
          <w:p w14:paraId="74B53016" w14:textId="77777777" w:rsidR="00596FAA" w:rsidRDefault="00596FAA" w:rsidP="00DE7430">
            <w:pPr>
              <w:pStyle w:val="Tabulkapismo"/>
              <w:jc w:val="left"/>
            </w:pPr>
            <w:r>
              <w:t>Bezpečnostní správce splňuje podmínky přístupu fyzické osoby k utajované informaci minimálně stejného stupně, pro jaký je určen informační systém</w:t>
            </w:r>
          </w:p>
        </w:tc>
        <w:tc>
          <w:tcPr>
            <w:tcW w:w="1166" w:type="dxa"/>
            <w:tcBorders>
              <w:top w:val="single" w:sz="8" w:space="0" w:color="auto"/>
              <w:bottom w:val="single" w:sz="8" w:space="0" w:color="auto"/>
            </w:tcBorders>
            <w:vAlign w:val="center"/>
          </w:tcPr>
          <w:p w14:paraId="6602B1DA" w14:textId="77777777" w:rsidR="00596FAA" w:rsidRDefault="00596FAA" w:rsidP="00DE7430">
            <w:pPr>
              <w:pStyle w:val="Tabulkapismo"/>
              <w:jc w:val="left"/>
            </w:pPr>
          </w:p>
        </w:tc>
      </w:tr>
      <w:tr w:rsidR="00596FAA" w14:paraId="6B95AD92" w14:textId="77777777" w:rsidTr="00DE7430">
        <w:trPr>
          <w:trHeight w:val="567"/>
        </w:trPr>
        <w:tc>
          <w:tcPr>
            <w:tcW w:w="675" w:type="dxa"/>
            <w:tcBorders>
              <w:top w:val="single" w:sz="8" w:space="0" w:color="auto"/>
              <w:bottom w:val="single" w:sz="8" w:space="0" w:color="auto"/>
            </w:tcBorders>
            <w:vAlign w:val="center"/>
          </w:tcPr>
          <w:p w14:paraId="64470517" w14:textId="77777777" w:rsidR="00596FAA" w:rsidRDefault="00596FAA" w:rsidP="00DE7430">
            <w:pPr>
              <w:pStyle w:val="Tabulkapismo"/>
              <w:jc w:val="left"/>
            </w:pPr>
            <w:r>
              <w:t>1.3</w:t>
            </w:r>
          </w:p>
        </w:tc>
        <w:tc>
          <w:tcPr>
            <w:tcW w:w="7371" w:type="dxa"/>
            <w:tcBorders>
              <w:top w:val="single" w:sz="8" w:space="0" w:color="auto"/>
              <w:bottom w:val="single" w:sz="8" w:space="0" w:color="auto"/>
            </w:tcBorders>
            <w:vAlign w:val="center"/>
          </w:tcPr>
          <w:p w14:paraId="139B267D" w14:textId="77777777" w:rsidR="00596FAA" w:rsidRDefault="00596FAA" w:rsidP="00DE7430">
            <w:pPr>
              <w:pStyle w:val="Tabulkapismo"/>
              <w:jc w:val="left"/>
            </w:pPr>
            <w:r>
              <w:t>Bezpečnostní správce vede seznam oprávněných a pověřených uživatelů</w:t>
            </w:r>
          </w:p>
        </w:tc>
        <w:tc>
          <w:tcPr>
            <w:tcW w:w="1166" w:type="dxa"/>
            <w:tcBorders>
              <w:top w:val="single" w:sz="8" w:space="0" w:color="auto"/>
              <w:bottom w:val="single" w:sz="8" w:space="0" w:color="auto"/>
            </w:tcBorders>
            <w:vAlign w:val="center"/>
          </w:tcPr>
          <w:p w14:paraId="422048CD" w14:textId="77777777" w:rsidR="00596FAA" w:rsidRDefault="00596FAA" w:rsidP="00DE7430">
            <w:pPr>
              <w:pStyle w:val="Tabulkapismo"/>
              <w:jc w:val="left"/>
            </w:pPr>
          </w:p>
        </w:tc>
      </w:tr>
      <w:tr w:rsidR="00596FAA" w14:paraId="3EB89548" w14:textId="77777777" w:rsidTr="00DE7430">
        <w:trPr>
          <w:trHeight w:val="567"/>
        </w:trPr>
        <w:tc>
          <w:tcPr>
            <w:tcW w:w="675" w:type="dxa"/>
            <w:tcBorders>
              <w:top w:val="single" w:sz="8" w:space="0" w:color="auto"/>
            </w:tcBorders>
            <w:vAlign w:val="center"/>
          </w:tcPr>
          <w:p w14:paraId="6830B6B8" w14:textId="77777777" w:rsidR="00596FAA" w:rsidRDefault="00596FAA" w:rsidP="00DE7430">
            <w:pPr>
              <w:pStyle w:val="Tabulkapismo"/>
              <w:jc w:val="left"/>
            </w:pPr>
            <w:r>
              <w:t>1.4</w:t>
            </w:r>
          </w:p>
        </w:tc>
        <w:tc>
          <w:tcPr>
            <w:tcW w:w="7371" w:type="dxa"/>
            <w:tcBorders>
              <w:top w:val="single" w:sz="8" w:space="0" w:color="auto"/>
            </w:tcBorders>
            <w:vAlign w:val="center"/>
          </w:tcPr>
          <w:p w14:paraId="2FDE9446" w14:textId="77777777" w:rsidR="00596FAA" w:rsidRDefault="00596FAA" w:rsidP="00DE7430">
            <w:pPr>
              <w:pStyle w:val="Tabulkapismo"/>
              <w:jc w:val="left"/>
            </w:pPr>
            <w:r>
              <w:t>Bezpečnostní správce vede přehled pravidelných školení uživatelů</w:t>
            </w:r>
          </w:p>
        </w:tc>
        <w:tc>
          <w:tcPr>
            <w:tcW w:w="1166" w:type="dxa"/>
            <w:tcBorders>
              <w:top w:val="single" w:sz="8" w:space="0" w:color="auto"/>
            </w:tcBorders>
            <w:vAlign w:val="center"/>
          </w:tcPr>
          <w:p w14:paraId="08EB1CB2" w14:textId="77777777" w:rsidR="00596FAA" w:rsidRDefault="00596FAA" w:rsidP="00DE7430">
            <w:pPr>
              <w:pStyle w:val="Tabulkapismo"/>
              <w:jc w:val="left"/>
            </w:pPr>
          </w:p>
        </w:tc>
      </w:tr>
    </w:tbl>
    <w:p w14:paraId="4A43C2F9" w14:textId="77777777" w:rsidR="00596FAA" w:rsidRDefault="00596FAA" w:rsidP="00596FAA">
      <w:pPr>
        <w:pStyle w:val="Normln-oddeleni-tabulky"/>
      </w:pPr>
    </w:p>
    <w:p w14:paraId="249B9FCD" w14:textId="77777777" w:rsidR="00596FAA" w:rsidRDefault="00596FAA" w:rsidP="00596FAA">
      <w:pPr>
        <w:pStyle w:val="Tabulkanadpis"/>
      </w:pPr>
      <w:r>
        <w:t>Fyzická bezpečnost</w:t>
      </w:r>
    </w:p>
    <w:p w14:paraId="014E510B" w14:textId="77777777" w:rsidR="00596FAA" w:rsidRDefault="00596FAA" w:rsidP="00596FAA">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96FAA" w14:paraId="0F846D2B" w14:textId="77777777" w:rsidTr="00DE7430">
        <w:trPr>
          <w:trHeight w:val="567"/>
        </w:trPr>
        <w:tc>
          <w:tcPr>
            <w:tcW w:w="675" w:type="dxa"/>
            <w:tcBorders>
              <w:bottom w:val="single" w:sz="12" w:space="0" w:color="auto"/>
            </w:tcBorders>
            <w:vAlign w:val="center"/>
          </w:tcPr>
          <w:p w14:paraId="3487D71B" w14:textId="77777777" w:rsidR="00596FAA" w:rsidRDefault="00596FAA" w:rsidP="00DE7430">
            <w:pPr>
              <w:pStyle w:val="Tabulkanadpis"/>
              <w:jc w:val="left"/>
            </w:pPr>
            <w:r>
              <w:t>p.č.</w:t>
            </w:r>
          </w:p>
        </w:tc>
        <w:tc>
          <w:tcPr>
            <w:tcW w:w="7371" w:type="dxa"/>
            <w:tcBorders>
              <w:bottom w:val="single" w:sz="12" w:space="0" w:color="auto"/>
            </w:tcBorders>
            <w:vAlign w:val="center"/>
          </w:tcPr>
          <w:p w14:paraId="5A5404EB" w14:textId="77777777" w:rsidR="00596FAA" w:rsidRDefault="00596FAA" w:rsidP="00DE7430">
            <w:pPr>
              <w:pStyle w:val="Tabulkanadpis"/>
              <w:jc w:val="left"/>
            </w:pPr>
            <w:r>
              <w:t>Kontrola</w:t>
            </w:r>
          </w:p>
        </w:tc>
        <w:tc>
          <w:tcPr>
            <w:tcW w:w="1166" w:type="dxa"/>
            <w:tcBorders>
              <w:bottom w:val="single" w:sz="12" w:space="0" w:color="auto"/>
            </w:tcBorders>
            <w:vAlign w:val="center"/>
          </w:tcPr>
          <w:p w14:paraId="644D961B" w14:textId="77777777" w:rsidR="00596FAA" w:rsidRDefault="00596FAA" w:rsidP="00DE7430">
            <w:pPr>
              <w:pStyle w:val="Tabulkanadpis"/>
              <w:jc w:val="left"/>
            </w:pPr>
            <w:r>
              <w:t>Výsledek</w:t>
            </w:r>
          </w:p>
        </w:tc>
      </w:tr>
      <w:tr w:rsidR="00596FAA" w14:paraId="310C4B16" w14:textId="77777777" w:rsidTr="00DE7430">
        <w:trPr>
          <w:trHeight w:val="567"/>
        </w:trPr>
        <w:tc>
          <w:tcPr>
            <w:tcW w:w="675" w:type="dxa"/>
            <w:tcBorders>
              <w:bottom w:val="single" w:sz="8" w:space="0" w:color="auto"/>
            </w:tcBorders>
            <w:vAlign w:val="center"/>
          </w:tcPr>
          <w:p w14:paraId="665CB88D" w14:textId="77777777" w:rsidR="00596FAA" w:rsidRDefault="00596FAA" w:rsidP="00DE7430">
            <w:pPr>
              <w:pStyle w:val="Tabulkapismo"/>
              <w:jc w:val="left"/>
            </w:pPr>
            <w:r>
              <w:t>2.1</w:t>
            </w:r>
          </w:p>
        </w:tc>
        <w:tc>
          <w:tcPr>
            <w:tcW w:w="7371" w:type="dxa"/>
            <w:tcBorders>
              <w:bottom w:val="single" w:sz="8" w:space="0" w:color="auto"/>
            </w:tcBorders>
            <w:vAlign w:val="center"/>
          </w:tcPr>
          <w:p w14:paraId="0E20E054" w14:textId="77777777" w:rsidR="00596FAA" w:rsidRDefault="00596FAA" w:rsidP="00DE7430">
            <w:pPr>
              <w:pStyle w:val="Tabulkapismo"/>
              <w:jc w:val="left"/>
            </w:pPr>
            <w:r>
              <w:t>HW komponenty jsou umístěny v souladu požadavky fyzické bezpečnosti (kontrola projektu fyzické bezpečnosti)</w:t>
            </w:r>
          </w:p>
        </w:tc>
        <w:tc>
          <w:tcPr>
            <w:tcW w:w="1166" w:type="dxa"/>
            <w:tcBorders>
              <w:bottom w:val="single" w:sz="8" w:space="0" w:color="auto"/>
            </w:tcBorders>
            <w:vAlign w:val="center"/>
          </w:tcPr>
          <w:p w14:paraId="1E4AA799" w14:textId="77777777" w:rsidR="00596FAA" w:rsidRDefault="00596FAA" w:rsidP="00DE7430">
            <w:pPr>
              <w:pStyle w:val="Tabulkapismo"/>
              <w:jc w:val="left"/>
            </w:pPr>
          </w:p>
        </w:tc>
      </w:tr>
      <w:tr w:rsidR="00596FAA" w14:paraId="392D8026" w14:textId="77777777" w:rsidTr="00DE7430">
        <w:trPr>
          <w:trHeight w:val="567"/>
        </w:trPr>
        <w:tc>
          <w:tcPr>
            <w:tcW w:w="675" w:type="dxa"/>
            <w:tcBorders>
              <w:top w:val="single" w:sz="8" w:space="0" w:color="auto"/>
              <w:bottom w:val="single" w:sz="8" w:space="0" w:color="auto"/>
            </w:tcBorders>
            <w:vAlign w:val="center"/>
          </w:tcPr>
          <w:p w14:paraId="3FA94ECD" w14:textId="77777777" w:rsidR="00596FAA" w:rsidRDefault="00596FAA" w:rsidP="00DE7430">
            <w:pPr>
              <w:pStyle w:val="Tabulkapismo"/>
              <w:jc w:val="left"/>
            </w:pPr>
            <w:r>
              <w:t>2.2</w:t>
            </w:r>
          </w:p>
        </w:tc>
        <w:tc>
          <w:tcPr>
            <w:tcW w:w="7371" w:type="dxa"/>
            <w:tcBorders>
              <w:top w:val="single" w:sz="8" w:space="0" w:color="auto"/>
              <w:bottom w:val="single" w:sz="8" w:space="0" w:color="auto"/>
            </w:tcBorders>
            <w:vAlign w:val="center"/>
          </w:tcPr>
          <w:p w14:paraId="5D40F712" w14:textId="77777777" w:rsidR="00596FAA" w:rsidRDefault="00596FAA" w:rsidP="00DE7430">
            <w:pPr>
              <w:pStyle w:val="Tabulkapismo"/>
              <w:jc w:val="left"/>
            </w:pPr>
            <w:r>
              <w:t>HW komponenty jsou umístěny tak, aby bylo zamezeno neoprávněnému odezírání zpracovávaných informací</w:t>
            </w:r>
          </w:p>
        </w:tc>
        <w:tc>
          <w:tcPr>
            <w:tcW w:w="1166" w:type="dxa"/>
            <w:tcBorders>
              <w:top w:val="single" w:sz="8" w:space="0" w:color="auto"/>
              <w:bottom w:val="single" w:sz="8" w:space="0" w:color="auto"/>
            </w:tcBorders>
            <w:vAlign w:val="center"/>
          </w:tcPr>
          <w:p w14:paraId="20535D42" w14:textId="77777777" w:rsidR="00596FAA" w:rsidRDefault="00596FAA" w:rsidP="00DE7430">
            <w:pPr>
              <w:pStyle w:val="Tabulkapismo"/>
              <w:jc w:val="left"/>
            </w:pPr>
          </w:p>
        </w:tc>
      </w:tr>
      <w:tr w:rsidR="00596FAA" w14:paraId="2C72967D" w14:textId="77777777" w:rsidTr="00DE7430">
        <w:trPr>
          <w:trHeight w:val="567"/>
        </w:trPr>
        <w:tc>
          <w:tcPr>
            <w:tcW w:w="675" w:type="dxa"/>
            <w:tcBorders>
              <w:top w:val="single" w:sz="8" w:space="0" w:color="auto"/>
              <w:bottom w:val="single" w:sz="8" w:space="0" w:color="auto"/>
            </w:tcBorders>
            <w:vAlign w:val="center"/>
          </w:tcPr>
          <w:p w14:paraId="2199FD1C" w14:textId="77777777" w:rsidR="00596FAA" w:rsidRDefault="00596FAA" w:rsidP="00DE7430">
            <w:pPr>
              <w:pStyle w:val="Tabulkapismo"/>
              <w:jc w:val="left"/>
            </w:pPr>
            <w:r>
              <w:t>2.3</w:t>
            </w:r>
          </w:p>
        </w:tc>
        <w:tc>
          <w:tcPr>
            <w:tcW w:w="7371" w:type="dxa"/>
            <w:tcBorders>
              <w:top w:val="single" w:sz="8" w:space="0" w:color="auto"/>
              <w:bottom w:val="single" w:sz="8" w:space="0" w:color="auto"/>
            </w:tcBorders>
            <w:vAlign w:val="center"/>
          </w:tcPr>
          <w:p w14:paraId="2B8FE3B4" w14:textId="77777777" w:rsidR="00596FAA" w:rsidRDefault="00596FAA" w:rsidP="00DE7430">
            <w:pPr>
              <w:pStyle w:val="Tabulkapismo"/>
              <w:jc w:val="left"/>
            </w:pPr>
            <w:r>
              <w:t>HW komponenty jsou označeny v souladu s popisem bezpečnosti</w:t>
            </w:r>
          </w:p>
        </w:tc>
        <w:tc>
          <w:tcPr>
            <w:tcW w:w="1166" w:type="dxa"/>
            <w:tcBorders>
              <w:top w:val="single" w:sz="8" w:space="0" w:color="auto"/>
              <w:bottom w:val="single" w:sz="8" w:space="0" w:color="auto"/>
            </w:tcBorders>
            <w:vAlign w:val="center"/>
          </w:tcPr>
          <w:p w14:paraId="4A1F43A3" w14:textId="77777777" w:rsidR="00596FAA" w:rsidRDefault="00596FAA" w:rsidP="00DE7430">
            <w:pPr>
              <w:pStyle w:val="Tabulkapismo"/>
              <w:jc w:val="left"/>
            </w:pPr>
          </w:p>
        </w:tc>
      </w:tr>
      <w:tr w:rsidR="00596FAA" w14:paraId="02CA01DD" w14:textId="77777777" w:rsidTr="00DE7430">
        <w:trPr>
          <w:trHeight w:val="567"/>
        </w:trPr>
        <w:tc>
          <w:tcPr>
            <w:tcW w:w="675" w:type="dxa"/>
            <w:tcBorders>
              <w:top w:val="single" w:sz="8" w:space="0" w:color="auto"/>
              <w:bottom w:val="single" w:sz="8" w:space="0" w:color="auto"/>
            </w:tcBorders>
            <w:vAlign w:val="center"/>
          </w:tcPr>
          <w:p w14:paraId="4303FDD2" w14:textId="77777777" w:rsidR="00596FAA" w:rsidRDefault="00596FAA" w:rsidP="00DE7430">
            <w:pPr>
              <w:pStyle w:val="Tabulkapismo"/>
              <w:jc w:val="left"/>
            </w:pPr>
            <w:r>
              <w:t>2.4</w:t>
            </w:r>
          </w:p>
        </w:tc>
        <w:tc>
          <w:tcPr>
            <w:tcW w:w="7371" w:type="dxa"/>
            <w:tcBorders>
              <w:top w:val="single" w:sz="8" w:space="0" w:color="auto"/>
              <w:bottom w:val="single" w:sz="8" w:space="0" w:color="auto"/>
            </w:tcBorders>
            <w:vAlign w:val="center"/>
          </w:tcPr>
          <w:p w14:paraId="0B2D34EA" w14:textId="77777777" w:rsidR="00596FAA" w:rsidRDefault="00596FAA" w:rsidP="00DE7430">
            <w:pPr>
              <w:pStyle w:val="Tabulkapismo"/>
              <w:jc w:val="left"/>
            </w:pPr>
            <w:r>
              <w:t>HW komponenty jsou opatřeny ochrannými prvky v souladu s popisem bezpečnosti</w:t>
            </w:r>
          </w:p>
        </w:tc>
        <w:tc>
          <w:tcPr>
            <w:tcW w:w="1166" w:type="dxa"/>
            <w:tcBorders>
              <w:top w:val="single" w:sz="8" w:space="0" w:color="auto"/>
              <w:bottom w:val="single" w:sz="8" w:space="0" w:color="auto"/>
            </w:tcBorders>
            <w:vAlign w:val="center"/>
          </w:tcPr>
          <w:p w14:paraId="60539D64" w14:textId="77777777" w:rsidR="00596FAA" w:rsidRDefault="00596FAA" w:rsidP="00DE7430">
            <w:pPr>
              <w:pStyle w:val="Tabulkapismo"/>
              <w:jc w:val="left"/>
            </w:pPr>
          </w:p>
        </w:tc>
      </w:tr>
      <w:tr w:rsidR="00596FAA" w14:paraId="2325C9F3" w14:textId="77777777" w:rsidTr="00DE7430">
        <w:trPr>
          <w:trHeight w:val="567"/>
        </w:trPr>
        <w:tc>
          <w:tcPr>
            <w:tcW w:w="675" w:type="dxa"/>
            <w:tcBorders>
              <w:top w:val="single" w:sz="8" w:space="0" w:color="auto"/>
            </w:tcBorders>
            <w:vAlign w:val="center"/>
          </w:tcPr>
          <w:p w14:paraId="1AB62A6B" w14:textId="77777777" w:rsidR="00596FAA" w:rsidRDefault="00596FAA" w:rsidP="00DE7430">
            <w:pPr>
              <w:pStyle w:val="Tabulkapismo"/>
              <w:jc w:val="left"/>
            </w:pPr>
            <w:r>
              <w:t>2.5</w:t>
            </w:r>
          </w:p>
        </w:tc>
        <w:tc>
          <w:tcPr>
            <w:tcW w:w="7371" w:type="dxa"/>
            <w:tcBorders>
              <w:top w:val="single" w:sz="8" w:space="0" w:color="auto"/>
            </w:tcBorders>
            <w:vAlign w:val="center"/>
          </w:tcPr>
          <w:p w14:paraId="59860804" w14:textId="77777777" w:rsidR="00596FAA" w:rsidRDefault="00596FAA" w:rsidP="00DE7430">
            <w:pPr>
              <w:pStyle w:val="Tabulkapismo"/>
              <w:jc w:val="left"/>
            </w:pPr>
            <w:r>
              <w:t>HW komponenty odpovídají seznamu na „Specifikačním listu pracoviště“</w:t>
            </w:r>
          </w:p>
        </w:tc>
        <w:tc>
          <w:tcPr>
            <w:tcW w:w="1166" w:type="dxa"/>
            <w:tcBorders>
              <w:top w:val="single" w:sz="8" w:space="0" w:color="auto"/>
            </w:tcBorders>
            <w:vAlign w:val="center"/>
          </w:tcPr>
          <w:p w14:paraId="05EE5454" w14:textId="77777777" w:rsidR="00596FAA" w:rsidRDefault="00596FAA" w:rsidP="00DE7430">
            <w:pPr>
              <w:pStyle w:val="Tabulkapismo"/>
              <w:jc w:val="left"/>
            </w:pPr>
          </w:p>
        </w:tc>
      </w:tr>
    </w:tbl>
    <w:p w14:paraId="7BC121ED" w14:textId="77777777" w:rsidR="00596FAA" w:rsidRDefault="00596FAA" w:rsidP="00596FAA">
      <w:pPr>
        <w:pStyle w:val="Normln-oddeleni-tabulky"/>
      </w:pPr>
    </w:p>
    <w:p w14:paraId="3B3F7935" w14:textId="77777777" w:rsidR="00596FAA" w:rsidRDefault="00596FAA" w:rsidP="00596FAA">
      <w:pPr>
        <w:pStyle w:val="Tabulkanadpis"/>
      </w:pPr>
      <w:r>
        <w:t>Administrativní bezpečnost</w:t>
      </w:r>
    </w:p>
    <w:p w14:paraId="0D19C6B1" w14:textId="77777777" w:rsidR="00596FAA" w:rsidRDefault="00596FAA" w:rsidP="00596FAA">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96FAA" w14:paraId="44EDD2C3" w14:textId="77777777" w:rsidTr="00DE7430">
        <w:trPr>
          <w:trHeight w:val="567"/>
        </w:trPr>
        <w:tc>
          <w:tcPr>
            <w:tcW w:w="675" w:type="dxa"/>
            <w:tcBorders>
              <w:bottom w:val="single" w:sz="12" w:space="0" w:color="auto"/>
            </w:tcBorders>
            <w:vAlign w:val="center"/>
          </w:tcPr>
          <w:p w14:paraId="30E81F03" w14:textId="77777777" w:rsidR="00596FAA" w:rsidRDefault="00596FAA" w:rsidP="00DE7430">
            <w:pPr>
              <w:pStyle w:val="Tabulkanadpis"/>
              <w:jc w:val="left"/>
            </w:pPr>
            <w:r>
              <w:t>p.č.</w:t>
            </w:r>
          </w:p>
        </w:tc>
        <w:tc>
          <w:tcPr>
            <w:tcW w:w="7371" w:type="dxa"/>
            <w:tcBorders>
              <w:bottom w:val="single" w:sz="12" w:space="0" w:color="auto"/>
            </w:tcBorders>
            <w:vAlign w:val="center"/>
          </w:tcPr>
          <w:p w14:paraId="53FA7E18" w14:textId="77777777" w:rsidR="00596FAA" w:rsidRDefault="00596FAA" w:rsidP="00DE7430">
            <w:pPr>
              <w:pStyle w:val="Tabulkanadpis"/>
              <w:jc w:val="left"/>
            </w:pPr>
            <w:r>
              <w:t>Kontrola</w:t>
            </w:r>
          </w:p>
        </w:tc>
        <w:tc>
          <w:tcPr>
            <w:tcW w:w="1166" w:type="dxa"/>
            <w:tcBorders>
              <w:bottom w:val="single" w:sz="12" w:space="0" w:color="auto"/>
            </w:tcBorders>
            <w:vAlign w:val="center"/>
          </w:tcPr>
          <w:p w14:paraId="4BC44DE9" w14:textId="77777777" w:rsidR="00596FAA" w:rsidRDefault="00596FAA" w:rsidP="00DE7430">
            <w:pPr>
              <w:pStyle w:val="Tabulkanadpis"/>
              <w:jc w:val="left"/>
            </w:pPr>
            <w:r>
              <w:t>Výsledek</w:t>
            </w:r>
          </w:p>
        </w:tc>
      </w:tr>
      <w:tr w:rsidR="00596FAA" w14:paraId="759AB198" w14:textId="77777777" w:rsidTr="00DE7430">
        <w:trPr>
          <w:trHeight w:val="567"/>
        </w:trPr>
        <w:tc>
          <w:tcPr>
            <w:tcW w:w="675" w:type="dxa"/>
            <w:tcBorders>
              <w:bottom w:val="single" w:sz="8" w:space="0" w:color="auto"/>
            </w:tcBorders>
            <w:vAlign w:val="center"/>
          </w:tcPr>
          <w:p w14:paraId="72BB6AFD" w14:textId="77777777" w:rsidR="00596FAA" w:rsidRDefault="00596FAA" w:rsidP="00DE7430">
            <w:pPr>
              <w:pStyle w:val="Tabulkapismo"/>
              <w:jc w:val="left"/>
            </w:pPr>
            <w:r>
              <w:t>3.1</w:t>
            </w:r>
          </w:p>
        </w:tc>
        <w:tc>
          <w:tcPr>
            <w:tcW w:w="7371" w:type="dxa"/>
            <w:tcBorders>
              <w:bottom w:val="single" w:sz="8" w:space="0" w:color="auto"/>
            </w:tcBorders>
            <w:vAlign w:val="center"/>
          </w:tcPr>
          <w:p w14:paraId="1B04582F" w14:textId="77777777" w:rsidR="00596FAA" w:rsidRDefault="00596FAA" w:rsidP="00DE7430">
            <w:pPr>
              <w:pStyle w:val="Tabulkapismo"/>
              <w:jc w:val="left"/>
            </w:pPr>
            <w:r>
              <w:t xml:space="preserve"> „Provozní deník“ je autorizován odpovědnou osobou </w:t>
            </w:r>
          </w:p>
        </w:tc>
        <w:tc>
          <w:tcPr>
            <w:tcW w:w="1166" w:type="dxa"/>
            <w:tcBorders>
              <w:bottom w:val="single" w:sz="8" w:space="0" w:color="auto"/>
            </w:tcBorders>
            <w:vAlign w:val="center"/>
          </w:tcPr>
          <w:p w14:paraId="10B7C8B0" w14:textId="77777777" w:rsidR="00596FAA" w:rsidRDefault="00596FAA" w:rsidP="00DE7430">
            <w:pPr>
              <w:pStyle w:val="Tabulkapismo"/>
              <w:jc w:val="left"/>
            </w:pPr>
          </w:p>
        </w:tc>
      </w:tr>
      <w:tr w:rsidR="00596FAA" w14:paraId="01472ACB" w14:textId="77777777" w:rsidTr="00DE7430">
        <w:trPr>
          <w:trHeight w:val="567"/>
        </w:trPr>
        <w:tc>
          <w:tcPr>
            <w:tcW w:w="675" w:type="dxa"/>
            <w:tcBorders>
              <w:top w:val="single" w:sz="8" w:space="0" w:color="auto"/>
              <w:bottom w:val="single" w:sz="8" w:space="0" w:color="auto"/>
            </w:tcBorders>
            <w:vAlign w:val="center"/>
          </w:tcPr>
          <w:p w14:paraId="4A9C141F" w14:textId="77777777" w:rsidR="00596FAA" w:rsidRDefault="00596FAA" w:rsidP="00DE7430">
            <w:pPr>
              <w:pStyle w:val="Tabulkapismo"/>
              <w:jc w:val="left"/>
            </w:pPr>
            <w:r>
              <w:t>3.2</w:t>
            </w:r>
          </w:p>
        </w:tc>
        <w:tc>
          <w:tcPr>
            <w:tcW w:w="7371" w:type="dxa"/>
            <w:tcBorders>
              <w:top w:val="single" w:sz="8" w:space="0" w:color="auto"/>
              <w:bottom w:val="single" w:sz="8" w:space="0" w:color="auto"/>
            </w:tcBorders>
            <w:vAlign w:val="center"/>
          </w:tcPr>
          <w:p w14:paraId="60BCC57F" w14:textId="77777777" w:rsidR="00596FAA" w:rsidRDefault="00596FAA" w:rsidP="00DE7430">
            <w:pPr>
              <w:pStyle w:val="Tabulkapismo"/>
              <w:jc w:val="left"/>
            </w:pPr>
            <w:r>
              <w:t>„Evidenci nosičů informací“ je autorizována odpovědnou osobou</w:t>
            </w:r>
          </w:p>
        </w:tc>
        <w:tc>
          <w:tcPr>
            <w:tcW w:w="1166" w:type="dxa"/>
            <w:tcBorders>
              <w:top w:val="single" w:sz="8" w:space="0" w:color="auto"/>
              <w:bottom w:val="single" w:sz="8" w:space="0" w:color="auto"/>
            </w:tcBorders>
            <w:vAlign w:val="center"/>
          </w:tcPr>
          <w:p w14:paraId="44F189FB" w14:textId="77777777" w:rsidR="00596FAA" w:rsidRDefault="00596FAA" w:rsidP="00DE7430">
            <w:pPr>
              <w:pStyle w:val="Tabulkapismo"/>
              <w:jc w:val="left"/>
            </w:pPr>
          </w:p>
        </w:tc>
      </w:tr>
      <w:tr w:rsidR="00596FAA" w14:paraId="759A76D6" w14:textId="77777777" w:rsidTr="00DE7430">
        <w:trPr>
          <w:trHeight w:val="567"/>
        </w:trPr>
        <w:tc>
          <w:tcPr>
            <w:tcW w:w="675" w:type="dxa"/>
            <w:tcBorders>
              <w:top w:val="single" w:sz="8" w:space="0" w:color="auto"/>
              <w:bottom w:val="single" w:sz="8" w:space="0" w:color="auto"/>
            </w:tcBorders>
            <w:vAlign w:val="center"/>
          </w:tcPr>
          <w:p w14:paraId="22416199" w14:textId="77777777" w:rsidR="00596FAA" w:rsidRDefault="00596FAA" w:rsidP="00DE7430">
            <w:pPr>
              <w:pStyle w:val="Tabulkapismo"/>
              <w:jc w:val="left"/>
            </w:pPr>
            <w:r>
              <w:t>3.3</w:t>
            </w:r>
          </w:p>
        </w:tc>
        <w:tc>
          <w:tcPr>
            <w:tcW w:w="7371" w:type="dxa"/>
            <w:tcBorders>
              <w:top w:val="single" w:sz="8" w:space="0" w:color="auto"/>
              <w:bottom w:val="single" w:sz="8" w:space="0" w:color="auto"/>
            </w:tcBorders>
            <w:vAlign w:val="center"/>
          </w:tcPr>
          <w:p w14:paraId="4149F8BC" w14:textId="77777777" w:rsidR="00596FAA" w:rsidRDefault="00596FAA" w:rsidP="00DE7430">
            <w:pPr>
              <w:pStyle w:val="Tabulkapismo"/>
              <w:jc w:val="left"/>
            </w:pPr>
            <w:r>
              <w:t>„Evidence uživatelů“ je autorizována odpovědnou osobou</w:t>
            </w:r>
          </w:p>
        </w:tc>
        <w:tc>
          <w:tcPr>
            <w:tcW w:w="1166" w:type="dxa"/>
            <w:tcBorders>
              <w:top w:val="single" w:sz="8" w:space="0" w:color="auto"/>
              <w:bottom w:val="single" w:sz="8" w:space="0" w:color="auto"/>
            </w:tcBorders>
            <w:vAlign w:val="center"/>
          </w:tcPr>
          <w:p w14:paraId="4DD81495" w14:textId="77777777" w:rsidR="00596FAA" w:rsidRDefault="00596FAA" w:rsidP="00DE7430">
            <w:pPr>
              <w:pStyle w:val="Tabulkapismo"/>
              <w:jc w:val="left"/>
            </w:pPr>
          </w:p>
        </w:tc>
      </w:tr>
      <w:tr w:rsidR="00596FAA" w14:paraId="5F633B0A" w14:textId="77777777" w:rsidTr="00DE7430">
        <w:trPr>
          <w:trHeight w:val="567"/>
        </w:trPr>
        <w:tc>
          <w:tcPr>
            <w:tcW w:w="675" w:type="dxa"/>
            <w:tcBorders>
              <w:top w:val="single" w:sz="8" w:space="0" w:color="auto"/>
              <w:bottom w:val="single" w:sz="8" w:space="0" w:color="auto"/>
            </w:tcBorders>
            <w:vAlign w:val="center"/>
          </w:tcPr>
          <w:p w14:paraId="41CDE05C" w14:textId="77777777" w:rsidR="00596FAA" w:rsidRDefault="00596FAA" w:rsidP="00DE7430">
            <w:pPr>
              <w:pStyle w:val="Tabulkapismo"/>
              <w:jc w:val="left"/>
            </w:pPr>
            <w:r>
              <w:t>3.4</w:t>
            </w:r>
          </w:p>
        </w:tc>
        <w:tc>
          <w:tcPr>
            <w:tcW w:w="7371" w:type="dxa"/>
            <w:tcBorders>
              <w:top w:val="single" w:sz="8" w:space="0" w:color="auto"/>
              <w:bottom w:val="single" w:sz="8" w:space="0" w:color="auto"/>
            </w:tcBorders>
            <w:vAlign w:val="center"/>
          </w:tcPr>
          <w:p w14:paraId="12250390" w14:textId="77777777" w:rsidR="00596FAA" w:rsidRDefault="00596FAA" w:rsidP="00DE7430">
            <w:pPr>
              <w:pStyle w:val="Tabulkapismo"/>
              <w:jc w:val="left"/>
            </w:pPr>
            <w:r>
              <w:t>Nosiče informací jsou označeny v souladu s popisem bezpečnosti</w:t>
            </w:r>
          </w:p>
        </w:tc>
        <w:tc>
          <w:tcPr>
            <w:tcW w:w="1166" w:type="dxa"/>
            <w:tcBorders>
              <w:top w:val="single" w:sz="8" w:space="0" w:color="auto"/>
              <w:bottom w:val="single" w:sz="8" w:space="0" w:color="auto"/>
            </w:tcBorders>
            <w:vAlign w:val="center"/>
          </w:tcPr>
          <w:p w14:paraId="3106727F" w14:textId="77777777" w:rsidR="00596FAA" w:rsidRDefault="00596FAA" w:rsidP="00DE7430">
            <w:pPr>
              <w:pStyle w:val="Tabulkapismo"/>
              <w:jc w:val="left"/>
            </w:pPr>
          </w:p>
        </w:tc>
      </w:tr>
      <w:tr w:rsidR="00596FAA" w14:paraId="063BAA48" w14:textId="77777777" w:rsidTr="00DE7430">
        <w:trPr>
          <w:trHeight w:val="567"/>
        </w:trPr>
        <w:tc>
          <w:tcPr>
            <w:tcW w:w="675" w:type="dxa"/>
            <w:tcBorders>
              <w:top w:val="single" w:sz="8" w:space="0" w:color="auto"/>
            </w:tcBorders>
            <w:vAlign w:val="center"/>
          </w:tcPr>
          <w:p w14:paraId="7CDCE4B7" w14:textId="77777777" w:rsidR="00596FAA" w:rsidRDefault="00596FAA" w:rsidP="00DE7430">
            <w:pPr>
              <w:pStyle w:val="Tabulkapismo"/>
              <w:jc w:val="left"/>
            </w:pPr>
            <w:r>
              <w:t>3.5</w:t>
            </w:r>
          </w:p>
        </w:tc>
        <w:tc>
          <w:tcPr>
            <w:tcW w:w="7371" w:type="dxa"/>
            <w:tcBorders>
              <w:top w:val="single" w:sz="8" w:space="0" w:color="auto"/>
            </w:tcBorders>
            <w:vAlign w:val="center"/>
          </w:tcPr>
          <w:p w14:paraId="413F4AE0" w14:textId="77777777" w:rsidR="00596FAA" w:rsidRDefault="00596FAA" w:rsidP="00DE7430">
            <w:pPr>
              <w:pStyle w:val="Tabulkapismo"/>
              <w:jc w:val="left"/>
            </w:pPr>
            <w:r>
              <w:t>Hesla BIOS/UEFI a pevného účtu administrátora jsou uložena v zalepené obálce v příslušném úschovném objektu.</w:t>
            </w:r>
          </w:p>
        </w:tc>
        <w:tc>
          <w:tcPr>
            <w:tcW w:w="1166" w:type="dxa"/>
            <w:tcBorders>
              <w:top w:val="single" w:sz="8" w:space="0" w:color="auto"/>
            </w:tcBorders>
            <w:vAlign w:val="center"/>
          </w:tcPr>
          <w:p w14:paraId="342839BC" w14:textId="77777777" w:rsidR="00596FAA" w:rsidRDefault="00596FAA" w:rsidP="00DE7430">
            <w:pPr>
              <w:pStyle w:val="Tabulkapismo"/>
              <w:jc w:val="left"/>
            </w:pPr>
          </w:p>
        </w:tc>
      </w:tr>
    </w:tbl>
    <w:p w14:paraId="3A003C7C" w14:textId="77777777" w:rsidR="00596FAA" w:rsidRDefault="00596FAA" w:rsidP="00596FAA">
      <w:pPr>
        <w:pStyle w:val="Tabulkanadpis"/>
        <w:tabs>
          <w:tab w:val="left" w:pos="2865"/>
        </w:tabs>
      </w:pPr>
      <w:r>
        <w:lastRenderedPageBreak/>
        <w:t>Informační bezpečnost</w:t>
      </w:r>
    </w:p>
    <w:p w14:paraId="361D40F5" w14:textId="77777777" w:rsidR="00596FAA" w:rsidRDefault="00596FAA" w:rsidP="00596FAA">
      <w:pPr>
        <w:pStyle w:val="Tabulkanadpis"/>
        <w:tabs>
          <w:tab w:val="left" w:pos="2865"/>
        </w:tabs>
      </w:pP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2"/>
        <w:gridCol w:w="7212"/>
        <w:gridCol w:w="1164"/>
      </w:tblGrid>
      <w:tr w:rsidR="00596FAA" w14:paraId="3FA6DBE9" w14:textId="77777777" w:rsidTr="00DE7430">
        <w:trPr>
          <w:trHeight w:val="567"/>
        </w:trPr>
        <w:tc>
          <w:tcPr>
            <w:tcW w:w="912" w:type="dxa"/>
            <w:tcBorders>
              <w:bottom w:val="single" w:sz="12" w:space="0" w:color="auto"/>
            </w:tcBorders>
            <w:vAlign w:val="center"/>
          </w:tcPr>
          <w:p w14:paraId="1B51BDAA" w14:textId="77777777" w:rsidR="00596FAA" w:rsidRDefault="00596FAA" w:rsidP="00DE7430">
            <w:pPr>
              <w:pStyle w:val="Tabulkanadpis"/>
              <w:jc w:val="left"/>
            </w:pPr>
            <w:r>
              <w:t>p.č.</w:t>
            </w:r>
          </w:p>
        </w:tc>
        <w:tc>
          <w:tcPr>
            <w:tcW w:w="7212" w:type="dxa"/>
            <w:tcBorders>
              <w:bottom w:val="single" w:sz="12" w:space="0" w:color="auto"/>
            </w:tcBorders>
            <w:vAlign w:val="center"/>
          </w:tcPr>
          <w:p w14:paraId="29E5E140" w14:textId="77777777" w:rsidR="00596FAA" w:rsidRDefault="00596FAA" w:rsidP="00DE7430">
            <w:pPr>
              <w:pStyle w:val="Tabulkanadpis"/>
              <w:jc w:val="left"/>
            </w:pPr>
            <w:r>
              <w:t>Kontrola</w:t>
            </w:r>
          </w:p>
        </w:tc>
        <w:tc>
          <w:tcPr>
            <w:tcW w:w="1164" w:type="dxa"/>
            <w:tcBorders>
              <w:bottom w:val="single" w:sz="12" w:space="0" w:color="auto"/>
            </w:tcBorders>
            <w:vAlign w:val="center"/>
          </w:tcPr>
          <w:p w14:paraId="72FF1A74" w14:textId="77777777" w:rsidR="00596FAA" w:rsidRDefault="00596FAA" w:rsidP="00DE7430">
            <w:pPr>
              <w:pStyle w:val="Tabulkanadpis"/>
              <w:jc w:val="left"/>
            </w:pPr>
            <w:r>
              <w:t>Výsledek</w:t>
            </w:r>
          </w:p>
        </w:tc>
      </w:tr>
      <w:tr w:rsidR="00596FAA" w14:paraId="4B71CA8D" w14:textId="77777777" w:rsidTr="00DE7430">
        <w:trPr>
          <w:trHeight w:val="567"/>
        </w:trPr>
        <w:tc>
          <w:tcPr>
            <w:tcW w:w="912" w:type="dxa"/>
            <w:tcBorders>
              <w:bottom w:val="single" w:sz="8" w:space="0" w:color="auto"/>
            </w:tcBorders>
            <w:vAlign w:val="center"/>
          </w:tcPr>
          <w:p w14:paraId="7F4F5893" w14:textId="77777777" w:rsidR="00596FAA" w:rsidRDefault="00596FAA" w:rsidP="00DE7430">
            <w:pPr>
              <w:pStyle w:val="Tabulkapismo"/>
              <w:jc w:val="left"/>
            </w:pPr>
            <w:r>
              <w:t>4.1</w:t>
            </w:r>
          </w:p>
        </w:tc>
        <w:tc>
          <w:tcPr>
            <w:tcW w:w="7212" w:type="dxa"/>
            <w:tcBorders>
              <w:bottom w:val="single" w:sz="8" w:space="0" w:color="auto"/>
            </w:tcBorders>
            <w:vAlign w:val="center"/>
          </w:tcPr>
          <w:p w14:paraId="220604ED" w14:textId="77777777" w:rsidR="00596FAA" w:rsidRDefault="00596FAA" w:rsidP="00DE7430">
            <w:pPr>
              <w:pStyle w:val="Tabulkapismo"/>
              <w:jc w:val="left"/>
            </w:pPr>
            <w:r>
              <w:t>V BIOS/UEFI je nastaveno bootování pouze z pevného disku</w:t>
            </w:r>
          </w:p>
        </w:tc>
        <w:tc>
          <w:tcPr>
            <w:tcW w:w="1164" w:type="dxa"/>
            <w:tcBorders>
              <w:bottom w:val="single" w:sz="8" w:space="0" w:color="auto"/>
            </w:tcBorders>
            <w:vAlign w:val="center"/>
          </w:tcPr>
          <w:p w14:paraId="5BF7C5F2" w14:textId="77777777" w:rsidR="00596FAA" w:rsidRDefault="00596FAA" w:rsidP="00DE7430">
            <w:pPr>
              <w:pStyle w:val="Tabulkapismo"/>
              <w:jc w:val="left"/>
            </w:pPr>
          </w:p>
        </w:tc>
      </w:tr>
      <w:tr w:rsidR="00596FAA" w14:paraId="612BBF3C" w14:textId="77777777" w:rsidTr="00DE7430">
        <w:trPr>
          <w:trHeight w:val="567"/>
        </w:trPr>
        <w:tc>
          <w:tcPr>
            <w:tcW w:w="912" w:type="dxa"/>
            <w:tcBorders>
              <w:top w:val="single" w:sz="8" w:space="0" w:color="auto"/>
              <w:bottom w:val="single" w:sz="8" w:space="0" w:color="auto"/>
            </w:tcBorders>
            <w:vAlign w:val="center"/>
          </w:tcPr>
          <w:p w14:paraId="677463CE" w14:textId="77777777" w:rsidR="00596FAA" w:rsidRDefault="00596FAA" w:rsidP="00DE7430">
            <w:pPr>
              <w:pStyle w:val="Tabulkapismo"/>
              <w:jc w:val="left"/>
            </w:pPr>
            <w:r>
              <w:t>4.2</w:t>
            </w:r>
          </w:p>
        </w:tc>
        <w:tc>
          <w:tcPr>
            <w:tcW w:w="7212" w:type="dxa"/>
            <w:tcBorders>
              <w:top w:val="single" w:sz="8" w:space="0" w:color="auto"/>
              <w:bottom w:val="single" w:sz="8" w:space="0" w:color="auto"/>
            </w:tcBorders>
            <w:vAlign w:val="center"/>
          </w:tcPr>
          <w:p w14:paraId="7725B4D8" w14:textId="77777777" w:rsidR="00596FAA" w:rsidRDefault="00596FAA" w:rsidP="00DE7430">
            <w:pPr>
              <w:pStyle w:val="Tabulkapismo"/>
              <w:jc w:val="left"/>
            </w:pPr>
            <w:r>
              <w:t>V BIOS/UEFI jsou zakázány bezdrátové technologie, síťové adaptéry, a další nepotřebné rozhraní</w:t>
            </w:r>
          </w:p>
        </w:tc>
        <w:tc>
          <w:tcPr>
            <w:tcW w:w="1164" w:type="dxa"/>
            <w:tcBorders>
              <w:top w:val="single" w:sz="8" w:space="0" w:color="auto"/>
              <w:bottom w:val="single" w:sz="8" w:space="0" w:color="auto"/>
            </w:tcBorders>
            <w:vAlign w:val="center"/>
          </w:tcPr>
          <w:p w14:paraId="7C97A898" w14:textId="77777777" w:rsidR="00596FAA" w:rsidRDefault="00596FAA" w:rsidP="00DE7430">
            <w:pPr>
              <w:pStyle w:val="Tabulkapismo"/>
              <w:jc w:val="left"/>
            </w:pPr>
          </w:p>
        </w:tc>
      </w:tr>
      <w:tr w:rsidR="00596FAA" w14:paraId="44A3B25F" w14:textId="77777777" w:rsidTr="00DE7430">
        <w:trPr>
          <w:trHeight w:val="567"/>
        </w:trPr>
        <w:tc>
          <w:tcPr>
            <w:tcW w:w="912" w:type="dxa"/>
            <w:tcBorders>
              <w:top w:val="single" w:sz="8" w:space="0" w:color="auto"/>
              <w:bottom w:val="single" w:sz="8" w:space="0" w:color="auto"/>
            </w:tcBorders>
            <w:vAlign w:val="center"/>
          </w:tcPr>
          <w:p w14:paraId="66544FEA" w14:textId="77777777" w:rsidR="00596FAA" w:rsidRDefault="00596FAA" w:rsidP="00DE7430">
            <w:pPr>
              <w:pStyle w:val="Tabulkapismo"/>
              <w:jc w:val="left"/>
            </w:pPr>
            <w:r>
              <w:t>4.3</w:t>
            </w:r>
          </w:p>
        </w:tc>
        <w:tc>
          <w:tcPr>
            <w:tcW w:w="7212" w:type="dxa"/>
            <w:tcBorders>
              <w:top w:val="single" w:sz="8" w:space="0" w:color="auto"/>
              <w:bottom w:val="single" w:sz="8" w:space="0" w:color="auto"/>
            </w:tcBorders>
            <w:vAlign w:val="center"/>
          </w:tcPr>
          <w:p w14:paraId="4B8AAC28" w14:textId="77777777" w:rsidR="00596FAA" w:rsidRDefault="00596FAA" w:rsidP="00DE7430">
            <w:pPr>
              <w:pStyle w:val="Tabulkapismo"/>
              <w:jc w:val="left"/>
            </w:pPr>
            <w:r>
              <w:t>BIOS/UEFI je chráněn heslem</w:t>
            </w:r>
          </w:p>
        </w:tc>
        <w:tc>
          <w:tcPr>
            <w:tcW w:w="1164" w:type="dxa"/>
            <w:tcBorders>
              <w:top w:val="single" w:sz="8" w:space="0" w:color="auto"/>
              <w:bottom w:val="single" w:sz="8" w:space="0" w:color="auto"/>
            </w:tcBorders>
            <w:vAlign w:val="center"/>
          </w:tcPr>
          <w:p w14:paraId="21FB66CE" w14:textId="77777777" w:rsidR="00596FAA" w:rsidRDefault="00596FAA" w:rsidP="00DE7430">
            <w:pPr>
              <w:pStyle w:val="Tabulkapismo"/>
              <w:jc w:val="left"/>
            </w:pPr>
          </w:p>
        </w:tc>
      </w:tr>
      <w:tr w:rsidR="00596FAA" w14:paraId="6ED51FF0" w14:textId="77777777" w:rsidTr="00DE7430">
        <w:trPr>
          <w:trHeight w:val="567"/>
        </w:trPr>
        <w:tc>
          <w:tcPr>
            <w:tcW w:w="912" w:type="dxa"/>
            <w:tcBorders>
              <w:top w:val="single" w:sz="8" w:space="0" w:color="auto"/>
              <w:bottom w:val="single" w:sz="8" w:space="0" w:color="auto"/>
            </w:tcBorders>
            <w:vAlign w:val="center"/>
          </w:tcPr>
          <w:p w14:paraId="56FEAF91" w14:textId="77777777" w:rsidR="00596FAA" w:rsidRDefault="00596FAA" w:rsidP="00DE7430">
            <w:pPr>
              <w:pStyle w:val="Tabulkapismo"/>
              <w:jc w:val="left"/>
            </w:pPr>
            <w:r>
              <w:t>4.4</w:t>
            </w:r>
          </w:p>
        </w:tc>
        <w:tc>
          <w:tcPr>
            <w:tcW w:w="7212" w:type="dxa"/>
            <w:tcBorders>
              <w:top w:val="single" w:sz="8" w:space="0" w:color="auto"/>
              <w:bottom w:val="single" w:sz="8" w:space="0" w:color="auto"/>
            </w:tcBorders>
            <w:vAlign w:val="center"/>
          </w:tcPr>
          <w:p w14:paraId="03A22B57" w14:textId="77777777" w:rsidR="00596FAA" w:rsidRDefault="00596FAA" w:rsidP="00DE7430">
            <w:pPr>
              <w:pStyle w:val="Tabulkapismo"/>
              <w:jc w:val="left"/>
            </w:pPr>
            <w:r>
              <w:t>HDD/SSD je naformátován na souborový svazek typu NTFS</w:t>
            </w:r>
          </w:p>
        </w:tc>
        <w:tc>
          <w:tcPr>
            <w:tcW w:w="1164" w:type="dxa"/>
            <w:tcBorders>
              <w:top w:val="single" w:sz="8" w:space="0" w:color="auto"/>
              <w:bottom w:val="single" w:sz="8" w:space="0" w:color="auto"/>
            </w:tcBorders>
            <w:vAlign w:val="center"/>
          </w:tcPr>
          <w:p w14:paraId="7F655E07" w14:textId="77777777" w:rsidR="00596FAA" w:rsidRDefault="00596FAA" w:rsidP="00DE7430">
            <w:pPr>
              <w:pStyle w:val="Tabulkapismo"/>
              <w:jc w:val="left"/>
            </w:pPr>
          </w:p>
        </w:tc>
      </w:tr>
      <w:tr w:rsidR="00596FAA" w14:paraId="71C0E15E" w14:textId="77777777" w:rsidTr="00DE7430">
        <w:trPr>
          <w:trHeight w:val="567"/>
        </w:trPr>
        <w:tc>
          <w:tcPr>
            <w:tcW w:w="912" w:type="dxa"/>
            <w:tcBorders>
              <w:top w:val="single" w:sz="8" w:space="0" w:color="auto"/>
              <w:bottom w:val="single" w:sz="8" w:space="0" w:color="auto"/>
            </w:tcBorders>
            <w:vAlign w:val="center"/>
          </w:tcPr>
          <w:p w14:paraId="01371B86" w14:textId="77777777" w:rsidR="00596FAA" w:rsidRDefault="00596FAA" w:rsidP="00DE7430">
            <w:pPr>
              <w:pStyle w:val="Tabulkapismo"/>
              <w:jc w:val="left"/>
            </w:pPr>
            <w:r>
              <w:t>4.5</w:t>
            </w:r>
          </w:p>
        </w:tc>
        <w:tc>
          <w:tcPr>
            <w:tcW w:w="7212" w:type="dxa"/>
            <w:tcBorders>
              <w:top w:val="single" w:sz="8" w:space="0" w:color="auto"/>
              <w:bottom w:val="single" w:sz="8" w:space="0" w:color="auto"/>
            </w:tcBorders>
            <w:vAlign w:val="center"/>
          </w:tcPr>
          <w:p w14:paraId="3A27955C" w14:textId="77777777" w:rsidR="00596FAA" w:rsidRDefault="00596FAA" w:rsidP="00DE7430">
            <w:pPr>
              <w:pStyle w:val="Tabulkapismo"/>
              <w:jc w:val="left"/>
            </w:pPr>
            <w:r>
              <w:t>Je nainstalován antivirový SW a má aktuální virové definice</w:t>
            </w:r>
          </w:p>
        </w:tc>
        <w:tc>
          <w:tcPr>
            <w:tcW w:w="1164" w:type="dxa"/>
            <w:tcBorders>
              <w:top w:val="single" w:sz="8" w:space="0" w:color="auto"/>
              <w:bottom w:val="single" w:sz="8" w:space="0" w:color="auto"/>
            </w:tcBorders>
            <w:vAlign w:val="center"/>
          </w:tcPr>
          <w:p w14:paraId="1B99AE50" w14:textId="77777777" w:rsidR="00596FAA" w:rsidRDefault="00596FAA" w:rsidP="00DE7430">
            <w:pPr>
              <w:pStyle w:val="Tabulkapismo"/>
              <w:jc w:val="left"/>
            </w:pPr>
          </w:p>
        </w:tc>
      </w:tr>
      <w:tr w:rsidR="00596FAA" w14:paraId="46BE68CB" w14:textId="77777777" w:rsidTr="00DE7430">
        <w:trPr>
          <w:trHeight w:val="567"/>
        </w:trPr>
        <w:tc>
          <w:tcPr>
            <w:tcW w:w="912" w:type="dxa"/>
            <w:tcBorders>
              <w:top w:val="single" w:sz="8" w:space="0" w:color="auto"/>
              <w:bottom w:val="single" w:sz="8" w:space="0" w:color="auto"/>
            </w:tcBorders>
            <w:vAlign w:val="center"/>
          </w:tcPr>
          <w:p w14:paraId="0F92B6BB" w14:textId="77777777" w:rsidR="00596FAA" w:rsidRDefault="00596FAA" w:rsidP="00DE7430">
            <w:pPr>
              <w:pStyle w:val="Tabulkapismo"/>
              <w:jc w:val="left"/>
            </w:pPr>
            <w:r>
              <w:t>4.6</w:t>
            </w:r>
          </w:p>
        </w:tc>
        <w:tc>
          <w:tcPr>
            <w:tcW w:w="7212" w:type="dxa"/>
            <w:tcBorders>
              <w:top w:val="single" w:sz="8" w:space="0" w:color="auto"/>
              <w:bottom w:val="single" w:sz="8" w:space="0" w:color="auto"/>
            </w:tcBorders>
            <w:vAlign w:val="center"/>
          </w:tcPr>
          <w:p w14:paraId="0A78E6D9" w14:textId="77777777" w:rsidR="00596FAA" w:rsidRDefault="00596FAA" w:rsidP="00DE7430">
            <w:pPr>
              <w:pStyle w:val="Tabulkapismo"/>
              <w:jc w:val="left"/>
            </w:pPr>
            <w:r>
              <w:t>Nainstalovaný SW souhlasí se seznamem na „Specifikačním listu pracoviště“</w:t>
            </w:r>
          </w:p>
        </w:tc>
        <w:tc>
          <w:tcPr>
            <w:tcW w:w="1164" w:type="dxa"/>
            <w:tcBorders>
              <w:top w:val="single" w:sz="8" w:space="0" w:color="auto"/>
              <w:bottom w:val="single" w:sz="8" w:space="0" w:color="auto"/>
            </w:tcBorders>
            <w:vAlign w:val="center"/>
          </w:tcPr>
          <w:p w14:paraId="5B3CCE2D" w14:textId="77777777" w:rsidR="00596FAA" w:rsidRDefault="00596FAA" w:rsidP="00DE7430">
            <w:pPr>
              <w:pStyle w:val="Tabulkapismo"/>
              <w:jc w:val="left"/>
            </w:pPr>
          </w:p>
        </w:tc>
      </w:tr>
      <w:tr w:rsidR="00596FAA" w14:paraId="00E50152" w14:textId="77777777" w:rsidTr="00DE7430">
        <w:trPr>
          <w:trHeight w:val="567"/>
        </w:trPr>
        <w:tc>
          <w:tcPr>
            <w:tcW w:w="912" w:type="dxa"/>
            <w:tcBorders>
              <w:top w:val="single" w:sz="8" w:space="0" w:color="auto"/>
              <w:bottom w:val="single" w:sz="8" w:space="0" w:color="auto"/>
            </w:tcBorders>
            <w:vAlign w:val="center"/>
          </w:tcPr>
          <w:p w14:paraId="11C7026D" w14:textId="77777777" w:rsidR="00596FAA" w:rsidRDefault="00596FAA" w:rsidP="00DE7430">
            <w:pPr>
              <w:pStyle w:val="Tabulkapismo"/>
              <w:jc w:val="left"/>
            </w:pPr>
            <w:r>
              <w:t>4.7</w:t>
            </w:r>
          </w:p>
        </w:tc>
        <w:tc>
          <w:tcPr>
            <w:tcW w:w="7212" w:type="dxa"/>
            <w:tcBorders>
              <w:top w:val="single" w:sz="8" w:space="0" w:color="auto"/>
              <w:bottom w:val="single" w:sz="8" w:space="0" w:color="auto"/>
            </w:tcBorders>
            <w:vAlign w:val="center"/>
          </w:tcPr>
          <w:p w14:paraId="1AB4B870" w14:textId="77777777" w:rsidR="00596FAA" w:rsidRPr="00610C34" w:rsidRDefault="00596FAA" w:rsidP="00DE7430">
            <w:pPr>
              <w:pStyle w:val="Tabulkapismo"/>
              <w:jc w:val="left"/>
              <w:rPr>
                <w:szCs w:val="20"/>
              </w:rPr>
            </w:pPr>
            <w:r>
              <w:rPr>
                <w:szCs w:val="20"/>
              </w:rPr>
              <w:t>Nastavení bezpečnostních charakteristik operačního systému bylo provedeno nástrojem AuTo4SeSe dodávaného NÚKIB</w:t>
            </w:r>
          </w:p>
        </w:tc>
        <w:tc>
          <w:tcPr>
            <w:tcW w:w="1164" w:type="dxa"/>
            <w:tcBorders>
              <w:top w:val="single" w:sz="8" w:space="0" w:color="auto"/>
              <w:bottom w:val="single" w:sz="8" w:space="0" w:color="auto"/>
            </w:tcBorders>
            <w:vAlign w:val="center"/>
          </w:tcPr>
          <w:p w14:paraId="221453F1" w14:textId="77777777" w:rsidR="00596FAA" w:rsidRDefault="00596FAA" w:rsidP="00DE7430">
            <w:pPr>
              <w:pStyle w:val="Tabulkapismo"/>
              <w:jc w:val="left"/>
            </w:pPr>
          </w:p>
        </w:tc>
      </w:tr>
      <w:tr w:rsidR="00596FAA" w14:paraId="65A97A41" w14:textId="77777777" w:rsidTr="00DE7430">
        <w:trPr>
          <w:trHeight w:val="567"/>
        </w:trPr>
        <w:tc>
          <w:tcPr>
            <w:tcW w:w="912" w:type="dxa"/>
            <w:tcBorders>
              <w:top w:val="single" w:sz="8" w:space="0" w:color="auto"/>
              <w:bottom w:val="single" w:sz="8" w:space="0" w:color="auto"/>
            </w:tcBorders>
            <w:vAlign w:val="center"/>
          </w:tcPr>
          <w:p w14:paraId="6C70662D" w14:textId="77777777" w:rsidR="00596FAA" w:rsidRDefault="00596FAA" w:rsidP="00DE7430">
            <w:pPr>
              <w:pStyle w:val="Tabulkapismo"/>
              <w:jc w:val="left"/>
            </w:pPr>
            <w:r>
              <w:t>4.8</w:t>
            </w:r>
          </w:p>
        </w:tc>
        <w:tc>
          <w:tcPr>
            <w:tcW w:w="7212" w:type="dxa"/>
            <w:tcBorders>
              <w:top w:val="single" w:sz="8" w:space="0" w:color="auto"/>
              <w:bottom w:val="single" w:sz="8" w:space="0" w:color="auto"/>
            </w:tcBorders>
            <w:vAlign w:val="center"/>
          </w:tcPr>
          <w:p w14:paraId="2F0CBFD1" w14:textId="77777777" w:rsidR="00596FAA" w:rsidRDefault="00596FAA" w:rsidP="00DE7430">
            <w:pPr>
              <w:pStyle w:val="Tabulkapismo"/>
              <w:jc w:val="left"/>
              <w:rPr>
                <w:szCs w:val="20"/>
              </w:rPr>
            </w:pPr>
            <w:r>
              <w:rPr>
                <w:szCs w:val="20"/>
              </w:rPr>
              <w:t>V rámci automatizovaného nastavení byla zvolena politika hesel:</w:t>
            </w:r>
          </w:p>
          <w:p w14:paraId="1727707F" w14:textId="77777777" w:rsidR="00596FAA" w:rsidRPr="00610C34" w:rsidRDefault="00596FAA" w:rsidP="00DE7430">
            <w:pPr>
              <w:pStyle w:val="Tabulkapismo"/>
              <w:jc w:val="left"/>
              <w:rPr>
                <w:szCs w:val="20"/>
              </w:rPr>
            </w:pPr>
            <w:r>
              <w:rPr>
                <w:szCs w:val="20"/>
              </w:rPr>
              <w:t xml:space="preserve">1 - </w:t>
            </w:r>
            <w:r w:rsidRPr="00610C34">
              <w:rPr>
                <w:szCs w:val="20"/>
              </w:rPr>
              <w:t xml:space="preserve">Max stáří hesla </w:t>
            </w:r>
            <w:r>
              <w:rPr>
                <w:szCs w:val="20"/>
              </w:rPr>
              <w:t>(90</w:t>
            </w:r>
            <w:r w:rsidRPr="00610C34">
              <w:rPr>
                <w:szCs w:val="20"/>
              </w:rPr>
              <w:t xml:space="preserve"> dnů</w:t>
            </w:r>
            <w:r>
              <w:rPr>
                <w:szCs w:val="20"/>
              </w:rPr>
              <w:t xml:space="preserve">), </w:t>
            </w:r>
            <w:r w:rsidRPr="00610C34">
              <w:rPr>
                <w:szCs w:val="20"/>
              </w:rPr>
              <w:t xml:space="preserve">Min délka hesla </w:t>
            </w:r>
            <w:r>
              <w:rPr>
                <w:szCs w:val="20"/>
              </w:rPr>
              <w:t>(9</w:t>
            </w:r>
            <w:r w:rsidRPr="00610C34">
              <w:rPr>
                <w:szCs w:val="20"/>
              </w:rPr>
              <w:t xml:space="preserve"> znaků</w:t>
            </w:r>
            <w:r>
              <w:rPr>
                <w:szCs w:val="20"/>
              </w:rPr>
              <w:t xml:space="preserve">), </w:t>
            </w:r>
          </w:p>
          <w:p w14:paraId="5F137B1F" w14:textId="77777777" w:rsidR="00596FAA" w:rsidRDefault="00596FAA" w:rsidP="00DE7430">
            <w:pPr>
              <w:pStyle w:val="Tabulkapismo"/>
              <w:jc w:val="left"/>
              <w:rPr>
                <w:szCs w:val="20"/>
              </w:rPr>
            </w:pPr>
            <w:r w:rsidRPr="00610C34">
              <w:rPr>
                <w:szCs w:val="20"/>
              </w:rPr>
              <w:t xml:space="preserve">Prahová hodnota pro uzamčení účtu – </w:t>
            </w:r>
            <w:r>
              <w:rPr>
                <w:szCs w:val="20"/>
              </w:rPr>
              <w:t>3</w:t>
            </w:r>
            <w:r w:rsidRPr="00610C34">
              <w:rPr>
                <w:szCs w:val="20"/>
              </w:rPr>
              <w:t xml:space="preserve"> chybných pokusů o přihlášení</w:t>
            </w:r>
          </w:p>
          <w:p w14:paraId="09673CF1" w14:textId="77777777" w:rsidR="00596FAA" w:rsidRPr="00610C34" w:rsidRDefault="00596FAA" w:rsidP="00DE7430">
            <w:pPr>
              <w:pStyle w:val="Tabulkapismo"/>
              <w:jc w:val="left"/>
              <w:rPr>
                <w:szCs w:val="20"/>
              </w:rPr>
            </w:pPr>
            <w:r>
              <w:rPr>
                <w:szCs w:val="20"/>
              </w:rPr>
              <w:t xml:space="preserve">2 - </w:t>
            </w:r>
            <w:r w:rsidRPr="00610C34">
              <w:rPr>
                <w:szCs w:val="20"/>
              </w:rPr>
              <w:t xml:space="preserve">Max stáří hesla </w:t>
            </w:r>
            <w:r>
              <w:rPr>
                <w:szCs w:val="20"/>
              </w:rPr>
              <w:t>(730</w:t>
            </w:r>
            <w:r w:rsidRPr="00610C34">
              <w:rPr>
                <w:szCs w:val="20"/>
              </w:rPr>
              <w:t xml:space="preserve"> dnů</w:t>
            </w:r>
            <w:r>
              <w:rPr>
                <w:szCs w:val="20"/>
              </w:rPr>
              <w:t xml:space="preserve">), </w:t>
            </w:r>
            <w:r w:rsidRPr="00610C34">
              <w:rPr>
                <w:szCs w:val="20"/>
              </w:rPr>
              <w:t xml:space="preserve">Min délka hesla </w:t>
            </w:r>
            <w:r>
              <w:rPr>
                <w:szCs w:val="20"/>
              </w:rPr>
              <w:t>(12</w:t>
            </w:r>
            <w:r w:rsidRPr="00610C34">
              <w:rPr>
                <w:szCs w:val="20"/>
              </w:rPr>
              <w:t xml:space="preserve"> znaků</w:t>
            </w:r>
            <w:r>
              <w:rPr>
                <w:szCs w:val="20"/>
              </w:rPr>
              <w:t xml:space="preserve">), </w:t>
            </w:r>
          </w:p>
          <w:p w14:paraId="58999382" w14:textId="77777777" w:rsidR="00596FAA" w:rsidRPr="00C9376B" w:rsidRDefault="00596FAA" w:rsidP="00DE7430">
            <w:pPr>
              <w:pStyle w:val="Tabulkapismo"/>
              <w:jc w:val="left"/>
              <w:rPr>
                <w:szCs w:val="20"/>
              </w:rPr>
            </w:pPr>
            <w:r w:rsidRPr="00610C34">
              <w:rPr>
                <w:szCs w:val="20"/>
              </w:rPr>
              <w:t xml:space="preserve">Prahová hodnota pro uzamčení účtu – </w:t>
            </w:r>
            <w:r>
              <w:rPr>
                <w:szCs w:val="20"/>
              </w:rPr>
              <w:t>7</w:t>
            </w:r>
            <w:r w:rsidRPr="00610C34">
              <w:rPr>
                <w:szCs w:val="20"/>
              </w:rPr>
              <w:t xml:space="preserve"> chybných pokusů o přihlášení</w:t>
            </w:r>
          </w:p>
        </w:tc>
        <w:tc>
          <w:tcPr>
            <w:tcW w:w="1164" w:type="dxa"/>
            <w:tcBorders>
              <w:top w:val="single" w:sz="8" w:space="0" w:color="auto"/>
              <w:bottom w:val="single" w:sz="8" w:space="0" w:color="auto"/>
            </w:tcBorders>
            <w:vAlign w:val="center"/>
          </w:tcPr>
          <w:p w14:paraId="16BCD7A4" w14:textId="77777777" w:rsidR="00596FAA" w:rsidRDefault="00596FAA" w:rsidP="00DE7430">
            <w:pPr>
              <w:pStyle w:val="Tabulkapismo"/>
              <w:jc w:val="left"/>
            </w:pPr>
          </w:p>
        </w:tc>
      </w:tr>
      <w:tr w:rsidR="00596FAA" w14:paraId="6BB86EBE" w14:textId="77777777" w:rsidTr="00DE7430">
        <w:trPr>
          <w:trHeight w:val="567"/>
        </w:trPr>
        <w:tc>
          <w:tcPr>
            <w:tcW w:w="912" w:type="dxa"/>
            <w:tcBorders>
              <w:top w:val="single" w:sz="8" w:space="0" w:color="auto"/>
              <w:bottom w:val="single" w:sz="8" w:space="0" w:color="auto"/>
            </w:tcBorders>
            <w:vAlign w:val="center"/>
          </w:tcPr>
          <w:p w14:paraId="31C3FAFD" w14:textId="77777777" w:rsidR="00596FAA" w:rsidRDefault="00596FAA" w:rsidP="00DE7430">
            <w:pPr>
              <w:pStyle w:val="Tabulkapismo"/>
              <w:jc w:val="left"/>
            </w:pPr>
            <w:r>
              <w:t>4.9</w:t>
            </w:r>
          </w:p>
        </w:tc>
        <w:tc>
          <w:tcPr>
            <w:tcW w:w="7212" w:type="dxa"/>
            <w:tcBorders>
              <w:top w:val="single" w:sz="8" w:space="0" w:color="auto"/>
              <w:bottom w:val="single" w:sz="8" w:space="0" w:color="auto"/>
            </w:tcBorders>
            <w:vAlign w:val="center"/>
          </w:tcPr>
          <w:p w14:paraId="46807A8D" w14:textId="77777777" w:rsidR="00596FAA" w:rsidRDefault="00596FAA" w:rsidP="00DE7430">
            <w:pPr>
              <w:pStyle w:val="Tabulkapismo"/>
              <w:jc w:val="left"/>
              <w:rPr>
                <w:szCs w:val="20"/>
              </w:rPr>
            </w:pPr>
            <w:r>
              <w:rPr>
                <w:szCs w:val="20"/>
              </w:rPr>
              <w:t>V rámci automatizovaného nastavení byl vestavěný administrátorský účet:</w:t>
            </w:r>
          </w:p>
          <w:p w14:paraId="49EA475E" w14:textId="77777777" w:rsidR="00596FAA" w:rsidRPr="00610C34" w:rsidRDefault="00596FAA" w:rsidP="00DE7430">
            <w:pPr>
              <w:pStyle w:val="Tabulkapismo"/>
              <w:jc w:val="left"/>
              <w:rPr>
                <w:rFonts w:cs="Arial"/>
                <w:szCs w:val="20"/>
              </w:rPr>
            </w:pPr>
            <w:r>
              <w:rPr>
                <w:szCs w:val="20"/>
              </w:rPr>
              <w:t>U – Uzamčen / O - Odemčen</w:t>
            </w:r>
          </w:p>
        </w:tc>
        <w:tc>
          <w:tcPr>
            <w:tcW w:w="1164" w:type="dxa"/>
            <w:tcBorders>
              <w:top w:val="single" w:sz="8" w:space="0" w:color="auto"/>
              <w:bottom w:val="single" w:sz="8" w:space="0" w:color="auto"/>
            </w:tcBorders>
            <w:vAlign w:val="center"/>
          </w:tcPr>
          <w:p w14:paraId="3BC0BA50" w14:textId="77777777" w:rsidR="00596FAA" w:rsidRDefault="00596FAA" w:rsidP="00DE7430">
            <w:pPr>
              <w:pStyle w:val="Tabulkapismo"/>
              <w:jc w:val="left"/>
            </w:pPr>
          </w:p>
        </w:tc>
      </w:tr>
      <w:tr w:rsidR="00596FAA" w14:paraId="074ED94F" w14:textId="77777777" w:rsidTr="00DE7430">
        <w:trPr>
          <w:trHeight w:val="567"/>
        </w:trPr>
        <w:tc>
          <w:tcPr>
            <w:tcW w:w="912" w:type="dxa"/>
            <w:tcBorders>
              <w:top w:val="single" w:sz="8" w:space="0" w:color="auto"/>
              <w:bottom w:val="single" w:sz="8" w:space="0" w:color="auto"/>
            </w:tcBorders>
            <w:vAlign w:val="center"/>
          </w:tcPr>
          <w:p w14:paraId="1D7D6D81" w14:textId="77777777" w:rsidR="00596FAA" w:rsidRDefault="00596FAA" w:rsidP="00DE7430">
            <w:pPr>
              <w:pStyle w:val="Tabulkapismo"/>
              <w:jc w:val="left"/>
            </w:pPr>
            <w:r>
              <w:t>4.10</w:t>
            </w:r>
          </w:p>
        </w:tc>
        <w:tc>
          <w:tcPr>
            <w:tcW w:w="7212" w:type="dxa"/>
            <w:tcBorders>
              <w:top w:val="single" w:sz="8" w:space="0" w:color="auto"/>
              <w:bottom w:val="single" w:sz="8" w:space="0" w:color="auto"/>
            </w:tcBorders>
            <w:vAlign w:val="center"/>
          </w:tcPr>
          <w:p w14:paraId="6FDEB8B7" w14:textId="77777777" w:rsidR="00596FAA" w:rsidRPr="00C9376B" w:rsidRDefault="00596FAA" w:rsidP="00DE7430">
            <w:pPr>
              <w:pStyle w:val="Tabulkapismo"/>
              <w:jc w:val="left"/>
              <w:rPr>
                <w:rFonts w:cs="Arial"/>
                <w:szCs w:val="20"/>
              </w:rPr>
            </w:pPr>
            <w:r w:rsidRPr="00C9376B">
              <w:rPr>
                <w:rFonts w:cs="Arial"/>
                <w:szCs w:val="20"/>
              </w:rPr>
              <w:t>V rámci automatizovaného nastavení byl zvolen přístup k CD/DVD zařízení:</w:t>
            </w:r>
          </w:p>
          <w:p w14:paraId="4E612FED" w14:textId="77777777" w:rsidR="00596FAA" w:rsidRPr="00610C34" w:rsidRDefault="00596FAA" w:rsidP="00DE7430">
            <w:pPr>
              <w:pStyle w:val="Tabulkapismo"/>
              <w:jc w:val="left"/>
              <w:rPr>
                <w:rFonts w:cs="Arial"/>
                <w:szCs w:val="20"/>
              </w:rPr>
            </w:pPr>
            <w:r>
              <w:rPr>
                <w:rFonts w:cs="Arial"/>
                <w:szCs w:val="20"/>
              </w:rPr>
              <w:t xml:space="preserve">P – </w:t>
            </w:r>
            <w:r w:rsidRPr="00C9376B">
              <w:rPr>
                <w:rFonts w:cs="Arial"/>
                <w:szCs w:val="20"/>
              </w:rPr>
              <w:t>Povoleno</w:t>
            </w:r>
            <w:r>
              <w:rPr>
                <w:rFonts w:cs="Arial"/>
                <w:szCs w:val="20"/>
              </w:rPr>
              <w:t xml:space="preserve"> / Z - Zakázáno</w:t>
            </w:r>
          </w:p>
        </w:tc>
        <w:tc>
          <w:tcPr>
            <w:tcW w:w="1164" w:type="dxa"/>
            <w:tcBorders>
              <w:top w:val="single" w:sz="8" w:space="0" w:color="auto"/>
              <w:bottom w:val="single" w:sz="8" w:space="0" w:color="auto"/>
            </w:tcBorders>
            <w:vAlign w:val="center"/>
          </w:tcPr>
          <w:p w14:paraId="01788339" w14:textId="77777777" w:rsidR="00596FAA" w:rsidRDefault="00596FAA" w:rsidP="00DE7430">
            <w:pPr>
              <w:pStyle w:val="Tabulkapismo"/>
              <w:jc w:val="left"/>
            </w:pPr>
          </w:p>
        </w:tc>
      </w:tr>
      <w:tr w:rsidR="00596FAA" w14:paraId="5A38614F" w14:textId="77777777" w:rsidTr="00DE7430">
        <w:trPr>
          <w:trHeight w:val="567"/>
        </w:trPr>
        <w:tc>
          <w:tcPr>
            <w:tcW w:w="912" w:type="dxa"/>
            <w:tcBorders>
              <w:top w:val="single" w:sz="8" w:space="0" w:color="auto"/>
              <w:bottom w:val="single" w:sz="8" w:space="0" w:color="auto"/>
            </w:tcBorders>
            <w:vAlign w:val="center"/>
          </w:tcPr>
          <w:p w14:paraId="76F356A2" w14:textId="77777777" w:rsidR="00596FAA" w:rsidRDefault="00596FAA" w:rsidP="00DE7430">
            <w:pPr>
              <w:pStyle w:val="Tabulkapismo"/>
              <w:jc w:val="left"/>
            </w:pPr>
            <w:r>
              <w:t>4.11</w:t>
            </w:r>
          </w:p>
        </w:tc>
        <w:tc>
          <w:tcPr>
            <w:tcW w:w="7212" w:type="dxa"/>
            <w:tcBorders>
              <w:top w:val="single" w:sz="8" w:space="0" w:color="auto"/>
              <w:bottom w:val="single" w:sz="8" w:space="0" w:color="auto"/>
            </w:tcBorders>
            <w:vAlign w:val="center"/>
          </w:tcPr>
          <w:p w14:paraId="704F6D43" w14:textId="77777777" w:rsidR="00596FAA" w:rsidRPr="00C9376B" w:rsidRDefault="00596FAA" w:rsidP="00DE7430">
            <w:pPr>
              <w:pStyle w:val="Tabulkapismo"/>
              <w:jc w:val="left"/>
              <w:rPr>
                <w:rFonts w:cs="Arial"/>
                <w:szCs w:val="20"/>
              </w:rPr>
            </w:pPr>
            <w:r w:rsidRPr="00C9376B">
              <w:rPr>
                <w:rFonts w:cs="Arial"/>
                <w:szCs w:val="20"/>
              </w:rPr>
              <w:t>V rámci automatizovaného nastavení byl zvolen přístup k USB zařízení:</w:t>
            </w:r>
          </w:p>
          <w:p w14:paraId="321F94DB" w14:textId="77777777" w:rsidR="00596FAA" w:rsidRPr="00610C34" w:rsidRDefault="00596FAA" w:rsidP="00DE7430">
            <w:pPr>
              <w:pStyle w:val="Tabulkapismo"/>
              <w:jc w:val="left"/>
              <w:rPr>
                <w:rFonts w:cs="Arial"/>
                <w:szCs w:val="20"/>
              </w:rPr>
            </w:pPr>
            <w:r>
              <w:rPr>
                <w:rFonts w:cs="Arial"/>
                <w:szCs w:val="20"/>
              </w:rPr>
              <w:t xml:space="preserve">P – </w:t>
            </w:r>
            <w:r w:rsidRPr="00C9376B">
              <w:rPr>
                <w:rFonts w:cs="Arial"/>
                <w:szCs w:val="20"/>
              </w:rPr>
              <w:t>Povoleno</w:t>
            </w:r>
            <w:r>
              <w:rPr>
                <w:rFonts w:cs="Arial"/>
                <w:szCs w:val="20"/>
              </w:rPr>
              <w:t xml:space="preserve"> / Z - Zakázáno</w:t>
            </w:r>
          </w:p>
        </w:tc>
        <w:tc>
          <w:tcPr>
            <w:tcW w:w="1164" w:type="dxa"/>
            <w:tcBorders>
              <w:top w:val="single" w:sz="8" w:space="0" w:color="auto"/>
              <w:bottom w:val="single" w:sz="8" w:space="0" w:color="auto"/>
            </w:tcBorders>
            <w:vAlign w:val="center"/>
          </w:tcPr>
          <w:p w14:paraId="009E7698" w14:textId="77777777" w:rsidR="00596FAA" w:rsidRDefault="00596FAA" w:rsidP="00DE7430">
            <w:pPr>
              <w:pStyle w:val="Tabulkapismo"/>
              <w:jc w:val="left"/>
            </w:pPr>
          </w:p>
        </w:tc>
      </w:tr>
      <w:tr w:rsidR="00596FAA" w14:paraId="70515AFF" w14:textId="77777777" w:rsidTr="00DE7430">
        <w:trPr>
          <w:trHeight w:val="567"/>
        </w:trPr>
        <w:tc>
          <w:tcPr>
            <w:tcW w:w="912" w:type="dxa"/>
            <w:tcBorders>
              <w:top w:val="single" w:sz="8" w:space="0" w:color="auto"/>
            </w:tcBorders>
            <w:vAlign w:val="center"/>
          </w:tcPr>
          <w:p w14:paraId="3FFA0777" w14:textId="77777777" w:rsidR="00596FAA" w:rsidRDefault="00596FAA" w:rsidP="00DE7430">
            <w:pPr>
              <w:pStyle w:val="Tabulkapismo"/>
              <w:jc w:val="left"/>
            </w:pPr>
            <w:r>
              <w:t>4.12</w:t>
            </w:r>
          </w:p>
        </w:tc>
        <w:tc>
          <w:tcPr>
            <w:tcW w:w="7212" w:type="dxa"/>
            <w:tcBorders>
              <w:top w:val="single" w:sz="8" w:space="0" w:color="auto"/>
            </w:tcBorders>
            <w:vAlign w:val="center"/>
          </w:tcPr>
          <w:p w14:paraId="75FD3785" w14:textId="77777777" w:rsidR="00596FAA" w:rsidRPr="00610C34" w:rsidRDefault="00596FAA" w:rsidP="00DE7430">
            <w:pPr>
              <w:pStyle w:val="Tabulkapismo"/>
              <w:jc w:val="left"/>
              <w:rPr>
                <w:rFonts w:cs="Arial"/>
                <w:szCs w:val="20"/>
              </w:rPr>
            </w:pPr>
            <w:r w:rsidRPr="00610C34">
              <w:rPr>
                <w:rFonts w:cs="Arial"/>
                <w:szCs w:val="20"/>
              </w:rPr>
              <w:t>Jsou správně nastavena oprávnění ke správě tisku:</w:t>
            </w:r>
          </w:p>
          <w:p w14:paraId="0E47DA9D" w14:textId="77777777" w:rsidR="00596FAA" w:rsidRPr="00610C34" w:rsidRDefault="00596FAA" w:rsidP="00DE7430">
            <w:pPr>
              <w:pStyle w:val="Tabulkapismo"/>
              <w:jc w:val="left"/>
              <w:rPr>
                <w:rFonts w:cs="Arial"/>
                <w:szCs w:val="20"/>
              </w:rPr>
            </w:pPr>
            <w:r w:rsidRPr="00610C34">
              <w:rPr>
                <w:rFonts w:cs="Arial"/>
                <w:szCs w:val="20"/>
              </w:rPr>
              <w:t>Users tisk + správa dokumentů</w:t>
            </w:r>
          </w:p>
          <w:p w14:paraId="759A5EB9" w14:textId="77777777" w:rsidR="00596FAA" w:rsidRPr="00610C34" w:rsidRDefault="00596FAA" w:rsidP="00DE7430">
            <w:pPr>
              <w:pStyle w:val="Tabulkapismo"/>
              <w:jc w:val="left"/>
              <w:rPr>
                <w:rFonts w:cs="Arial"/>
                <w:szCs w:val="20"/>
              </w:rPr>
            </w:pPr>
            <w:r w:rsidRPr="00610C34">
              <w:rPr>
                <w:rFonts w:cs="Arial"/>
                <w:szCs w:val="20"/>
              </w:rPr>
              <w:t>Administrators tisk + správa tiskárny + správa dokumentů</w:t>
            </w:r>
          </w:p>
        </w:tc>
        <w:tc>
          <w:tcPr>
            <w:tcW w:w="1164" w:type="dxa"/>
            <w:tcBorders>
              <w:top w:val="single" w:sz="8" w:space="0" w:color="auto"/>
            </w:tcBorders>
            <w:vAlign w:val="center"/>
          </w:tcPr>
          <w:p w14:paraId="3E30C70F" w14:textId="77777777" w:rsidR="00596FAA" w:rsidRDefault="00596FAA" w:rsidP="00DE7430">
            <w:pPr>
              <w:pStyle w:val="Tabulkapismo"/>
              <w:jc w:val="left"/>
            </w:pPr>
          </w:p>
        </w:tc>
      </w:tr>
    </w:tbl>
    <w:p w14:paraId="7C1CCC96" w14:textId="77777777" w:rsidR="00596FAA" w:rsidRDefault="00596FAA" w:rsidP="00596FAA">
      <w:pPr>
        <w:pStyle w:val="Tabulkanadpis"/>
        <w:tabs>
          <w:tab w:val="left" w:pos="2865"/>
        </w:tabs>
      </w:pPr>
    </w:p>
    <w:tbl>
      <w:tblPr>
        <w:tblW w:w="0" w:type="auto"/>
        <w:tblInd w:w="24" w:type="dxa"/>
        <w:tblLook w:val="04A0" w:firstRow="1" w:lastRow="0" w:firstColumn="1" w:lastColumn="0" w:noHBand="0" w:noVBand="1"/>
      </w:tblPr>
      <w:tblGrid>
        <w:gridCol w:w="4598"/>
        <w:gridCol w:w="4599"/>
      </w:tblGrid>
      <w:tr w:rsidR="00596FAA" w14:paraId="262AE7B8" w14:textId="77777777" w:rsidTr="00DE7430">
        <w:trPr>
          <w:trHeight w:val="567"/>
        </w:trPr>
        <w:tc>
          <w:tcPr>
            <w:tcW w:w="9197" w:type="dxa"/>
            <w:gridSpan w:val="2"/>
            <w:tcBorders>
              <w:bottom w:val="single" w:sz="4" w:space="0" w:color="auto"/>
            </w:tcBorders>
            <w:vAlign w:val="center"/>
          </w:tcPr>
          <w:p w14:paraId="77E1A2AE" w14:textId="77777777" w:rsidR="00596FAA" w:rsidRPr="0087231A" w:rsidRDefault="00596FAA" w:rsidP="00DE7430">
            <w:pPr>
              <w:pStyle w:val="Tabulkanadpis"/>
              <w:jc w:val="left"/>
            </w:pPr>
            <w:r>
              <w:t xml:space="preserve">Provedeno dne: </w:t>
            </w:r>
            <w:r>
              <w:rPr>
                <w:i/>
                <w:color w:val="00B0F0"/>
              </w:rPr>
              <w:t>25.2.2021</w:t>
            </w:r>
          </w:p>
        </w:tc>
      </w:tr>
      <w:tr w:rsidR="00596FAA" w14:paraId="387B4927"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57085715" w14:textId="77777777" w:rsidR="00596FAA" w:rsidRDefault="00596FAA" w:rsidP="00DE7430">
            <w:pPr>
              <w:pStyle w:val="Tabulkanadpis"/>
              <w:jc w:val="left"/>
            </w:pPr>
            <w:r>
              <w:t>titul, jméno a příjmení člena komise</w:t>
            </w:r>
          </w:p>
        </w:tc>
        <w:tc>
          <w:tcPr>
            <w:tcW w:w="4599" w:type="dxa"/>
            <w:tcBorders>
              <w:top w:val="single" w:sz="4" w:space="0" w:color="auto"/>
              <w:left w:val="single" w:sz="4" w:space="0" w:color="auto"/>
              <w:bottom w:val="single" w:sz="4" w:space="0" w:color="auto"/>
              <w:right w:val="single" w:sz="4" w:space="0" w:color="auto"/>
            </w:tcBorders>
            <w:vAlign w:val="center"/>
          </w:tcPr>
          <w:p w14:paraId="7601A747" w14:textId="77777777" w:rsidR="00596FAA" w:rsidRDefault="00596FAA" w:rsidP="00DE7430">
            <w:pPr>
              <w:pStyle w:val="Tabulkanadpis"/>
              <w:jc w:val="center"/>
            </w:pPr>
            <w:r>
              <w:t>podpis</w:t>
            </w:r>
          </w:p>
        </w:tc>
      </w:tr>
      <w:tr w:rsidR="00596FAA" w:rsidRPr="00526C76" w14:paraId="437FF8A8"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6CB22878" w14:textId="77777777" w:rsidR="00596FAA" w:rsidRPr="00526C76" w:rsidRDefault="00596FAA" w:rsidP="00DE7430">
            <w:pPr>
              <w:pStyle w:val="Tabulkanadpis"/>
              <w:jc w:val="left"/>
              <w:rPr>
                <w:i/>
                <w:iCs/>
                <w:color w:val="00B0F0"/>
              </w:rPr>
            </w:pPr>
            <w:r w:rsidRPr="00526C76">
              <w:rPr>
                <w:i/>
                <w:iCs/>
                <w:color w:val="00B0F0"/>
              </w:rPr>
              <w:t>Jan Novák</w:t>
            </w:r>
          </w:p>
        </w:tc>
        <w:tc>
          <w:tcPr>
            <w:tcW w:w="4599" w:type="dxa"/>
            <w:tcBorders>
              <w:top w:val="single" w:sz="4" w:space="0" w:color="auto"/>
              <w:left w:val="single" w:sz="4" w:space="0" w:color="auto"/>
              <w:bottom w:val="single" w:sz="4" w:space="0" w:color="auto"/>
              <w:right w:val="single" w:sz="4" w:space="0" w:color="auto"/>
            </w:tcBorders>
            <w:vAlign w:val="center"/>
          </w:tcPr>
          <w:p w14:paraId="09C7727E" w14:textId="77777777" w:rsidR="00596FAA" w:rsidRPr="00526C76" w:rsidRDefault="00596FAA" w:rsidP="00DE7430">
            <w:pPr>
              <w:pStyle w:val="Tabulkanadpis"/>
              <w:jc w:val="center"/>
              <w:rPr>
                <w:i/>
                <w:iCs/>
                <w:color w:val="00B0F0"/>
              </w:rPr>
            </w:pPr>
            <w:r w:rsidRPr="00526C76">
              <w:rPr>
                <w:rFonts w:ascii="Vladimir Script" w:hAnsi="Vladimir Script"/>
                <w:i/>
                <w:iCs/>
                <w:color w:val="00B0F0"/>
              </w:rPr>
              <w:t>Jan Novák</w:t>
            </w:r>
          </w:p>
        </w:tc>
      </w:tr>
      <w:tr w:rsidR="00596FAA" w:rsidRPr="00526C76" w14:paraId="669BA601"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1F73174E" w14:textId="77777777" w:rsidR="00596FAA" w:rsidRPr="00526C76" w:rsidRDefault="00596FAA" w:rsidP="00DE7430">
            <w:pPr>
              <w:pStyle w:val="Tabulkanadpis"/>
              <w:jc w:val="left"/>
              <w:rPr>
                <w:i/>
                <w:iCs/>
                <w:color w:val="00B0F0"/>
              </w:rPr>
            </w:pPr>
            <w:r w:rsidRPr="00526C76">
              <w:rPr>
                <w:i/>
                <w:iCs/>
                <w:color w:val="00B0F0"/>
              </w:rPr>
              <w:t>Petr Správce</w:t>
            </w:r>
          </w:p>
        </w:tc>
        <w:tc>
          <w:tcPr>
            <w:tcW w:w="4599" w:type="dxa"/>
            <w:tcBorders>
              <w:top w:val="single" w:sz="4" w:space="0" w:color="auto"/>
              <w:left w:val="single" w:sz="4" w:space="0" w:color="auto"/>
              <w:bottom w:val="single" w:sz="4" w:space="0" w:color="auto"/>
              <w:right w:val="single" w:sz="4" w:space="0" w:color="auto"/>
            </w:tcBorders>
            <w:vAlign w:val="center"/>
          </w:tcPr>
          <w:p w14:paraId="1D51CFBF" w14:textId="77777777" w:rsidR="00596FAA" w:rsidRPr="00526C76" w:rsidRDefault="00596FAA" w:rsidP="00DE7430">
            <w:pPr>
              <w:pStyle w:val="Tabulkanadpis"/>
              <w:jc w:val="center"/>
              <w:rPr>
                <w:i/>
                <w:iCs/>
                <w:color w:val="00B0F0"/>
              </w:rPr>
            </w:pPr>
            <w:r w:rsidRPr="00526C76">
              <w:rPr>
                <w:rFonts w:ascii="Vladimir Script" w:hAnsi="Vladimir Script"/>
                <w:i/>
                <w:iCs/>
                <w:color w:val="00B0F0"/>
              </w:rPr>
              <w:t>Petr Správce</w:t>
            </w:r>
          </w:p>
        </w:tc>
      </w:tr>
      <w:tr w:rsidR="00596FAA" w14:paraId="0FD4E80E" w14:textId="77777777" w:rsidTr="00DE7430">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7C3C6979" w14:textId="77777777" w:rsidR="00596FAA" w:rsidRDefault="00596FAA" w:rsidP="00DE7430">
            <w:pPr>
              <w:pStyle w:val="Tabulkanadpis"/>
              <w:jc w:val="left"/>
            </w:pPr>
          </w:p>
        </w:tc>
        <w:tc>
          <w:tcPr>
            <w:tcW w:w="4599" w:type="dxa"/>
            <w:tcBorders>
              <w:top w:val="single" w:sz="4" w:space="0" w:color="auto"/>
              <w:left w:val="single" w:sz="4" w:space="0" w:color="auto"/>
              <w:bottom w:val="single" w:sz="4" w:space="0" w:color="auto"/>
              <w:right w:val="single" w:sz="4" w:space="0" w:color="auto"/>
            </w:tcBorders>
            <w:vAlign w:val="center"/>
          </w:tcPr>
          <w:p w14:paraId="34A7437D" w14:textId="77777777" w:rsidR="00596FAA" w:rsidRDefault="00596FAA" w:rsidP="00DE7430">
            <w:pPr>
              <w:pStyle w:val="Tabulkanadpis"/>
              <w:jc w:val="center"/>
            </w:pPr>
          </w:p>
        </w:tc>
      </w:tr>
    </w:tbl>
    <w:p w14:paraId="75D72C29" w14:textId="77777777" w:rsidR="00596FAA" w:rsidRPr="00B50421" w:rsidRDefault="00596FAA" w:rsidP="00596FAA">
      <w:pPr>
        <w:pStyle w:val="Normln-oddeleni-tabulky"/>
      </w:pPr>
    </w:p>
    <w:p w14:paraId="5AC6213F" w14:textId="117FDAA1" w:rsidR="00596FAA" w:rsidRDefault="00596FAA" w:rsidP="00596FAA">
      <w:pPr>
        <w:spacing w:before="0" w:after="200"/>
        <w:jc w:val="left"/>
      </w:pPr>
    </w:p>
    <w:sectPr w:rsidR="00596FAA" w:rsidSect="003F185E">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042E4" w14:textId="77777777" w:rsidR="009C0BAA" w:rsidRDefault="009C0BAA" w:rsidP="00173952">
      <w:pPr>
        <w:spacing w:before="0" w:after="0" w:line="240" w:lineRule="auto"/>
      </w:pPr>
      <w:r>
        <w:separator/>
      </w:r>
    </w:p>
  </w:endnote>
  <w:endnote w:type="continuationSeparator" w:id="0">
    <w:p w14:paraId="68DD46BC" w14:textId="77777777" w:rsidR="009C0BAA" w:rsidRDefault="009C0BAA" w:rsidP="00173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ladimir Script">
    <w:panose1 w:val="030504020404070703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C1FD" w14:textId="77777777" w:rsidR="002A40C8" w:rsidRPr="00E712A3" w:rsidRDefault="002A40C8" w:rsidP="005C6A97">
    <w:pPr>
      <w:pStyle w:val="Zpat"/>
      <w:jc w:val="center"/>
      <w:rPr>
        <w:sz w:val="16"/>
        <w:szCs w:val="16"/>
      </w:rPr>
    </w:pPr>
    <w:r w:rsidRPr="00253C79">
      <w:rPr>
        <w:sz w:val="16"/>
        <w:szCs w:val="16"/>
      </w:rPr>
      <w:t xml:space="preserve">strana </w:t>
    </w:r>
    <w:sdt>
      <w:sdtPr>
        <w:rPr>
          <w:sz w:val="16"/>
          <w:szCs w:val="16"/>
        </w:rPr>
        <w:id w:val="1013728082"/>
        <w:docPartObj>
          <w:docPartGallery w:val="Page Numbers (Bottom of Page)"/>
          <w:docPartUnique/>
        </w:docPartObj>
      </w:sdtPr>
      <w:sdtEndPr/>
      <w:sdtContent>
        <w:r w:rsidRPr="00EA163E">
          <w:rPr>
            <w:sz w:val="16"/>
            <w:szCs w:val="16"/>
          </w:rPr>
          <w:fldChar w:fldCharType="begin"/>
        </w:r>
        <w:r w:rsidRPr="00EA163E">
          <w:rPr>
            <w:sz w:val="16"/>
            <w:szCs w:val="16"/>
          </w:rPr>
          <w:instrText>PAGE   \* MERGEFORMAT</w:instrText>
        </w:r>
        <w:r w:rsidRPr="00EA163E">
          <w:rPr>
            <w:sz w:val="16"/>
            <w:szCs w:val="16"/>
          </w:rPr>
          <w:fldChar w:fldCharType="separate"/>
        </w:r>
        <w:r w:rsidRPr="00EA163E">
          <w:rPr>
            <w:sz w:val="16"/>
            <w:szCs w:val="16"/>
          </w:rPr>
          <w:t>1</w:t>
        </w:r>
        <w:r w:rsidRPr="00EA163E">
          <w:rPr>
            <w:sz w:val="16"/>
            <w:szCs w:val="16"/>
          </w:rPr>
          <w:fldChar w:fldCharType="end"/>
        </w:r>
        <w:r>
          <w:rPr>
            <w:sz w:val="16"/>
            <w:szCs w:val="16"/>
          </w:rPr>
          <w:t xml:space="preserve"> </w:t>
        </w:r>
        <w:r w:rsidRPr="00253C79">
          <w:rPr>
            <w:sz w:val="16"/>
            <w:szCs w:val="16"/>
          </w:rPr>
          <w:t xml:space="preserve">z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32</w:t>
        </w:r>
        <w:r>
          <w:rPr>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FF336" w14:textId="77777777" w:rsidR="009C0BAA" w:rsidRPr="00253C79" w:rsidRDefault="009C0BAA">
    <w:pPr>
      <w:pStyle w:val="Zpat"/>
      <w:jc w:val="center"/>
      <w:rPr>
        <w:sz w:val="16"/>
        <w:szCs w:val="16"/>
      </w:rPr>
    </w:pPr>
    <w:r w:rsidRPr="00253C79">
      <w:rPr>
        <w:sz w:val="16"/>
        <w:szCs w:val="16"/>
      </w:rPr>
      <w:t xml:space="preserve">strana </w:t>
    </w:r>
    <w:sdt>
      <w:sdtPr>
        <w:rPr>
          <w:sz w:val="16"/>
          <w:szCs w:val="16"/>
        </w:rPr>
        <w:id w:val="-934823071"/>
        <w:docPartObj>
          <w:docPartGallery w:val="Page Numbers (Bottom of Page)"/>
          <w:docPartUnique/>
        </w:docPartObj>
      </w:sdtPr>
      <w:sdtEndPr/>
      <w:sdtContent>
        <w:r w:rsidRPr="00253C79">
          <w:rPr>
            <w:sz w:val="16"/>
            <w:szCs w:val="16"/>
          </w:rPr>
          <w:fldChar w:fldCharType="begin"/>
        </w:r>
        <w:r w:rsidRPr="00253C79">
          <w:rPr>
            <w:sz w:val="16"/>
            <w:szCs w:val="16"/>
          </w:rPr>
          <w:instrText>PAGE   \* MERGEFORMAT</w:instrText>
        </w:r>
        <w:r w:rsidRPr="00253C79">
          <w:rPr>
            <w:sz w:val="16"/>
            <w:szCs w:val="16"/>
          </w:rPr>
          <w:fldChar w:fldCharType="separate"/>
        </w:r>
        <w:r>
          <w:rPr>
            <w:noProof/>
            <w:sz w:val="16"/>
            <w:szCs w:val="16"/>
          </w:rPr>
          <w:t>2</w:t>
        </w:r>
        <w:r w:rsidRPr="00253C79">
          <w:rPr>
            <w:sz w:val="16"/>
            <w:szCs w:val="16"/>
          </w:rPr>
          <w:fldChar w:fldCharType="end"/>
        </w:r>
        <w:r w:rsidRPr="00253C79">
          <w:rPr>
            <w:sz w:val="16"/>
            <w:szCs w:val="16"/>
          </w:rPr>
          <w:t xml:space="preserve"> z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14</w:t>
        </w:r>
        <w:r>
          <w:rPr>
            <w:sz w:val="16"/>
            <w:szCs w:val="16"/>
          </w:rPr>
          <w:fldChar w:fldCharType="end"/>
        </w:r>
      </w:sdtContent>
    </w:sdt>
  </w:p>
  <w:p w14:paraId="6D520C3F" w14:textId="77777777" w:rsidR="009C0BAA" w:rsidRDefault="009C0B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61726" w14:textId="77777777" w:rsidR="009C0BAA" w:rsidRDefault="009C0BAA" w:rsidP="00173952">
      <w:pPr>
        <w:spacing w:before="0" w:after="0" w:line="240" w:lineRule="auto"/>
      </w:pPr>
      <w:r>
        <w:separator/>
      </w:r>
    </w:p>
  </w:footnote>
  <w:footnote w:type="continuationSeparator" w:id="0">
    <w:p w14:paraId="4329C7D3" w14:textId="77777777" w:rsidR="009C0BAA" w:rsidRDefault="009C0BAA" w:rsidP="00173952">
      <w:pPr>
        <w:spacing w:before="0" w:after="0" w:line="240" w:lineRule="auto"/>
      </w:pPr>
      <w:r>
        <w:continuationSeparator/>
      </w:r>
    </w:p>
  </w:footnote>
  <w:footnote w:id="1">
    <w:p w14:paraId="22E73E7F" w14:textId="77777777" w:rsidR="009C0BAA" w:rsidRDefault="009C0BAA">
      <w:pPr>
        <w:pStyle w:val="Textpoznpodarou"/>
      </w:pPr>
      <w:r>
        <w:rPr>
          <w:rStyle w:val="Znakapoznpodarou"/>
        </w:rPr>
        <w:footnoteRef/>
      </w:r>
      <w:r w:rsidRPr="00173952">
        <w:rPr>
          <w:vertAlign w:val="superscript"/>
        </w:rPr>
        <w:t>)</w:t>
      </w:r>
      <w:r>
        <w:t xml:space="preserve"> zákon č. 412/2005 Sb., o ochraně utajovaných informací a o bezpečnostní způsobilosti,</w:t>
      </w:r>
      <w:r w:rsidRPr="00A26D8C">
        <w:t xml:space="preserve"> ve znění </w:t>
      </w:r>
      <w:r>
        <w:t>pozdějších předpisů</w:t>
      </w:r>
      <w:r w:rsidRPr="00A26D8C">
        <w:t>.</w:t>
      </w:r>
    </w:p>
  </w:footnote>
  <w:footnote w:id="2">
    <w:p w14:paraId="1C5563B5" w14:textId="0FAF36FB" w:rsidR="009C0BAA" w:rsidRDefault="009C0BAA">
      <w:pPr>
        <w:pStyle w:val="Textpoznpodarou"/>
      </w:pPr>
      <w:r>
        <w:rPr>
          <w:rStyle w:val="Znakapoznpodarou"/>
        </w:rPr>
        <w:footnoteRef/>
      </w:r>
      <w:r w:rsidRPr="00173952">
        <w:rPr>
          <w:vertAlign w:val="superscript"/>
        </w:rPr>
        <w:t>)</w:t>
      </w:r>
      <w:r>
        <w:t xml:space="preserve"> vyhláška č. </w:t>
      </w:r>
      <w:r w:rsidR="00DB4904">
        <w:t>479</w:t>
      </w:r>
      <w:r>
        <w:t>/20</w:t>
      </w:r>
      <w:r w:rsidR="00DB4904">
        <w:t>24</w:t>
      </w:r>
      <w:r>
        <w:t xml:space="preserve"> Sb., o </w:t>
      </w:r>
      <w:r w:rsidR="00DB4904">
        <w:t xml:space="preserve">informační </w:t>
      </w:r>
      <w:r>
        <w:t>bezpečnosti</w:t>
      </w:r>
      <w:r w:rsidRPr="00A26D8C">
        <w:t>.</w:t>
      </w:r>
    </w:p>
  </w:footnote>
  <w:footnote w:id="3">
    <w:p w14:paraId="12DEDADE" w14:textId="77777777" w:rsidR="009C0BAA" w:rsidRDefault="009C0BAA">
      <w:pPr>
        <w:pStyle w:val="Textpoznpodarou"/>
      </w:pPr>
      <w:r>
        <w:rPr>
          <w:rStyle w:val="Znakapoznpodarou"/>
        </w:rPr>
        <w:footnoteRef/>
      </w:r>
      <w:r w:rsidRPr="00173952">
        <w:rPr>
          <w:vertAlign w:val="superscript"/>
        </w:rPr>
        <w:t>)</w:t>
      </w:r>
      <w:r>
        <w:t xml:space="preserve"> </w:t>
      </w:r>
      <w:r w:rsidRPr="00163649">
        <w:t>§ 2 písm. d) zákona č. 412/2005 Sb</w:t>
      </w:r>
      <w:r>
        <w:t>.</w:t>
      </w:r>
    </w:p>
  </w:footnote>
  <w:footnote w:id="4">
    <w:p w14:paraId="0A7F2E66" w14:textId="2DAB23A3" w:rsidR="009C0BAA" w:rsidRDefault="009C0BAA">
      <w:pPr>
        <w:pStyle w:val="Textpoznpodarou"/>
      </w:pPr>
      <w:r>
        <w:rPr>
          <w:rStyle w:val="Znakapoznpodarou"/>
        </w:rPr>
        <w:footnoteRef/>
      </w:r>
      <w:r w:rsidRPr="00173952">
        <w:rPr>
          <w:vertAlign w:val="superscript"/>
        </w:rPr>
        <w:t>)</w:t>
      </w:r>
      <w:r>
        <w:t xml:space="preserve"> § 19 odst. </w:t>
      </w:r>
      <w:r w:rsidR="00080C9C">
        <w:t>4 a 5</w:t>
      </w:r>
      <w:r>
        <w:t xml:space="preserve"> vyhlášky č. </w:t>
      </w:r>
      <w:r w:rsidR="00080C9C">
        <w:t>479</w:t>
      </w:r>
      <w:r>
        <w:t>/20</w:t>
      </w:r>
      <w:r w:rsidR="00080C9C">
        <w:t>24</w:t>
      </w:r>
      <w:r>
        <w:t xml:space="preserve"> Sb., </w:t>
      </w:r>
    </w:p>
  </w:footnote>
  <w:footnote w:id="5">
    <w:p w14:paraId="4485685A" w14:textId="77777777" w:rsidR="009C0BAA" w:rsidRDefault="009C0BAA" w:rsidP="005C6A97">
      <w:pPr>
        <w:pStyle w:val="Textpoznpodarou"/>
      </w:pPr>
      <w:r>
        <w:rPr>
          <w:rStyle w:val="Znakapoznpodarou"/>
        </w:rPr>
        <w:footnoteRef/>
      </w:r>
      <w:r w:rsidRPr="00173952">
        <w:rPr>
          <w:vertAlign w:val="superscript"/>
        </w:rPr>
        <w:t>)</w:t>
      </w:r>
      <w:r>
        <w:t xml:space="preserve"> zákon č. 412/2005 Sb., o ochraně utajovaných informací a o bezpečnostní způsobilosti,</w:t>
      </w:r>
      <w:r w:rsidRPr="00A26D8C">
        <w:t xml:space="preserve"> ve znění </w:t>
      </w:r>
      <w:r>
        <w:t>pozdějších předpisů</w:t>
      </w:r>
      <w:r w:rsidRPr="00A26D8C">
        <w:t>.</w:t>
      </w:r>
    </w:p>
  </w:footnote>
  <w:footnote w:id="6">
    <w:p w14:paraId="4D0114DE" w14:textId="2F103306" w:rsidR="009C0BAA" w:rsidRDefault="009C0BAA" w:rsidP="005C6A97">
      <w:pPr>
        <w:pStyle w:val="Textpoznpodarou"/>
      </w:pPr>
      <w:r>
        <w:rPr>
          <w:rStyle w:val="Znakapoznpodarou"/>
        </w:rPr>
        <w:footnoteRef/>
      </w:r>
      <w:r w:rsidRPr="00173952">
        <w:rPr>
          <w:vertAlign w:val="superscript"/>
        </w:rPr>
        <w:t>)</w:t>
      </w:r>
      <w:r>
        <w:t xml:space="preserve"> vyhláška č. </w:t>
      </w:r>
      <w:r w:rsidR="00CF418B">
        <w:t>479</w:t>
      </w:r>
      <w:r>
        <w:t>/20</w:t>
      </w:r>
      <w:r w:rsidR="00CF418B">
        <w:t>24</w:t>
      </w:r>
      <w:r>
        <w:t xml:space="preserve"> Sb., o </w:t>
      </w:r>
      <w:r w:rsidR="00CF418B">
        <w:t>informační</w:t>
      </w:r>
      <w:r>
        <w:t xml:space="preserve"> bezpečnosti</w:t>
      </w:r>
      <w:r w:rsidRPr="00A26D8C">
        <w:t>.</w:t>
      </w:r>
    </w:p>
  </w:footnote>
  <w:footnote w:id="7">
    <w:p w14:paraId="468671EB" w14:textId="6CD661C7" w:rsidR="009C0BAA" w:rsidRDefault="009C0BAA">
      <w:pPr>
        <w:pStyle w:val="Textpoznpodarou"/>
      </w:pPr>
      <w:r>
        <w:rPr>
          <w:rStyle w:val="Znakapoznpodarou"/>
        </w:rPr>
        <w:footnoteRef/>
      </w:r>
      <w:r w:rsidRPr="00173952">
        <w:rPr>
          <w:vertAlign w:val="superscript"/>
        </w:rPr>
        <w:t>)</w:t>
      </w:r>
      <w:r>
        <w:t xml:space="preserve"> §</w:t>
      </w:r>
      <w:r w:rsidR="00CF418B">
        <w:t xml:space="preserve"> 6</w:t>
      </w:r>
      <w:r>
        <w:t xml:space="preserve"> vyhlášky č. </w:t>
      </w:r>
      <w:r w:rsidR="00CF418B">
        <w:t>479</w:t>
      </w:r>
      <w:r>
        <w:t>/20</w:t>
      </w:r>
      <w:r w:rsidR="00CF418B">
        <w:t>24</w:t>
      </w:r>
      <w:r>
        <w:t xml:space="preserve"> Sb.</w:t>
      </w:r>
    </w:p>
  </w:footnote>
  <w:footnote w:id="8">
    <w:p w14:paraId="3D8A7020" w14:textId="373F544F" w:rsidR="009C0BAA" w:rsidRDefault="009C0BAA" w:rsidP="005C6A97">
      <w:pPr>
        <w:pStyle w:val="Textpoznpodarou"/>
      </w:pPr>
      <w:r>
        <w:rPr>
          <w:rStyle w:val="Znakapoznpodarou"/>
        </w:rPr>
        <w:footnoteRef/>
      </w:r>
      <w:r w:rsidRPr="00173952">
        <w:rPr>
          <w:vertAlign w:val="superscript"/>
        </w:rPr>
        <w:t>)</w:t>
      </w:r>
      <w:r>
        <w:t xml:space="preserve"> § 19 odst. </w:t>
      </w:r>
      <w:r w:rsidR="00337AB6">
        <w:t>4 a 5</w:t>
      </w:r>
      <w:r>
        <w:t xml:space="preserve"> vyhlášky č. </w:t>
      </w:r>
      <w:r w:rsidR="00337AB6">
        <w:t>479</w:t>
      </w:r>
      <w:r>
        <w:t>/20</w:t>
      </w:r>
      <w:r w:rsidR="00337AB6">
        <w:t>24</w:t>
      </w:r>
      <w:r>
        <w:t xml:space="preserve"> Sb., </w:t>
      </w:r>
    </w:p>
  </w:footnote>
  <w:footnote w:id="9">
    <w:p w14:paraId="328CFCA4" w14:textId="77777777" w:rsidR="002A40C8" w:rsidRDefault="002A40C8" w:rsidP="002A40C8">
      <w:pPr>
        <w:pStyle w:val="Textpoznpodarou"/>
      </w:pPr>
      <w:r>
        <w:rPr>
          <w:rStyle w:val="Znakapoznpodarou"/>
        </w:rPr>
        <w:footnoteRef/>
      </w:r>
      <w:r>
        <w:t xml:space="preserve"> Vyhláška č. 528/2005 Sb., o fyzické bezpečnosti a certifikaci technických prostředků, ve znění pozdějších předpisů</w:t>
      </w:r>
    </w:p>
  </w:footnote>
  <w:footnote w:id="10">
    <w:p w14:paraId="65C4E2DD" w14:textId="77777777" w:rsidR="002A40C8" w:rsidRDefault="002A40C8" w:rsidP="002A40C8">
      <w:pPr>
        <w:pStyle w:val="Textpoznpodarou"/>
      </w:pPr>
      <w:r>
        <w:rPr>
          <w:rStyle w:val="Znakapoznpodarou"/>
        </w:rPr>
        <w:footnoteRef/>
      </w:r>
      <w:r>
        <w:t xml:space="preserve"> Odst. 3 § 3 vyhlášky č. 528/2005 Sb.</w:t>
      </w:r>
    </w:p>
  </w:footnote>
  <w:footnote w:id="11">
    <w:p w14:paraId="4D401678" w14:textId="77777777" w:rsidR="002A40C8" w:rsidRDefault="002A40C8" w:rsidP="002A40C8">
      <w:pPr>
        <w:pStyle w:val="Textpoznpodarou"/>
      </w:pPr>
      <w:r>
        <w:rPr>
          <w:rStyle w:val="Znakapoznpodarou"/>
        </w:rPr>
        <w:footnoteRef/>
      </w:r>
      <w:r>
        <w:t xml:space="preserve"> Odst. 4 § 3 vyhlášky č. 528/2005 Sb.</w:t>
      </w:r>
    </w:p>
  </w:footnote>
  <w:footnote w:id="12">
    <w:p w14:paraId="2EAADFCC" w14:textId="77777777" w:rsidR="005A4ED1" w:rsidRDefault="005A4ED1" w:rsidP="002A40C8">
      <w:pPr>
        <w:pStyle w:val="Textpoznpodarou"/>
      </w:pPr>
      <w:r>
        <w:rPr>
          <w:rStyle w:val="Znakapoznpodarou"/>
        </w:rPr>
        <w:footnoteRef/>
      </w:r>
      <w:r>
        <w:t xml:space="preserve"> § 18 vyhlášky č. 479/2024 Sb., o informační bezpečnosti </w:t>
      </w:r>
    </w:p>
  </w:footnote>
  <w:footnote w:id="13">
    <w:p w14:paraId="6C5865A8" w14:textId="77777777" w:rsidR="005A4ED1" w:rsidRDefault="005A4ED1" w:rsidP="002A40C8">
      <w:pPr>
        <w:pStyle w:val="Textpoznpodarou"/>
      </w:pPr>
      <w:r>
        <w:rPr>
          <w:rStyle w:val="Znakapoznpodarou"/>
        </w:rPr>
        <w:footnoteRef/>
      </w:r>
      <w:r>
        <w:t xml:space="preserve"> § 13 odst. 2 vyhlášky č. 479/2024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0A8B"/>
    <w:multiLevelType w:val="hybridMultilevel"/>
    <w:tmpl w:val="DAAA625C"/>
    <w:lvl w:ilvl="0" w:tplc="C01A1AC8">
      <w:start w:val="1"/>
      <w:numFmt w:val="lowerLetter"/>
      <w:lvlText w:val="%1)"/>
      <w:lvlJc w:val="center"/>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 w15:restartNumberingAfterBreak="0">
    <w:nsid w:val="031747A3"/>
    <w:multiLevelType w:val="hybridMultilevel"/>
    <w:tmpl w:val="ADE005CC"/>
    <w:lvl w:ilvl="0" w:tplc="DC16F826">
      <w:start w:val="1"/>
      <w:numFmt w:val="decimal"/>
      <w:lvlText w:val="Čl. %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7097F"/>
    <w:multiLevelType w:val="hybridMultilevel"/>
    <w:tmpl w:val="041C1162"/>
    <w:lvl w:ilvl="0" w:tplc="D6562760">
      <w:start w:val="1"/>
      <w:numFmt w:val="decimal"/>
      <w:lvlText w:val="Tabulka č. %1:"/>
      <w:lvlJc w:val="left"/>
      <w:pPr>
        <w:ind w:left="720" w:hanging="360"/>
      </w:pPr>
      <w:rPr>
        <w:rFonts w:ascii="Arial" w:hAnsi="Arial" w:hint="default"/>
        <w:b/>
        <w:i w:val="0"/>
        <w:caps w:val="0"/>
        <w:strike w:val="0"/>
        <w:dstrike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6B5796"/>
    <w:multiLevelType w:val="multilevel"/>
    <w:tmpl w:val="6C789D9C"/>
    <w:lvl w:ilvl="0">
      <w:start w:val="1"/>
      <w:numFmt w:val="decimal"/>
      <w:pStyle w:val="clanek"/>
      <w:suff w:val="space"/>
      <w:lvlText w:val="Čl. %1"/>
      <w:lvlJc w:val="left"/>
      <w:pPr>
        <w:ind w:left="0" w:firstLine="0"/>
      </w:pPr>
      <w:rPr>
        <w:rFonts w:hint="default"/>
      </w:rPr>
    </w:lvl>
    <w:lvl w:ilvl="1">
      <w:start w:val="1"/>
      <w:numFmt w:val="decimal"/>
      <w:pStyle w:val="Odstavec1"/>
      <w:suff w:val="space"/>
      <w:lvlText w:val="(%2)"/>
      <w:lvlJc w:val="left"/>
      <w:pPr>
        <w:ind w:left="0" w:firstLine="0"/>
      </w:pPr>
      <w:rPr>
        <w:rFonts w:hint="default"/>
      </w:rPr>
    </w:lvl>
    <w:lvl w:ilvl="2">
      <w:start w:val="1"/>
      <w:numFmt w:val="lowerLetter"/>
      <w:pStyle w:val="clanek"/>
      <w:suff w:val="space"/>
      <w:lvlText w:val="%3)"/>
      <w:lvlJc w:val="left"/>
      <w:pPr>
        <w:ind w:left="0" w:firstLine="0"/>
      </w:pPr>
      <w:rPr>
        <w:rFonts w:hint="default"/>
      </w:rPr>
    </w:lvl>
    <w:lvl w:ilvl="3">
      <w:start w:val="1"/>
      <w:numFmt w:val="decimal"/>
      <w:pStyle w:val="Odstavec10"/>
      <w:suff w:val="space"/>
      <w:lvlText w:val="%4."/>
      <w:lvlJc w:val="left"/>
      <w:pPr>
        <w:ind w:left="397" w:firstLine="0"/>
      </w:pPr>
      <w:rPr>
        <w:rFonts w:hint="default"/>
      </w:rPr>
    </w:lvl>
    <w:lvl w:ilvl="4">
      <w:start w:val="1"/>
      <w:numFmt w:val="decimal"/>
      <w:suff w:val="space"/>
      <w:lvlText w:val="%1.%2.%3.%4.%5."/>
      <w:lvlJc w:val="left"/>
      <w:pPr>
        <w:ind w:left="1701" w:firstLine="447"/>
      </w:pPr>
      <w:rPr>
        <w:rFonts w:hint="default"/>
      </w:rPr>
    </w:lvl>
    <w:lvl w:ilvl="5">
      <w:start w:val="1"/>
      <w:numFmt w:val="decimal"/>
      <w:pStyle w:val="Nadpis6"/>
      <w:suff w:val="space"/>
      <w:lvlText w:val="%1.%2.%3.%4.%5.%6."/>
      <w:lvlJc w:val="left"/>
      <w:pPr>
        <w:ind w:left="1985" w:firstLine="523"/>
      </w:pPr>
      <w:rPr>
        <w:rFonts w:hint="default"/>
      </w:rPr>
    </w:lvl>
    <w:lvl w:ilvl="6">
      <w:start w:val="1"/>
      <w:numFmt w:val="decimal"/>
      <w:pStyle w:val="Odstavec10"/>
      <w:suff w:val="space"/>
      <w:lvlText w:val="%1.%2.%3.%4.%5.%6.%7."/>
      <w:lvlJc w:val="left"/>
      <w:pPr>
        <w:ind w:left="2268" w:firstLine="600"/>
      </w:pPr>
      <w:rPr>
        <w:rFonts w:hint="default"/>
      </w:rPr>
    </w:lvl>
    <w:lvl w:ilvl="7">
      <w:start w:val="1"/>
      <w:numFmt w:val="decimal"/>
      <w:suff w:val="space"/>
      <w:lvlText w:val="%1.%2.%3.%4.%5.%6.%7.%8."/>
      <w:lvlJc w:val="left"/>
      <w:pPr>
        <w:ind w:left="2552" w:firstLine="676"/>
      </w:pPr>
      <w:rPr>
        <w:rFonts w:hint="default"/>
      </w:rPr>
    </w:lvl>
    <w:lvl w:ilvl="8">
      <w:start w:val="1"/>
      <w:numFmt w:val="decimal"/>
      <w:suff w:val="space"/>
      <w:lvlText w:val="%1.%2.%3.%4.%5.%6.%7.%8.%9."/>
      <w:lvlJc w:val="left"/>
      <w:pPr>
        <w:ind w:left="2835" w:firstLine="753"/>
      </w:pPr>
      <w:rPr>
        <w:rFonts w:hint="default"/>
      </w:rPr>
    </w:lvl>
  </w:abstractNum>
  <w:abstractNum w:abstractNumId="4" w15:restartNumberingAfterBreak="0">
    <w:nsid w:val="150B721F"/>
    <w:multiLevelType w:val="hybridMultilevel"/>
    <w:tmpl w:val="D01C6A84"/>
    <w:lvl w:ilvl="0" w:tplc="06F65FCA">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560F7C"/>
    <w:multiLevelType w:val="hybridMultilevel"/>
    <w:tmpl w:val="7F704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C279FC"/>
    <w:multiLevelType w:val="hybridMultilevel"/>
    <w:tmpl w:val="1472A3AE"/>
    <w:lvl w:ilvl="0" w:tplc="39B8A6B0">
      <w:start w:val="1"/>
      <w:numFmt w:val="decimal"/>
      <w:pStyle w:val="Tabulkaoznaceni"/>
      <w:lvlText w:val="Tabulka č. %1:"/>
      <w:lvlJc w:val="left"/>
      <w:pPr>
        <w:ind w:left="720" w:hanging="360"/>
      </w:pPr>
      <w:rPr>
        <w:rFonts w:ascii="Arial" w:hAnsi="Arial" w:hint="default"/>
        <w:b/>
        <w:i w:val="0"/>
        <w:caps w:val="0"/>
        <w:strike w:val="0"/>
        <w:dstrike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B008D8"/>
    <w:multiLevelType w:val="hybridMultilevel"/>
    <w:tmpl w:val="7E003326"/>
    <w:lvl w:ilvl="0" w:tplc="DC0692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CC00E1"/>
    <w:multiLevelType w:val="hybridMultilevel"/>
    <w:tmpl w:val="04BC1B90"/>
    <w:lvl w:ilvl="0" w:tplc="B3181316">
      <w:start w:val="1"/>
      <w:numFmt w:val="decimal"/>
      <w:pStyle w:val="Normln-paragraf"/>
      <w:lvlText w:val="§ %1 "/>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796907"/>
    <w:multiLevelType w:val="multilevel"/>
    <w:tmpl w:val="232C8FD6"/>
    <w:lvl w:ilvl="0">
      <w:start w:val="1"/>
      <w:numFmt w:val="decimal"/>
      <w:pStyle w:val="Normln-clanek"/>
      <w:lvlText w:val="Čl. %1"/>
      <w:lvlJc w:val="left"/>
      <w:pPr>
        <w:ind w:left="360" w:hanging="360"/>
      </w:pPr>
      <w:rPr>
        <w:rFonts w:hint="default"/>
        <w:b w:val="0"/>
        <w:bCs/>
        <w:sz w:val="22"/>
        <w:szCs w:val="22"/>
      </w:rPr>
    </w:lvl>
    <w:lvl w:ilvl="1">
      <w:start w:val="1"/>
      <w:numFmt w:val="decimal"/>
      <w:pStyle w:val="Normln-odstavec-slovan"/>
      <w:lvlText w:val="(%2)"/>
      <w:lvlJc w:val="left"/>
      <w:pPr>
        <w:tabs>
          <w:tab w:val="num" w:pos="454"/>
        </w:tabs>
        <w:ind w:left="0" w:firstLine="0"/>
      </w:pPr>
      <w:rPr>
        <w:rFonts w:hint="default"/>
      </w:rPr>
    </w:lvl>
    <w:lvl w:ilvl="2">
      <w:start w:val="1"/>
      <w:numFmt w:val="lowerLetter"/>
      <w:pStyle w:val="Normln-odstavec-odrka"/>
      <w:lvlText w:val="%3)"/>
      <w:lvlJc w:val="left"/>
      <w:pPr>
        <w:ind w:left="567" w:hanging="454"/>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72935123"/>
    <w:multiLevelType w:val="hybridMultilevel"/>
    <w:tmpl w:val="091A9300"/>
    <w:lvl w:ilvl="0" w:tplc="8CC60D8A">
      <w:start w:val="1"/>
      <w:numFmt w:val="bullet"/>
      <w:pStyle w:val="Normln-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9419EB"/>
    <w:multiLevelType w:val="hybridMultilevel"/>
    <w:tmpl w:val="655259D8"/>
    <w:lvl w:ilvl="0" w:tplc="C5E0BAF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21456194">
    <w:abstractNumId w:val="4"/>
  </w:num>
  <w:num w:numId="2" w16cid:durableId="405693458">
    <w:abstractNumId w:val="10"/>
  </w:num>
  <w:num w:numId="3" w16cid:durableId="664211372">
    <w:abstractNumId w:val="8"/>
  </w:num>
  <w:num w:numId="4" w16cid:durableId="1210916881">
    <w:abstractNumId w:val="9"/>
  </w:num>
  <w:num w:numId="5" w16cid:durableId="1268467232">
    <w:abstractNumId w:val="9"/>
    <w:lvlOverride w:ilvl="0">
      <w:startOverride w:val="1"/>
    </w:lvlOverride>
  </w:num>
  <w:num w:numId="6" w16cid:durableId="83186585">
    <w:abstractNumId w:val="0"/>
  </w:num>
  <w:num w:numId="7" w16cid:durableId="2043360048">
    <w:abstractNumId w:val="9"/>
    <w:lvlOverride w:ilvl="0">
      <w:startOverride w:val="1"/>
    </w:lvlOverride>
  </w:num>
  <w:num w:numId="8" w16cid:durableId="2030326641">
    <w:abstractNumId w:val="1"/>
  </w:num>
  <w:num w:numId="9" w16cid:durableId="1938707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4671210">
    <w:abstractNumId w:val="3"/>
  </w:num>
  <w:num w:numId="11" w16cid:durableId="446850403">
    <w:abstractNumId w:val="5"/>
  </w:num>
  <w:num w:numId="12" w16cid:durableId="1737702555">
    <w:abstractNumId w:val="6"/>
  </w:num>
  <w:num w:numId="13" w16cid:durableId="90976524">
    <w:abstractNumId w:val="7"/>
  </w:num>
  <w:num w:numId="14" w16cid:durableId="1143349213">
    <w:abstractNumId w:val="2"/>
  </w:num>
  <w:num w:numId="15" w16cid:durableId="661528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7182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06548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573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1616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92557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9838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80908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800526">
    <w:abstractNumId w:val="11"/>
  </w:num>
  <w:num w:numId="24" w16cid:durableId="11644679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2582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2467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84417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88536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728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706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7830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Šerpán Stanislav">
    <w15:presenceInfo w15:providerId="AD" w15:userId="S::s.serpan@nukib.cz::60a2e5ec-8811-40db-94ed-edb8378c00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645"/>
    <w:rsid w:val="00004FB3"/>
    <w:rsid w:val="00031DB0"/>
    <w:rsid w:val="00036887"/>
    <w:rsid w:val="00053FE6"/>
    <w:rsid w:val="00055A4E"/>
    <w:rsid w:val="00080C9C"/>
    <w:rsid w:val="000907FC"/>
    <w:rsid w:val="000B01F1"/>
    <w:rsid w:val="000B05F1"/>
    <w:rsid w:val="000C3102"/>
    <w:rsid w:val="000C745E"/>
    <w:rsid w:val="000C7541"/>
    <w:rsid w:val="0011343F"/>
    <w:rsid w:val="0011472C"/>
    <w:rsid w:val="00120B5E"/>
    <w:rsid w:val="0012618A"/>
    <w:rsid w:val="001504E4"/>
    <w:rsid w:val="00153A6D"/>
    <w:rsid w:val="00163649"/>
    <w:rsid w:val="00173952"/>
    <w:rsid w:val="00180693"/>
    <w:rsid w:val="001814BC"/>
    <w:rsid w:val="00190AA9"/>
    <w:rsid w:val="00190E34"/>
    <w:rsid w:val="001A0E6A"/>
    <w:rsid w:val="001D198F"/>
    <w:rsid w:val="001F200E"/>
    <w:rsid w:val="001F541A"/>
    <w:rsid w:val="0022185D"/>
    <w:rsid w:val="0022564E"/>
    <w:rsid w:val="00227607"/>
    <w:rsid w:val="0024142F"/>
    <w:rsid w:val="00253C79"/>
    <w:rsid w:val="00292ABD"/>
    <w:rsid w:val="002A40C8"/>
    <w:rsid w:val="002A411A"/>
    <w:rsid w:val="002A4645"/>
    <w:rsid w:val="002B0AF5"/>
    <w:rsid w:val="002B529F"/>
    <w:rsid w:val="002B6E5E"/>
    <w:rsid w:val="002E62A9"/>
    <w:rsid w:val="002F1D7A"/>
    <w:rsid w:val="00310191"/>
    <w:rsid w:val="003248FF"/>
    <w:rsid w:val="00337AB6"/>
    <w:rsid w:val="00386FF9"/>
    <w:rsid w:val="00392A58"/>
    <w:rsid w:val="003C2AC8"/>
    <w:rsid w:val="003E2051"/>
    <w:rsid w:val="003F185E"/>
    <w:rsid w:val="0040049F"/>
    <w:rsid w:val="004214CC"/>
    <w:rsid w:val="004278C8"/>
    <w:rsid w:val="00435323"/>
    <w:rsid w:val="004441B0"/>
    <w:rsid w:val="004632B9"/>
    <w:rsid w:val="00466708"/>
    <w:rsid w:val="0047293B"/>
    <w:rsid w:val="00491F69"/>
    <w:rsid w:val="004A15FC"/>
    <w:rsid w:val="004A1F6B"/>
    <w:rsid w:val="004B03F1"/>
    <w:rsid w:val="004B6FC8"/>
    <w:rsid w:val="004B6FCC"/>
    <w:rsid w:val="004D238C"/>
    <w:rsid w:val="004F0E07"/>
    <w:rsid w:val="00524A74"/>
    <w:rsid w:val="00531931"/>
    <w:rsid w:val="005645CB"/>
    <w:rsid w:val="00584FD1"/>
    <w:rsid w:val="00586C43"/>
    <w:rsid w:val="00591429"/>
    <w:rsid w:val="0059395A"/>
    <w:rsid w:val="005947C7"/>
    <w:rsid w:val="00596FAA"/>
    <w:rsid w:val="005A4ED1"/>
    <w:rsid w:val="005B041E"/>
    <w:rsid w:val="005B1996"/>
    <w:rsid w:val="005B77AD"/>
    <w:rsid w:val="005C6A97"/>
    <w:rsid w:val="005D1D34"/>
    <w:rsid w:val="005D346C"/>
    <w:rsid w:val="005E254D"/>
    <w:rsid w:val="005E3815"/>
    <w:rsid w:val="005E3F36"/>
    <w:rsid w:val="005E664D"/>
    <w:rsid w:val="005F0654"/>
    <w:rsid w:val="005F2411"/>
    <w:rsid w:val="005F7242"/>
    <w:rsid w:val="006553A8"/>
    <w:rsid w:val="0066262A"/>
    <w:rsid w:val="00672DCD"/>
    <w:rsid w:val="00676D91"/>
    <w:rsid w:val="00687633"/>
    <w:rsid w:val="006B5242"/>
    <w:rsid w:val="006C0591"/>
    <w:rsid w:val="006D367D"/>
    <w:rsid w:val="006D3FED"/>
    <w:rsid w:val="006E6E9F"/>
    <w:rsid w:val="006F05A8"/>
    <w:rsid w:val="006F5F59"/>
    <w:rsid w:val="006F6410"/>
    <w:rsid w:val="006F78E2"/>
    <w:rsid w:val="00703A65"/>
    <w:rsid w:val="00713A7A"/>
    <w:rsid w:val="0071653A"/>
    <w:rsid w:val="00716CD4"/>
    <w:rsid w:val="007209A0"/>
    <w:rsid w:val="007210ED"/>
    <w:rsid w:val="00724C1D"/>
    <w:rsid w:val="007352FE"/>
    <w:rsid w:val="0075612D"/>
    <w:rsid w:val="00767417"/>
    <w:rsid w:val="00771CB5"/>
    <w:rsid w:val="00792664"/>
    <w:rsid w:val="007C4E1C"/>
    <w:rsid w:val="007E4341"/>
    <w:rsid w:val="0080658E"/>
    <w:rsid w:val="0080699A"/>
    <w:rsid w:val="00810782"/>
    <w:rsid w:val="00814932"/>
    <w:rsid w:val="00816954"/>
    <w:rsid w:val="008407AC"/>
    <w:rsid w:val="0085176B"/>
    <w:rsid w:val="008561BC"/>
    <w:rsid w:val="00856663"/>
    <w:rsid w:val="0086227D"/>
    <w:rsid w:val="00893132"/>
    <w:rsid w:val="00893D7A"/>
    <w:rsid w:val="008961EA"/>
    <w:rsid w:val="008A273F"/>
    <w:rsid w:val="008B5722"/>
    <w:rsid w:val="008C4217"/>
    <w:rsid w:val="008E7CE4"/>
    <w:rsid w:val="0090028C"/>
    <w:rsid w:val="00906723"/>
    <w:rsid w:val="00922A56"/>
    <w:rsid w:val="00931470"/>
    <w:rsid w:val="0093773C"/>
    <w:rsid w:val="00956F77"/>
    <w:rsid w:val="0096102C"/>
    <w:rsid w:val="009753EE"/>
    <w:rsid w:val="009A1F05"/>
    <w:rsid w:val="009A3B3F"/>
    <w:rsid w:val="009B77D1"/>
    <w:rsid w:val="009C0BAA"/>
    <w:rsid w:val="009C581C"/>
    <w:rsid w:val="009C58F3"/>
    <w:rsid w:val="009C65CE"/>
    <w:rsid w:val="009E1FE7"/>
    <w:rsid w:val="009E67BD"/>
    <w:rsid w:val="00A01471"/>
    <w:rsid w:val="00A26D8C"/>
    <w:rsid w:val="00A33888"/>
    <w:rsid w:val="00A354B3"/>
    <w:rsid w:val="00A507AA"/>
    <w:rsid w:val="00A5183B"/>
    <w:rsid w:val="00A646C3"/>
    <w:rsid w:val="00A6474D"/>
    <w:rsid w:val="00A751EA"/>
    <w:rsid w:val="00A91758"/>
    <w:rsid w:val="00A95DC6"/>
    <w:rsid w:val="00AA7543"/>
    <w:rsid w:val="00AB022A"/>
    <w:rsid w:val="00AB10B7"/>
    <w:rsid w:val="00AB3FC6"/>
    <w:rsid w:val="00AE0A07"/>
    <w:rsid w:val="00AE58FF"/>
    <w:rsid w:val="00B00397"/>
    <w:rsid w:val="00B02A9C"/>
    <w:rsid w:val="00B056F1"/>
    <w:rsid w:val="00B12069"/>
    <w:rsid w:val="00B14F1B"/>
    <w:rsid w:val="00B41B0D"/>
    <w:rsid w:val="00B45128"/>
    <w:rsid w:val="00B55B9C"/>
    <w:rsid w:val="00B55C32"/>
    <w:rsid w:val="00B65B33"/>
    <w:rsid w:val="00B90FD7"/>
    <w:rsid w:val="00B94A74"/>
    <w:rsid w:val="00BA31BA"/>
    <w:rsid w:val="00BC2168"/>
    <w:rsid w:val="00BD3583"/>
    <w:rsid w:val="00BD36BC"/>
    <w:rsid w:val="00BD4A6A"/>
    <w:rsid w:val="00BE478F"/>
    <w:rsid w:val="00BE6A68"/>
    <w:rsid w:val="00BF3327"/>
    <w:rsid w:val="00C84674"/>
    <w:rsid w:val="00C85577"/>
    <w:rsid w:val="00C96134"/>
    <w:rsid w:val="00CA4971"/>
    <w:rsid w:val="00CC03D0"/>
    <w:rsid w:val="00CC1888"/>
    <w:rsid w:val="00CC70EF"/>
    <w:rsid w:val="00CE550C"/>
    <w:rsid w:val="00CE6748"/>
    <w:rsid w:val="00CE7D47"/>
    <w:rsid w:val="00CF418B"/>
    <w:rsid w:val="00D03FE8"/>
    <w:rsid w:val="00D236CF"/>
    <w:rsid w:val="00D25152"/>
    <w:rsid w:val="00D26BD2"/>
    <w:rsid w:val="00D31E82"/>
    <w:rsid w:val="00D3637C"/>
    <w:rsid w:val="00D52EC0"/>
    <w:rsid w:val="00D65DEB"/>
    <w:rsid w:val="00D7316C"/>
    <w:rsid w:val="00D76D07"/>
    <w:rsid w:val="00D83EFC"/>
    <w:rsid w:val="00D8659A"/>
    <w:rsid w:val="00D9760E"/>
    <w:rsid w:val="00D97931"/>
    <w:rsid w:val="00DA3ED5"/>
    <w:rsid w:val="00DB4904"/>
    <w:rsid w:val="00DD727B"/>
    <w:rsid w:val="00E03334"/>
    <w:rsid w:val="00E11EF7"/>
    <w:rsid w:val="00E11F34"/>
    <w:rsid w:val="00E219E2"/>
    <w:rsid w:val="00E41FBA"/>
    <w:rsid w:val="00E626E6"/>
    <w:rsid w:val="00E7134D"/>
    <w:rsid w:val="00E83109"/>
    <w:rsid w:val="00E906DC"/>
    <w:rsid w:val="00E91029"/>
    <w:rsid w:val="00EA77D7"/>
    <w:rsid w:val="00EB1C77"/>
    <w:rsid w:val="00ED34C6"/>
    <w:rsid w:val="00EE0DF9"/>
    <w:rsid w:val="00F14944"/>
    <w:rsid w:val="00F160BE"/>
    <w:rsid w:val="00F176A4"/>
    <w:rsid w:val="00F3530E"/>
    <w:rsid w:val="00F46AA3"/>
    <w:rsid w:val="00F762A5"/>
    <w:rsid w:val="00FD6442"/>
    <w:rsid w:val="00FF73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7EFE9C8"/>
  <w15:docId w15:val="{C172D7A0-CF51-4BDE-82E6-C72C00E9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618A"/>
    <w:pPr>
      <w:spacing w:before="120" w:after="120"/>
      <w:jc w:val="both"/>
    </w:pPr>
    <w:rPr>
      <w:rFonts w:ascii="Arial" w:hAnsi="Arial"/>
    </w:rPr>
  </w:style>
  <w:style w:type="paragraph" w:styleId="Nadpis1">
    <w:name w:val="heading 1"/>
    <w:basedOn w:val="Normln"/>
    <w:next w:val="Normln"/>
    <w:link w:val="Nadpis1Char"/>
    <w:autoRedefine/>
    <w:uiPriority w:val="9"/>
    <w:qFormat/>
    <w:rsid w:val="007C4E1C"/>
    <w:pPr>
      <w:keepNext/>
      <w:keepLines/>
      <w:numPr>
        <w:numId w:val="1"/>
      </w:numPr>
      <w:spacing w:before="240" w:line="240" w:lineRule="auto"/>
      <w:outlineLvl w:val="0"/>
    </w:pPr>
    <w:rPr>
      <w:rFonts w:eastAsiaTheme="majorEastAsia" w:cstheme="majorBidi"/>
      <w:b/>
      <w:bCs/>
      <w:szCs w:val="28"/>
      <w:lang w:eastAsia="cs-CZ"/>
    </w:rPr>
  </w:style>
  <w:style w:type="paragraph" w:styleId="Nadpis2">
    <w:name w:val="heading 2"/>
    <w:basedOn w:val="Normln"/>
    <w:next w:val="Normln"/>
    <w:link w:val="Nadpis2Char"/>
    <w:uiPriority w:val="9"/>
    <w:semiHidden/>
    <w:unhideWhenUsed/>
    <w:qFormat/>
    <w:rsid w:val="00053F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53FE6"/>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FF73D1"/>
    <w:pPr>
      <w:numPr>
        <w:ilvl w:val="5"/>
        <w:numId w:val="10"/>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aliases w:val="H7"/>
    <w:basedOn w:val="Normln"/>
    <w:next w:val="Normln"/>
    <w:link w:val="Nadpis7Char"/>
    <w:uiPriority w:val="9"/>
    <w:unhideWhenUsed/>
    <w:qFormat/>
    <w:rsid w:val="005C6A9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9">
    <w:name w:val="heading 9"/>
    <w:aliases w:val="H9"/>
    <w:basedOn w:val="Normln"/>
    <w:next w:val="Normln"/>
    <w:link w:val="Nadpis9Char"/>
    <w:uiPriority w:val="9"/>
    <w:unhideWhenUsed/>
    <w:qFormat/>
    <w:rsid w:val="005C6A9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4E1C"/>
    <w:rPr>
      <w:rFonts w:ascii="Arial" w:eastAsiaTheme="majorEastAsia" w:hAnsi="Arial" w:cstheme="majorBidi"/>
      <w:b/>
      <w:bCs/>
      <w:sz w:val="24"/>
      <w:szCs w:val="28"/>
      <w:lang w:eastAsia="cs-CZ"/>
    </w:rPr>
  </w:style>
  <w:style w:type="character" w:customStyle="1" w:styleId="Nadpis2Char">
    <w:name w:val="Nadpis 2 Char"/>
    <w:basedOn w:val="Standardnpsmoodstavce"/>
    <w:link w:val="Nadpis2"/>
    <w:uiPriority w:val="9"/>
    <w:semiHidden/>
    <w:rsid w:val="00053FE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053FE6"/>
    <w:rPr>
      <w:rFonts w:asciiTheme="majorHAnsi" w:eastAsiaTheme="majorEastAsia" w:hAnsiTheme="majorHAnsi" w:cstheme="majorBidi"/>
      <w:b/>
      <w:bCs/>
      <w:color w:val="4F81BD" w:themeColor="accent1"/>
    </w:rPr>
  </w:style>
  <w:style w:type="character" w:customStyle="1" w:styleId="Nadpis6Char">
    <w:name w:val="Nadpis 6 Char"/>
    <w:basedOn w:val="Standardnpsmoodstavce"/>
    <w:link w:val="Nadpis6"/>
    <w:rsid w:val="00FF73D1"/>
    <w:rPr>
      <w:rFonts w:ascii="Times New Roman" w:eastAsia="Times New Roman" w:hAnsi="Times New Roman" w:cs="Times New Roman"/>
      <w:b/>
      <w:bCs/>
      <w:lang w:eastAsia="cs-CZ"/>
    </w:rPr>
  </w:style>
  <w:style w:type="paragraph" w:customStyle="1" w:styleId="Normln-odrka">
    <w:name w:val="Normální-odrážka"/>
    <w:basedOn w:val="Normln"/>
    <w:qFormat/>
    <w:rsid w:val="005E3F36"/>
    <w:pPr>
      <w:numPr>
        <w:numId w:val="2"/>
      </w:numPr>
    </w:pPr>
  </w:style>
  <w:style w:type="paragraph" w:customStyle="1" w:styleId="Normln-odstavec">
    <w:name w:val="Normální-odstavec"/>
    <w:basedOn w:val="Normln"/>
    <w:qFormat/>
    <w:rsid w:val="005E3F36"/>
    <w:pPr>
      <w:ind w:firstLine="709"/>
    </w:pPr>
  </w:style>
  <w:style w:type="paragraph" w:customStyle="1" w:styleId="Normln-nadpis">
    <w:name w:val="Normální-nadpis"/>
    <w:basedOn w:val="Normln"/>
    <w:next w:val="Normln-odstavec-slovan"/>
    <w:qFormat/>
    <w:rsid w:val="008561BC"/>
    <w:pPr>
      <w:keepNext/>
      <w:jc w:val="center"/>
    </w:pPr>
    <w:rPr>
      <w:b/>
      <w:sz w:val="24"/>
    </w:rPr>
  </w:style>
  <w:style w:type="paragraph" w:customStyle="1" w:styleId="Normln-odstavec-slovan">
    <w:name w:val="Normální-odstavec-číslovaný"/>
    <w:basedOn w:val="Normln-odstavec"/>
    <w:autoRedefine/>
    <w:qFormat/>
    <w:rsid w:val="00922A56"/>
    <w:pPr>
      <w:numPr>
        <w:ilvl w:val="1"/>
        <w:numId w:val="4"/>
      </w:numPr>
    </w:pPr>
  </w:style>
  <w:style w:type="paragraph" w:customStyle="1" w:styleId="Normln-paragraf">
    <w:name w:val="Normální-paragraf"/>
    <w:basedOn w:val="Normln"/>
    <w:next w:val="Normln-nadpis"/>
    <w:autoRedefine/>
    <w:qFormat/>
    <w:rsid w:val="005F7242"/>
    <w:pPr>
      <w:numPr>
        <w:numId w:val="3"/>
      </w:numPr>
      <w:jc w:val="center"/>
    </w:pPr>
  </w:style>
  <w:style w:type="paragraph" w:customStyle="1" w:styleId="Normln-nadpis14">
    <w:name w:val="Normální-nadpis14"/>
    <w:basedOn w:val="Normln"/>
    <w:next w:val="Normln"/>
    <w:autoRedefine/>
    <w:qFormat/>
    <w:rsid w:val="005C6A97"/>
    <w:pPr>
      <w:jc w:val="center"/>
    </w:pPr>
    <w:rPr>
      <w:sz w:val="28"/>
    </w:rPr>
  </w:style>
  <w:style w:type="paragraph" w:customStyle="1" w:styleId="Normln-odstavec-odrka">
    <w:name w:val="Normální-odstavec-odrážka"/>
    <w:basedOn w:val="Normln-odstavec-slovan"/>
    <w:autoRedefine/>
    <w:qFormat/>
    <w:rsid w:val="00893D7A"/>
    <w:pPr>
      <w:numPr>
        <w:ilvl w:val="2"/>
      </w:numPr>
    </w:pPr>
  </w:style>
  <w:style w:type="paragraph" w:styleId="Textpoznpodarou">
    <w:name w:val="footnote text"/>
    <w:basedOn w:val="Normln"/>
    <w:link w:val="TextpoznpodarouChar"/>
    <w:uiPriority w:val="99"/>
    <w:semiHidden/>
    <w:unhideWhenUsed/>
    <w:rsid w:val="00173952"/>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73952"/>
    <w:rPr>
      <w:rFonts w:ascii="Arial" w:hAnsi="Arial"/>
      <w:sz w:val="20"/>
      <w:szCs w:val="20"/>
    </w:rPr>
  </w:style>
  <w:style w:type="character" w:styleId="Znakapoznpodarou">
    <w:name w:val="footnote reference"/>
    <w:basedOn w:val="Standardnpsmoodstavce"/>
    <w:uiPriority w:val="99"/>
    <w:semiHidden/>
    <w:unhideWhenUsed/>
    <w:rsid w:val="00173952"/>
    <w:rPr>
      <w:vertAlign w:val="superscript"/>
    </w:rPr>
  </w:style>
  <w:style w:type="paragraph" w:customStyle="1" w:styleId="Normln-stred">
    <w:name w:val="Normální-stred"/>
    <w:basedOn w:val="Normln"/>
    <w:next w:val="Normln"/>
    <w:qFormat/>
    <w:rsid w:val="0012618A"/>
    <w:pPr>
      <w:jc w:val="center"/>
    </w:pPr>
  </w:style>
  <w:style w:type="table" w:styleId="Mkatabulky">
    <w:name w:val="Table Grid"/>
    <w:basedOn w:val="Normlntabulka"/>
    <w:uiPriority w:val="39"/>
    <w:rsid w:val="00126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tucna">
    <w:name w:val="tabulka-tucna"/>
    <w:basedOn w:val="Normln"/>
    <w:qFormat/>
    <w:rsid w:val="0012618A"/>
    <w:pPr>
      <w:spacing w:line="240" w:lineRule="auto"/>
      <w:jc w:val="center"/>
    </w:pPr>
    <w:rPr>
      <w:b/>
      <w:sz w:val="20"/>
    </w:rPr>
  </w:style>
  <w:style w:type="paragraph" w:customStyle="1" w:styleId="tabulka-normal">
    <w:name w:val="tabulka-normal"/>
    <w:basedOn w:val="Normln"/>
    <w:qFormat/>
    <w:rsid w:val="0012618A"/>
    <w:pPr>
      <w:spacing w:line="240" w:lineRule="auto"/>
      <w:jc w:val="center"/>
    </w:pPr>
    <w:rPr>
      <w:sz w:val="20"/>
    </w:rPr>
  </w:style>
  <w:style w:type="paragraph" w:customStyle="1" w:styleId="Normln-nadpis-cast">
    <w:name w:val="Normální-nadpis-cast"/>
    <w:basedOn w:val="Normln"/>
    <w:next w:val="Normln"/>
    <w:qFormat/>
    <w:rsid w:val="004A1F6B"/>
    <w:pPr>
      <w:keepNext/>
      <w:spacing w:before="200" w:after="200"/>
      <w:jc w:val="center"/>
    </w:pPr>
    <w:rPr>
      <w:caps/>
      <w:sz w:val="28"/>
    </w:rPr>
  </w:style>
  <w:style w:type="paragraph" w:customStyle="1" w:styleId="Normln-clanek">
    <w:name w:val="Normální-clanek"/>
    <w:basedOn w:val="Normln"/>
    <w:next w:val="Normln-nadpis"/>
    <w:qFormat/>
    <w:rsid w:val="000B05F1"/>
    <w:pPr>
      <w:keepNext/>
      <w:numPr>
        <w:numId w:val="4"/>
      </w:numPr>
      <w:jc w:val="center"/>
    </w:pPr>
  </w:style>
  <w:style w:type="paragraph" w:customStyle="1" w:styleId="Tabulkapismo">
    <w:name w:val="Tabulka_pismo"/>
    <w:basedOn w:val="Normln"/>
    <w:rsid w:val="00CE6748"/>
    <w:pPr>
      <w:spacing w:before="0" w:after="0" w:line="240" w:lineRule="auto"/>
    </w:pPr>
    <w:rPr>
      <w:rFonts w:eastAsia="Times New Roman" w:cs="Times New Roman"/>
      <w:sz w:val="20"/>
      <w:szCs w:val="24"/>
      <w:lang w:eastAsia="cs-CZ"/>
    </w:rPr>
  </w:style>
  <w:style w:type="paragraph" w:customStyle="1" w:styleId="Tabulkanadpis">
    <w:name w:val="Tabulka_nadpis"/>
    <w:basedOn w:val="Normln"/>
    <w:rsid w:val="00CE6748"/>
    <w:pPr>
      <w:spacing w:before="0" w:after="0" w:line="240" w:lineRule="auto"/>
    </w:pPr>
    <w:rPr>
      <w:rFonts w:eastAsia="Times New Roman" w:cs="Times New Roman"/>
      <w:b/>
      <w:sz w:val="20"/>
      <w:szCs w:val="24"/>
      <w:lang w:eastAsia="cs-CZ"/>
    </w:rPr>
  </w:style>
  <w:style w:type="paragraph" w:customStyle="1" w:styleId="Stabulka00">
    <w:name w:val="S_tabulka_00"/>
    <w:basedOn w:val="Normln"/>
    <w:rsid w:val="00CE6748"/>
    <w:pPr>
      <w:spacing w:before="0" w:after="0" w:line="240" w:lineRule="auto"/>
      <w:jc w:val="left"/>
    </w:pPr>
    <w:rPr>
      <w:rFonts w:eastAsia="Times New Roman" w:cs="Times New Roman"/>
      <w:b/>
      <w:sz w:val="20"/>
      <w:szCs w:val="24"/>
      <w:lang w:eastAsia="cs-CZ"/>
    </w:rPr>
  </w:style>
  <w:style w:type="paragraph" w:customStyle="1" w:styleId="Stabulka01">
    <w:name w:val="S_tabulka_01"/>
    <w:basedOn w:val="Normln"/>
    <w:rsid w:val="00CE6748"/>
    <w:pPr>
      <w:spacing w:before="0" w:after="0" w:line="240" w:lineRule="auto"/>
      <w:jc w:val="left"/>
    </w:pPr>
    <w:rPr>
      <w:rFonts w:eastAsia="Times New Roman" w:cs="Times New Roman"/>
      <w:sz w:val="20"/>
      <w:szCs w:val="24"/>
      <w:lang w:eastAsia="cs-CZ"/>
    </w:rPr>
  </w:style>
  <w:style w:type="character" w:styleId="Hypertextovodkaz">
    <w:name w:val="Hyperlink"/>
    <w:uiPriority w:val="99"/>
    <w:rsid w:val="00FF73D1"/>
    <w:rPr>
      <w:rFonts w:cs="Times New Roman"/>
      <w:color w:val="0000FF"/>
      <w:u w:val="single"/>
    </w:rPr>
  </w:style>
  <w:style w:type="paragraph" w:customStyle="1" w:styleId="clanek">
    <w:name w:val="clanek"/>
    <w:basedOn w:val="Normln"/>
    <w:next w:val="Normln"/>
    <w:rsid w:val="00FF73D1"/>
    <w:pPr>
      <w:keepNext/>
      <w:numPr>
        <w:numId w:val="10"/>
      </w:numPr>
      <w:spacing w:before="240" w:after="60" w:line="240" w:lineRule="auto"/>
      <w:jc w:val="center"/>
    </w:pPr>
    <w:rPr>
      <w:rFonts w:eastAsia="Times New Roman" w:cs="Times New Roman"/>
      <w:sz w:val="24"/>
      <w:szCs w:val="24"/>
      <w:lang w:eastAsia="cs-CZ"/>
    </w:rPr>
  </w:style>
  <w:style w:type="paragraph" w:customStyle="1" w:styleId="Odstavec1">
    <w:name w:val="Odstavec (1)"/>
    <w:basedOn w:val="Normln"/>
    <w:link w:val="Odstavec1CharChar"/>
    <w:qFormat/>
    <w:rsid w:val="00FF73D1"/>
    <w:pPr>
      <w:numPr>
        <w:ilvl w:val="1"/>
        <w:numId w:val="10"/>
      </w:numPr>
      <w:spacing w:line="240" w:lineRule="auto"/>
    </w:pPr>
    <w:rPr>
      <w:rFonts w:eastAsia="Times New Roman" w:cs="Arial"/>
      <w:sz w:val="24"/>
      <w:lang w:eastAsia="cs-CZ"/>
    </w:rPr>
  </w:style>
  <w:style w:type="character" w:customStyle="1" w:styleId="Odstavec1CharChar">
    <w:name w:val="Odstavec (1) Char Char"/>
    <w:basedOn w:val="Standardnpsmoodstavce"/>
    <w:link w:val="Odstavec1"/>
    <w:rsid w:val="00FF73D1"/>
    <w:rPr>
      <w:rFonts w:ascii="Arial" w:eastAsia="Times New Roman" w:hAnsi="Arial" w:cs="Arial"/>
      <w:sz w:val="24"/>
      <w:lang w:eastAsia="cs-CZ"/>
    </w:rPr>
  </w:style>
  <w:style w:type="paragraph" w:customStyle="1" w:styleId="Odstaveca">
    <w:name w:val="Odstavec a)"/>
    <w:basedOn w:val="Normln"/>
    <w:rsid w:val="00FF73D1"/>
    <w:pPr>
      <w:spacing w:line="240" w:lineRule="auto"/>
    </w:pPr>
    <w:rPr>
      <w:rFonts w:eastAsia="Times New Roman" w:cs="Arial"/>
      <w:sz w:val="24"/>
      <w:lang w:eastAsia="cs-CZ"/>
    </w:rPr>
  </w:style>
  <w:style w:type="paragraph" w:customStyle="1" w:styleId="Odstavec10">
    <w:name w:val="Odstavec 1."/>
    <w:basedOn w:val="Normln"/>
    <w:rsid w:val="00FF73D1"/>
    <w:pPr>
      <w:numPr>
        <w:ilvl w:val="3"/>
        <w:numId w:val="10"/>
      </w:numPr>
      <w:spacing w:line="240" w:lineRule="auto"/>
    </w:pPr>
    <w:rPr>
      <w:rFonts w:eastAsia="Times New Roman" w:cs="Arial"/>
      <w:sz w:val="24"/>
      <w:lang w:eastAsia="cs-CZ"/>
    </w:rPr>
  </w:style>
  <w:style w:type="paragraph" w:customStyle="1" w:styleId="Nadpis5Nadpis5slovanNadpis5slovanH5">
    <w:name w:val="Nadpis 5;Nadpis 5 číslovaný;Nadpis 5  číslovaný;H5"/>
    <w:basedOn w:val="Normln"/>
    <w:rsid w:val="00FF73D1"/>
    <w:pPr>
      <w:spacing w:before="80" w:after="60" w:line="240" w:lineRule="auto"/>
      <w:ind w:left="1701" w:firstLine="447"/>
    </w:pPr>
    <w:rPr>
      <w:rFonts w:eastAsia="Times New Roman" w:cs="Arial"/>
      <w:lang w:eastAsia="cs-CZ"/>
    </w:rPr>
  </w:style>
  <w:style w:type="paragraph" w:customStyle="1" w:styleId="Nadpis7H7">
    <w:name w:val="Nadpis 7;H7"/>
    <w:basedOn w:val="Normln"/>
    <w:rsid w:val="00FF73D1"/>
    <w:pPr>
      <w:spacing w:before="80" w:after="60" w:line="240" w:lineRule="auto"/>
      <w:ind w:left="2268" w:firstLine="600"/>
    </w:pPr>
    <w:rPr>
      <w:rFonts w:eastAsia="Times New Roman" w:cs="Arial"/>
      <w:lang w:eastAsia="cs-CZ"/>
    </w:rPr>
  </w:style>
  <w:style w:type="paragraph" w:customStyle="1" w:styleId="Nadpis8H8">
    <w:name w:val="Nadpis 8;H8"/>
    <w:basedOn w:val="Normln"/>
    <w:rsid w:val="00FF73D1"/>
    <w:pPr>
      <w:spacing w:before="80" w:after="60" w:line="240" w:lineRule="auto"/>
      <w:ind w:left="2552" w:firstLine="676"/>
    </w:pPr>
    <w:rPr>
      <w:rFonts w:eastAsia="Times New Roman" w:cs="Arial"/>
      <w:lang w:eastAsia="cs-CZ"/>
    </w:rPr>
  </w:style>
  <w:style w:type="paragraph" w:customStyle="1" w:styleId="Nadpis9H9">
    <w:name w:val="Nadpis 9;H9"/>
    <w:basedOn w:val="Normln"/>
    <w:rsid w:val="00FF73D1"/>
    <w:pPr>
      <w:spacing w:before="80" w:after="60" w:line="240" w:lineRule="auto"/>
      <w:ind w:left="2835" w:firstLine="753"/>
    </w:pPr>
    <w:rPr>
      <w:rFonts w:eastAsia="Times New Roman" w:cs="Arial"/>
      <w:lang w:eastAsia="cs-CZ"/>
    </w:rPr>
  </w:style>
  <w:style w:type="paragraph" w:customStyle="1" w:styleId="Normln-nadpis18">
    <w:name w:val="Normální-nadpis18"/>
    <w:basedOn w:val="Normln-nadpis14"/>
    <w:next w:val="Normln"/>
    <w:qFormat/>
    <w:rsid w:val="00A26D8C"/>
    <w:rPr>
      <w:caps/>
      <w:sz w:val="36"/>
    </w:rPr>
  </w:style>
  <w:style w:type="paragraph" w:customStyle="1" w:styleId="Tabulkaoznaceni">
    <w:name w:val="Tabulka_oznaceni"/>
    <w:basedOn w:val="Tabulkapismo"/>
    <w:qFormat/>
    <w:rsid w:val="00CC03D0"/>
    <w:pPr>
      <w:numPr>
        <w:numId w:val="12"/>
      </w:numPr>
      <w:ind w:left="0" w:firstLine="0"/>
    </w:pPr>
  </w:style>
  <w:style w:type="paragraph" w:customStyle="1" w:styleId="Normln-oddeleni-tabulky">
    <w:name w:val="Normální-oddeleni-tabulky"/>
    <w:basedOn w:val="Normln"/>
    <w:qFormat/>
    <w:rsid w:val="00CC03D0"/>
    <w:pPr>
      <w:spacing w:before="0" w:after="0"/>
    </w:pPr>
    <w:rPr>
      <w:sz w:val="16"/>
    </w:rPr>
  </w:style>
  <w:style w:type="paragraph" w:customStyle="1" w:styleId="Normln-nadpis18-sirsi">
    <w:name w:val="Normální-nadpis18-sirsi"/>
    <w:basedOn w:val="Normln-nadpis18"/>
    <w:qFormat/>
    <w:rsid w:val="0075612D"/>
    <w:rPr>
      <w:spacing w:val="40"/>
    </w:rPr>
  </w:style>
  <w:style w:type="paragraph" w:styleId="Zhlav">
    <w:name w:val="header"/>
    <w:basedOn w:val="Normln"/>
    <w:link w:val="ZhlavChar"/>
    <w:uiPriority w:val="99"/>
    <w:unhideWhenUsed/>
    <w:rsid w:val="003F185E"/>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3F185E"/>
    <w:rPr>
      <w:rFonts w:ascii="Arial" w:hAnsi="Arial"/>
    </w:rPr>
  </w:style>
  <w:style w:type="paragraph" w:styleId="Zpat">
    <w:name w:val="footer"/>
    <w:basedOn w:val="Normln"/>
    <w:link w:val="ZpatChar"/>
    <w:uiPriority w:val="99"/>
    <w:unhideWhenUsed/>
    <w:rsid w:val="003F185E"/>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3F185E"/>
    <w:rPr>
      <w:rFonts w:ascii="Arial" w:hAnsi="Arial"/>
    </w:rPr>
  </w:style>
  <w:style w:type="paragraph" w:styleId="Obsah1">
    <w:name w:val="toc 1"/>
    <w:basedOn w:val="Normln"/>
    <w:next w:val="Normln"/>
    <w:autoRedefine/>
    <w:uiPriority w:val="39"/>
    <w:unhideWhenUsed/>
    <w:rsid w:val="00053FE6"/>
    <w:pPr>
      <w:spacing w:after="100"/>
    </w:pPr>
  </w:style>
  <w:style w:type="paragraph" w:styleId="Bezmezer">
    <w:name w:val="No Spacing"/>
    <w:uiPriority w:val="1"/>
    <w:qFormat/>
    <w:rsid w:val="00BD3583"/>
    <w:pPr>
      <w:spacing w:after="0" w:line="240" w:lineRule="auto"/>
    </w:pPr>
    <w:rPr>
      <w:rFonts w:ascii="Calibri" w:eastAsia="Calibri" w:hAnsi="Calibri" w:cs="Times New Roman"/>
    </w:rPr>
  </w:style>
  <w:style w:type="paragraph" w:styleId="Obsah2">
    <w:name w:val="toc 2"/>
    <w:basedOn w:val="Normln"/>
    <w:next w:val="Normln"/>
    <w:autoRedefine/>
    <w:uiPriority w:val="39"/>
    <w:unhideWhenUsed/>
    <w:rsid w:val="00B94A74"/>
    <w:pPr>
      <w:spacing w:after="100"/>
      <w:ind w:left="220"/>
    </w:pPr>
  </w:style>
  <w:style w:type="character" w:styleId="Odkaznakoment">
    <w:name w:val="annotation reference"/>
    <w:basedOn w:val="Standardnpsmoodstavce"/>
    <w:uiPriority w:val="99"/>
    <w:semiHidden/>
    <w:unhideWhenUsed/>
    <w:rsid w:val="001F200E"/>
    <w:rPr>
      <w:sz w:val="16"/>
      <w:szCs w:val="16"/>
    </w:rPr>
  </w:style>
  <w:style w:type="paragraph" w:styleId="Textkomente">
    <w:name w:val="annotation text"/>
    <w:basedOn w:val="Normln"/>
    <w:link w:val="TextkomenteChar"/>
    <w:uiPriority w:val="99"/>
    <w:semiHidden/>
    <w:unhideWhenUsed/>
    <w:rsid w:val="001F200E"/>
    <w:pPr>
      <w:spacing w:line="240" w:lineRule="auto"/>
    </w:pPr>
    <w:rPr>
      <w:sz w:val="20"/>
      <w:szCs w:val="20"/>
    </w:rPr>
  </w:style>
  <w:style w:type="character" w:customStyle="1" w:styleId="TextkomenteChar">
    <w:name w:val="Text komentáře Char"/>
    <w:basedOn w:val="Standardnpsmoodstavce"/>
    <w:link w:val="Textkomente"/>
    <w:uiPriority w:val="99"/>
    <w:semiHidden/>
    <w:rsid w:val="001F200E"/>
    <w:rPr>
      <w:rFonts w:ascii="Arial" w:hAnsi="Arial"/>
      <w:sz w:val="20"/>
      <w:szCs w:val="20"/>
    </w:rPr>
  </w:style>
  <w:style w:type="paragraph" w:styleId="Pedmtkomente">
    <w:name w:val="annotation subject"/>
    <w:basedOn w:val="Textkomente"/>
    <w:next w:val="Textkomente"/>
    <w:link w:val="PedmtkomenteChar"/>
    <w:uiPriority w:val="99"/>
    <w:semiHidden/>
    <w:unhideWhenUsed/>
    <w:rsid w:val="001F200E"/>
    <w:rPr>
      <w:b/>
      <w:bCs/>
    </w:rPr>
  </w:style>
  <w:style w:type="character" w:customStyle="1" w:styleId="PedmtkomenteChar">
    <w:name w:val="Předmět komentáře Char"/>
    <w:basedOn w:val="TextkomenteChar"/>
    <w:link w:val="Pedmtkomente"/>
    <w:uiPriority w:val="99"/>
    <w:semiHidden/>
    <w:rsid w:val="001F200E"/>
    <w:rPr>
      <w:rFonts w:ascii="Arial" w:hAnsi="Arial"/>
      <w:b/>
      <w:bCs/>
      <w:sz w:val="20"/>
      <w:szCs w:val="20"/>
    </w:rPr>
  </w:style>
  <w:style w:type="paragraph" w:styleId="Textbubliny">
    <w:name w:val="Balloon Text"/>
    <w:basedOn w:val="Normln"/>
    <w:link w:val="TextbublinyChar"/>
    <w:uiPriority w:val="99"/>
    <w:semiHidden/>
    <w:unhideWhenUsed/>
    <w:rsid w:val="001F200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200E"/>
    <w:rPr>
      <w:rFonts w:ascii="Segoe UI" w:hAnsi="Segoe UI" w:cs="Segoe UI"/>
      <w:sz w:val="18"/>
      <w:szCs w:val="18"/>
    </w:rPr>
  </w:style>
  <w:style w:type="paragraph" w:customStyle="1" w:styleId="Normln-oddeleni-tabulek">
    <w:name w:val="Normální-oddeleni-tabulek"/>
    <w:basedOn w:val="Normln"/>
    <w:qFormat/>
    <w:rsid w:val="005F0654"/>
    <w:pPr>
      <w:spacing w:before="0" w:after="0"/>
    </w:pPr>
    <w:rPr>
      <w:sz w:val="16"/>
    </w:rPr>
  </w:style>
  <w:style w:type="character" w:customStyle="1" w:styleId="Nadpis7Char">
    <w:name w:val="Nadpis 7 Char"/>
    <w:aliases w:val="H7 Char"/>
    <w:basedOn w:val="Standardnpsmoodstavce"/>
    <w:link w:val="Nadpis7"/>
    <w:uiPriority w:val="9"/>
    <w:rsid w:val="005C6A97"/>
    <w:rPr>
      <w:rFonts w:asciiTheme="majorHAnsi" w:eastAsiaTheme="majorEastAsia" w:hAnsiTheme="majorHAnsi" w:cstheme="majorBidi"/>
      <w:i/>
      <w:iCs/>
      <w:color w:val="243F60" w:themeColor="accent1" w:themeShade="7F"/>
    </w:rPr>
  </w:style>
  <w:style w:type="character" w:customStyle="1" w:styleId="Nadpis9Char">
    <w:name w:val="Nadpis 9 Char"/>
    <w:aliases w:val="H9 Char"/>
    <w:basedOn w:val="Standardnpsmoodstavce"/>
    <w:link w:val="Nadpis9"/>
    <w:uiPriority w:val="9"/>
    <w:rsid w:val="005C6A97"/>
    <w:rPr>
      <w:rFonts w:asciiTheme="majorHAnsi" w:eastAsiaTheme="majorEastAsia" w:hAnsiTheme="majorHAnsi" w:cstheme="majorBidi"/>
      <w:i/>
      <w:iCs/>
      <w:color w:val="272727" w:themeColor="text1" w:themeTint="D8"/>
      <w:sz w:val="21"/>
      <w:szCs w:val="21"/>
    </w:rPr>
  </w:style>
  <w:style w:type="paragraph" w:customStyle="1" w:styleId="Zkladntext21">
    <w:name w:val="Základní text 21"/>
    <w:basedOn w:val="Normln"/>
    <w:link w:val="BodyText2Char"/>
    <w:rsid w:val="005C6A97"/>
    <w:pPr>
      <w:spacing w:before="0" w:after="0" w:line="240" w:lineRule="auto"/>
    </w:pPr>
    <w:rPr>
      <w:rFonts w:ascii="Times New Roman" w:eastAsia="Times New Roman" w:hAnsi="Times New Roman" w:cs="Times New Roman"/>
      <w:sz w:val="24"/>
      <w:szCs w:val="20"/>
      <w:lang w:eastAsia="cs-CZ"/>
    </w:rPr>
  </w:style>
  <w:style w:type="character" w:customStyle="1" w:styleId="BodyText2Char">
    <w:name w:val="Body Text 2 Char"/>
    <w:basedOn w:val="Standardnpsmoodstavce"/>
    <w:link w:val="Zkladntext21"/>
    <w:rsid w:val="005C6A97"/>
    <w:rPr>
      <w:rFonts w:ascii="Times New Roman" w:eastAsia="Times New Roman" w:hAnsi="Times New Roman" w:cs="Times New Roman"/>
      <w:sz w:val="24"/>
      <w:szCs w:val="20"/>
      <w:lang w:eastAsia="cs-CZ"/>
    </w:rPr>
  </w:style>
  <w:style w:type="paragraph" w:customStyle="1" w:styleId="Snormalni">
    <w:name w:val="S_normalni"/>
    <w:basedOn w:val="Normln"/>
    <w:rsid w:val="005C6A97"/>
    <w:pPr>
      <w:spacing w:before="40" w:after="40" w:line="240" w:lineRule="auto"/>
      <w:jc w:val="left"/>
    </w:pPr>
    <w:rPr>
      <w:rFonts w:eastAsia="Times New Roman" w:cs="Arial"/>
      <w:sz w:val="24"/>
      <w:szCs w:val="24"/>
      <w:lang w:eastAsia="cs-CZ"/>
    </w:rPr>
  </w:style>
  <w:style w:type="paragraph" w:customStyle="1" w:styleId="Snormalniprvniodsazeny">
    <w:name w:val="S_normalni_prvni_odsazeny"/>
    <w:basedOn w:val="Snormalni"/>
    <w:autoRedefine/>
    <w:rsid w:val="005C6A97"/>
    <w:pPr>
      <w:ind w:firstLine="709"/>
      <w:jc w:val="both"/>
    </w:pPr>
    <w:rPr>
      <w:szCs w:val="22"/>
    </w:rPr>
  </w:style>
  <w:style w:type="paragraph" w:styleId="Odstavecseseznamem">
    <w:name w:val="List Paragraph"/>
    <w:basedOn w:val="Normln"/>
    <w:uiPriority w:val="34"/>
    <w:qFormat/>
    <w:rsid w:val="0085176B"/>
    <w:pPr>
      <w:ind w:left="720"/>
      <w:contextualSpacing/>
    </w:pPr>
  </w:style>
  <w:style w:type="character" w:styleId="Zstupntext">
    <w:name w:val="Placeholder Text"/>
    <w:basedOn w:val="Standardnpsmoodstavce"/>
    <w:uiPriority w:val="99"/>
    <w:semiHidden/>
    <w:rsid w:val="0085176B"/>
    <w:rPr>
      <w:color w:val="808080"/>
    </w:rPr>
  </w:style>
  <w:style w:type="character" w:styleId="Nevyeenzmnka">
    <w:name w:val="Unresolved Mention"/>
    <w:basedOn w:val="Standardnpsmoodstavce"/>
    <w:uiPriority w:val="99"/>
    <w:semiHidden/>
    <w:unhideWhenUsed/>
    <w:rsid w:val="0085176B"/>
    <w:rPr>
      <w:color w:val="605E5C"/>
      <w:shd w:val="clear" w:color="auto" w:fill="E1DFDD"/>
    </w:rPr>
  </w:style>
  <w:style w:type="character" w:styleId="Sledovanodkaz">
    <w:name w:val="FollowedHyperlink"/>
    <w:basedOn w:val="Standardnpsmoodstavce"/>
    <w:uiPriority w:val="99"/>
    <w:semiHidden/>
    <w:unhideWhenUsed/>
    <w:rsid w:val="0085176B"/>
    <w:rPr>
      <w:color w:val="800080" w:themeColor="followedHyperlink"/>
      <w:u w:val="single"/>
    </w:rPr>
  </w:style>
  <w:style w:type="paragraph" w:styleId="Obsah3">
    <w:name w:val="toc 3"/>
    <w:basedOn w:val="Normln"/>
    <w:next w:val="Normln"/>
    <w:autoRedefine/>
    <w:uiPriority w:val="39"/>
    <w:unhideWhenUsed/>
    <w:rsid w:val="00031DB0"/>
    <w:pPr>
      <w:spacing w:before="0" w:after="100" w:line="259" w:lineRule="auto"/>
      <w:ind w:left="440"/>
      <w:jc w:val="left"/>
    </w:pPr>
    <w:rPr>
      <w:rFonts w:asciiTheme="minorHAnsi" w:eastAsiaTheme="minorEastAsia" w:hAnsiTheme="minorHAnsi"/>
      <w:lang w:eastAsia="cs-CZ"/>
    </w:rPr>
  </w:style>
  <w:style w:type="paragraph" w:styleId="Obsah4">
    <w:name w:val="toc 4"/>
    <w:basedOn w:val="Normln"/>
    <w:next w:val="Normln"/>
    <w:autoRedefine/>
    <w:uiPriority w:val="39"/>
    <w:unhideWhenUsed/>
    <w:rsid w:val="00031DB0"/>
    <w:pPr>
      <w:spacing w:before="0" w:after="100" w:line="259" w:lineRule="auto"/>
      <w:ind w:left="660"/>
      <w:jc w:val="left"/>
    </w:pPr>
    <w:rPr>
      <w:rFonts w:asciiTheme="minorHAnsi" w:eastAsiaTheme="minorEastAsia" w:hAnsiTheme="minorHAnsi"/>
      <w:lang w:eastAsia="cs-CZ"/>
    </w:rPr>
  </w:style>
  <w:style w:type="paragraph" w:styleId="Obsah5">
    <w:name w:val="toc 5"/>
    <w:basedOn w:val="Normln"/>
    <w:next w:val="Normln"/>
    <w:autoRedefine/>
    <w:uiPriority w:val="39"/>
    <w:unhideWhenUsed/>
    <w:rsid w:val="00031DB0"/>
    <w:pPr>
      <w:spacing w:before="0" w:after="100" w:line="259" w:lineRule="auto"/>
      <w:ind w:left="880"/>
      <w:jc w:val="left"/>
    </w:pPr>
    <w:rPr>
      <w:rFonts w:asciiTheme="minorHAnsi" w:eastAsiaTheme="minorEastAsia" w:hAnsiTheme="minorHAnsi"/>
      <w:lang w:eastAsia="cs-CZ"/>
    </w:rPr>
  </w:style>
  <w:style w:type="paragraph" w:styleId="Obsah6">
    <w:name w:val="toc 6"/>
    <w:basedOn w:val="Normln"/>
    <w:next w:val="Normln"/>
    <w:autoRedefine/>
    <w:uiPriority w:val="39"/>
    <w:unhideWhenUsed/>
    <w:rsid w:val="00031DB0"/>
    <w:pPr>
      <w:spacing w:before="0" w:after="100" w:line="259" w:lineRule="auto"/>
      <w:ind w:left="1100"/>
      <w:jc w:val="left"/>
    </w:pPr>
    <w:rPr>
      <w:rFonts w:asciiTheme="minorHAnsi" w:eastAsiaTheme="minorEastAsia" w:hAnsiTheme="minorHAnsi"/>
      <w:lang w:eastAsia="cs-CZ"/>
    </w:rPr>
  </w:style>
  <w:style w:type="paragraph" w:styleId="Obsah7">
    <w:name w:val="toc 7"/>
    <w:basedOn w:val="Normln"/>
    <w:next w:val="Normln"/>
    <w:autoRedefine/>
    <w:uiPriority w:val="39"/>
    <w:unhideWhenUsed/>
    <w:rsid w:val="00031DB0"/>
    <w:pPr>
      <w:spacing w:before="0" w:after="100" w:line="259" w:lineRule="auto"/>
      <w:ind w:left="1320"/>
      <w:jc w:val="left"/>
    </w:pPr>
    <w:rPr>
      <w:rFonts w:asciiTheme="minorHAnsi" w:eastAsiaTheme="minorEastAsia" w:hAnsiTheme="minorHAnsi"/>
      <w:lang w:eastAsia="cs-CZ"/>
    </w:rPr>
  </w:style>
  <w:style w:type="paragraph" w:styleId="Obsah8">
    <w:name w:val="toc 8"/>
    <w:basedOn w:val="Normln"/>
    <w:next w:val="Normln"/>
    <w:autoRedefine/>
    <w:uiPriority w:val="39"/>
    <w:unhideWhenUsed/>
    <w:rsid w:val="00031DB0"/>
    <w:pPr>
      <w:spacing w:before="0" w:after="100" w:line="259" w:lineRule="auto"/>
      <w:ind w:left="1540"/>
      <w:jc w:val="left"/>
    </w:pPr>
    <w:rPr>
      <w:rFonts w:asciiTheme="minorHAnsi" w:eastAsiaTheme="minorEastAsia" w:hAnsiTheme="minorHAnsi"/>
      <w:lang w:eastAsia="cs-CZ"/>
    </w:rPr>
  </w:style>
  <w:style w:type="paragraph" w:styleId="Obsah9">
    <w:name w:val="toc 9"/>
    <w:basedOn w:val="Normln"/>
    <w:next w:val="Normln"/>
    <w:autoRedefine/>
    <w:uiPriority w:val="39"/>
    <w:unhideWhenUsed/>
    <w:rsid w:val="00031DB0"/>
    <w:pPr>
      <w:spacing w:before="0" w:after="100" w:line="259" w:lineRule="auto"/>
      <w:ind w:left="1760"/>
      <w:jc w:val="left"/>
    </w:pPr>
    <w:rPr>
      <w:rFonts w:asciiTheme="minorHAnsi" w:eastAsiaTheme="minorEastAsia" w:hAnsiTheme="minorHAnsi"/>
      <w:lang w:eastAsia="cs-CZ"/>
    </w:rPr>
  </w:style>
  <w:style w:type="paragraph" w:customStyle="1" w:styleId="Normln-nadpis-kap">
    <w:name w:val="Normální-nadpis-kap"/>
    <w:basedOn w:val="Normln-nadpis-cast"/>
    <w:qFormat/>
    <w:rsid w:val="00591429"/>
    <w:rPr>
      <w:b/>
      <w:caps w:val="0"/>
    </w:rPr>
  </w:style>
  <w:style w:type="paragraph" w:styleId="Revize">
    <w:name w:val="Revision"/>
    <w:hidden/>
    <w:uiPriority w:val="99"/>
    <w:semiHidden/>
    <w:rsid w:val="005B1996"/>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F846-727F-4EFA-AC68-8F7AC14431D8}">
  <ds:schemaRefs>
    <ds:schemaRef ds:uri="http://schemas.openxmlformats.org/officeDocument/2006/bibliography"/>
  </ds:schemaRefs>
</ds:datastoreItem>
</file>

<file path=docMetadata/LabelInfo.xml><?xml version="1.0" encoding="utf-8"?>
<clbl:labelList xmlns:clbl="http://schemas.microsoft.com/office/2020/mipLabelMetadata">
  <clbl:label id="{d0138fd3-fe89-4f37-afdd-65bd30f6e5c1}" enabled="1" method="Privileged" siteId="{f9f8419e-c286-461b-9e6d-0ba6b1d52345}" contentBits="0" removed="0"/>
</clbl:labelList>
</file>

<file path=docProps/app.xml><?xml version="1.0" encoding="utf-8"?>
<Properties xmlns="http://schemas.openxmlformats.org/officeDocument/2006/extended-properties" xmlns:vt="http://schemas.openxmlformats.org/officeDocument/2006/docPropsVTypes">
  <Template>Normal.dotm</Template>
  <TotalTime>246</TotalTime>
  <Pages>87</Pages>
  <Words>18135</Words>
  <Characters>106997</Characters>
  <Application>Microsoft Office Word</Application>
  <DocSecurity>0</DocSecurity>
  <Lines>891</Lines>
  <Paragraphs>249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Šerpán Stanislav</dc:creator>
  <cp:lastModifiedBy>Šerpán Stanislav</cp:lastModifiedBy>
  <cp:revision>5</cp:revision>
  <dcterms:created xsi:type="dcterms:W3CDTF">2026-01-29T08:22:00Z</dcterms:created>
  <dcterms:modified xsi:type="dcterms:W3CDTF">2026-02-02T12:18:00Z</dcterms:modified>
</cp:coreProperties>
</file>